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A7F6" w14:textId="77777777" w:rsidR="0047048A" w:rsidRPr="00FE6B7C" w:rsidRDefault="0047048A" w:rsidP="0047048A">
      <w:pPr>
        <w:rPr>
          <w:rFonts w:ascii="Arial" w:hAnsi="Arial" w:cs="Arial"/>
        </w:rPr>
      </w:pPr>
      <w:bookmarkStart w:id="1" w:name="_Toc168458540"/>
    </w:p>
    <w:p w14:paraId="203B8580" w14:textId="77777777" w:rsidR="0047048A" w:rsidRPr="00FE6B7C" w:rsidRDefault="0047048A" w:rsidP="0047048A">
      <w:pPr>
        <w:rPr>
          <w:rFonts w:ascii="Arial" w:hAnsi="Arial" w:cs="Arial"/>
        </w:rPr>
      </w:pPr>
    </w:p>
    <w:p w14:paraId="267D402A" w14:textId="77777777" w:rsidR="0047048A" w:rsidRPr="00FE6B7C" w:rsidRDefault="0047048A" w:rsidP="0047048A">
      <w:pPr>
        <w:rPr>
          <w:rFonts w:ascii="Arial" w:hAnsi="Arial" w:cs="Arial"/>
        </w:rPr>
      </w:pPr>
    </w:p>
    <w:p w14:paraId="2E135BBB" w14:textId="77777777" w:rsidR="0047048A" w:rsidRPr="00FE6B7C" w:rsidRDefault="0047048A" w:rsidP="0047048A">
      <w:pPr>
        <w:rPr>
          <w:rFonts w:ascii="Arial" w:hAnsi="Arial" w:cs="Arial"/>
        </w:rPr>
      </w:pPr>
    </w:p>
    <w:p w14:paraId="37B2F1EC" w14:textId="77777777" w:rsidR="0047048A" w:rsidRPr="00FE6B7C" w:rsidRDefault="0047048A" w:rsidP="0047048A">
      <w:pPr>
        <w:rPr>
          <w:rFonts w:ascii="Arial" w:hAnsi="Arial" w:cs="Arial"/>
        </w:rPr>
      </w:pPr>
    </w:p>
    <w:p w14:paraId="66F7AE2B" w14:textId="77777777" w:rsidR="0047048A" w:rsidRPr="00FE6B7C" w:rsidRDefault="0047048A" w:rsidP="0047048A">
      <w:pPr>
        <w:rPr>
          <w:rFonts w:ascii="Arial" w:hAnsi="Arial" w:cs="Arial"/>
        </w:rPr>
      </w:pPr>
    </w:p>
    <w:p w14:paraId="46E193BE" w14:textId="77777777" w:rsidR="0047048A" w:rsidRPr="00FE6B7C" w:rsidRDefault="0047048A" w:rsidP="0047048A">
      <w:pPr>
        <w:rPr>
          <w:rFonts w:ascii="Arial" w:hAnsi="Arial" w:cs="Arial"/>
        </w:rPr>
      </w:pPr>
    </w:p>
    <w:p w14:paraId="56EDBDFC" w14:textId="77777777" w:rsidR="0047048A" w:rsidRPr="00FE6B7C" w:rsidRDefault="0047048A" w:rsidP="0047048A">
      <w:pPr>
        <w:rPr>
          <w:rFonts w:ascii="Arial" w:hAnsi="Arial" w:cs="Arial"/>
        </w:rPr>
      </w:pPr>
    </w:p>
    <w:p w14:paraId="799E3DD7" w14:textId="77777777" w:rsidR="0047048A" w:rsidRPr="00FE6B7C" w:rsidRDefault="0047048A" w:rsidP="0047048A">
      <w:pPr>
        <w:rPr>
          <w:rFonts w:ascii="Arial" w:hAnsi="Arial" w:cs="Arial"/>
        </w:rPr>
      </w:pPr>
    </w:p>
    <w:p w14:paraId="46B76461" w14:textId="77777777" w:rsidR="0047048A" w:rsidRPr="00FE6B7C" w:rsidRDefault="0047048A" w:rsidP="0047048A">
      <w:pPr>
        <w:rPr>
          <w:rFonts w:ascii="Arial" w:hAnsi="Arial" w:cs="Arial"/>
        </w:rPr>
      </w:pPr>
    </w:p>
    <w:p w14:paraId="0492C013" w14:textId="77777777" w:rsidR="0047048A" w:rsidRPr="00FE6B7C" w:rsidRDefault="0047048A" w:rsidP="0047048A">
      <w:pPr>
        <w:rPr>
          <w:rFonts w:ascii="Arial" w:hAnsi="Arial" w:cs="Arial"/>
        </w:rPr>
      </w:pPr>
    </w:p>
    <w:p w14:paraId="0CDF3C6C" w14:textId="77777777" w:rsidR="0047048A" w:rsidRPr="00FE6B7C" w:rsidRDefault="0047048A" w:rsidP="0047048A">
      <w:pPr>
        <w:rPr>
          <w:rFonts w:ascii="Arial" w:hAnsi="Arial" w:cs="Arial"/>
        </w:rPr>
      </w:pPr>
    </w:p>
    <w:p w14:paraId="6B1DB274" w14:textId="71F28994" w:rsidR="0047048A" w:rsidRPr="00FE6B7C" w:rsidRDefault="0047048A" w:rsidP="0047048A">
      <w:pPr>
        <w:jc w:val="center"/>
        <w:rPr>
          <w:rFonts w:ascii="Arial" w:hAnsi="Arial" w:cs="Arial"/>
          <w:b/>
          <w:bCs/>
          <w:sz w:val="28"/>
          <w:szCs w:val="28"/>
        </w:rPr>
      </w:pPr>
      <w:r w:rsidRPr="00FE6B7C">
        <w:rPr>
          <w:rFonts w:ascii="Arial" w:hAnsi="Arial" w:cs="Arial"/>
          <w:b/>
          <w:bCs/>
          <w:sz w:val="28"/>
          <w:szCs w:val="28"/>
        </w:rPr>
        <w:t>PRILOG</w:t>
      </w:r>
      <w:r w:rsidR="001833CD">
        <w:rPr>
          <w:rFonts w:ascii="Arial" w:hAnsi="Arial" w:cs="Arial"/>
          <w:b/>
          <w:bCs/>
          <w:sz w:val="28"/>
          <w:szCs w:val="28"/>
        </w:rPr>
        <w:t>A</w:t>
      </w:r>
      <w:r w:rsidRPr="00FE6B7C">
        <w:rPr>
          <w:rFonts w:ascii="Arial" w:hAnsi="Arial" w:cs="Arial"/>
          <w:b/>
          <w:bCs/>
          <w:sz w:val="28"/>
          <w:szCs w:val="28"/>
        </w:rPr>
        <w:t xml:space="preserve"> </w:t>
      </w:r>
      <w:r w:rsidR="00E923E3">
        <w:rPr>
          <w:rFonts w:ascii="Arial" w:hAnsi="Arial" w:cs="Arial"/>
          <w:b/>
          <w:bCs/>
          <w:sz w:val="28"/>
          <w:szCs w:val="28"/>
        </w:rPr>
        <w:t>11</w:t>
      </w:r>
    </w:p>
    <w:p w14:paraId="6D540752" w14:textId="77777777" w:rsidR="0047048A" w:rsidRPr="00FE6B7C" w:rsidRDefault="0047048A" w:rsidP="0047048A">
      <w:pPr>
        <w:rPr>
          <w:rFonts w:ascii="Arial" w:hAnsi="Arial" w:cs="Arial"/>
          <w:sz w:val="28"/>
          <w:szCs w:val="28"/>
        </w:rPr>
      </w:pPr>
    </w:p>
    <w:bookmarkEnd w:id="1"/>
    <w:p w14:paraId="7922385F" w14:textId="77777777" w:rsidR="001833CD" w:rsidRPr="002C068D" w:rsidRDefault="001833CD" w:rsidP="001833CD">
      <w:pPr>
        <w:spacing w:line="276" w:lineRule="auto"/>
        <w:jc w:val="center"/>
        <w:rPr>
          <w:rStyle w:val="Krepko"/>
          <w:rFonts w:ascii="Arial" w:hAnsi="Arial" w:cs="Arial"/>
          <w:sz w:val="28"/>
          <w:szCs w:val="28"/>
        </w:rPr>
      </w:pPr>
      <w:r w:rsidRPr="002C068D">
        <w:rPr>
          <w:rFonts w:ascii="Arial" w:hAnsi="Arial" w:cs="Arial"/>
          <w:b/>
          <w:bCs/>
          <w:sz w:val="28"/>
          <w:szCs w:val="28"/>
        </w:rPr>
        <w:t>Navodil organa upravljanja za izvajanje upravljalnih preverjanj in preverjanj opravljanja prenesenih nalog</w:t>
      </w:r>
    </w:p>
    <w:p w14:paraId="1994CFF3" w14:textId="77777777" w:rsidR="0047048A" w:rsidRPr="00FE6B7C" w:rsidRDefault="0047048A" w:rsidP="0047048A">
      <w:pPr>
        <w:jc w:val="center"/>
        <w:rPr>
          <w:rFonts w:ascii="Arial" w:hAnsi="Arial" w:cs="Arial"/>
          <w:b/>
          <w:sz w:val="28"/>
        </w:rPr>
      </w:pPr>
    </w:p>
    <w:p w14:paraId="7CFA49DB" w14:textId="77777777" w:rsidR="0047048A" w:rsidRPr="00FE6B7C" w:rsidRDefault="0047048A" w:rsidP="0047048A">
      <w:pPr>
        <w:jc w:val="center"/>
        <w:rPr>
          <w:rStyle w:val="Krepko"/>
          <w:rFonts w:ascii="Arial" w:hAnsi="Arial" w:cs="Arial"/>
          <w:sz w:val="28"/>
          <w:szCs w:val="28"/>
          <w:u w:val="single"/>
        </w:rPr>
      </w:pPr>
      <w:r w:rsidRPr="00FE6B7C">
        <w:rPr>
          <w:rFonts w:ascii="Arial" w:hAnsi="Arial" w:cs="Arial"/>
          <w:b/>
          <w:bCs/>
          <w:sz w:val="28"/>
          <w:szCs w:val="28"/>
          <w:u w:val="single"/>
        </w:rPr>
        <w:t>Vzorec KL za ZJN in ZJZP</w:t>
      </w:r>
    </w:p>
    <w:p w14:paraId="28F059AF" w14:textId="77777777" w:rsidR="0047048A" w:rsidRPr="00FE6B7C" w:rsidRDefault="0047048A" w:rsidP="0047048A">
      <w:pPr>
        <w:rPr>
          <w:rFonts w:ascii="Arial" w:hAnsi="Arial" w:cs="Arial"/>
          <w:sz w:val="28"/>
          <w:szCs w:val="28"/>
        </w:rPr>
      </w:pPr>
    </w:p>
    <w:p w14:paraId="27AD639F" w14:textId="77777777" w:rsidR="0047048A" w:rsidRPr="00FE6B7C" w:rsidRDefault="0047048A" w:rsidP="0047048A">
      <w:pPr>
        <w:rPr>
          <w:rFonts w:ascii="Arial" w:hAnsi="Arial" w:cs="Arial"/>
        </w:rPr>
      </w:pPr>
    </w:p>
    <w:p w14:paraId="41D38475" w14:textId="77777777" w:rsidR="0047048A" w:rsidRPr="00FE6B7C" w:rsidRDefault="0047048A" w:rsidP="0047048A">
      <w:pPr>
        <w:rPr>
          <w:rFonts w:ascii="Arial" w:hAnsi="Arial" w:cs="Arial"/>
        </w:rPr>
      </w:pPr>
      <w:r w:rsidRPr="00FE6B7C">
        <w:rPr>
          <w:rFonts w:ascii="Arial" w:hAnsi="Arial" w:cs="Arial"/>
        </w:rPr>
        <w:t xml:space="preserve"> </w:t>
      </w:r>
    </w:p>
    <w:p w14:paraId="6A8D5118" w14:textId="77777777" w:rsidR="0047048A" w:rsidRPr="00FE6B7C" w:rsidRDefault="0047048A" w:rsidP="0047048A">
      <w:pPr>
        <w:rPr>
          <w:rFonts w:ascii="Arial" w:hAnsi="Arial" w:cs="Arial"/>
        </w:rPr>
      </w:pPr>
    </w:p>
    <w:p w14:paraId="4A6D08B1" w14:textId="77777777" w:rsidR="0047048A" w:rsidRPr="00FE6B7C" w:rsidRDefault="0047048A" w:rsidP="0047048A">
      <w:pPr>
        <w:rPr>
          <w:rFonts w:ascii="Arial" w:hAnsi="Arial" w:cs="Arial"/>
        </w:rPr>
      </w:pPr>
    </w:p>
    <w:p w14:paraId="53F35B9F" w14:textId="77777777" w:rsidR="0047048A" w:rsidRPr="00FE6B7C" w:rsidRDefault="0047048A" w:rsidP="0047048A">
      <w:pPr>
        <w:rPr>
          <w:rFonts w:ascii="Arial" w:hAnsi="Arial" w:cs="Arial"/>
        </w:rPr>
      </w:pPr>
    </w:p>
    <w:p w14:paraId="3A0EBD20" w14:textId="453126E6" w:rsidR="0047048A" w:rsidRDefault="0047048A" w:rsidP="0047048A">
      <w:pPr>
        <w:rPr>
          <w:rFonts w:ascii="Arial" w:hAnsi="Arial" w:cs="Arial"/>
        </w:rPr>
      </w:pPr>
    </w:p>
    <w:p w14:paraId="09AE25D7" w14:textId="78EE6C3D" w:rsidR="001833CD" w:rsidRDefault="001833CD" w:rsidP="0047048A">
      <w:pPr>
        <w:rPr>
          <w:rFonts w:ascii="Arial" w:hAnsi="Arial" w:cs="Arial"/>
        </w:rPr>
      </w:pPr>
    </w:p>
    <w:p w14:paraId="6DBB56C5" w14:textId="46FCB216" w:rsidR="001833CD" w:rsidRDefault="001833CD" w:rsidP="0047048A">
      <w:pPr>
        <w:rPr>
          <w:rFonts w:ascii="Arial" w:hAnsi="Arial" w:cs="Arial"/>
        </w:rPr>
      </w:pPr>
    </w:p>
    <w:p w14:paraId="6748CCD5" w14:textId="6EE6F539" w:rsidR="001833CD" w:rsidRDefault="001833CD" w:rsidP="0047048A">
      <w:pPr>
        <w:rPr>
          <w:rFonts w:ascii="Arial" w:hAnsi="Arial" w:cs="Arial"/>
        </w:rPr>
      </w:pPr>
    </w:p>
    <w:p w14:paraId="2D5A707D" w14:textId="019A2ABB" w:rsidR="001833CD" w:rsidRDefault="001833CD" w:rsidP="0047048A">
      <w:pPr>
        <w:rPr>
          <w:rFonts w:ascii="Arial" w:hAnsi="Arial" w:cs="Arial"/>
        </w:rPr>
      </w:pPr>
    </w:p>
    <w:p w14:paraId="1265E7B5" w14:textId="6A76BED4" w:rsidR="001833CD" w:rsidRDefault="001833CD" w:rsidP="0047048A">
      <w:pPr>
        <w:rPr>
          <w:rFonts w:ascii="Arial" w:hAnsi="Arial" w:cs="Arial"/>
        </w:rPr>
      </w:pPr>
    </w:p>
    <w:p w14:paraId="6883B992" w14:textId="20730370" w:rsidR="001833CD" w:rsidRDefault="001833CD" w:rsidP="0047048A">
      <w:pPr>
        <w:rPr>
          <w:rFonts w:ascii="Arial" w:hAnsi="Arial" w:cs="Arial"/>
        </w:rPr>
      </w:pPr>
    </w:p>
    <w:p w14:paraId="77579AA7" w14:textId="76D4F6FE" w:rsidR="001833CD" w:rsidRDefault="001833CD" w:rsidP="0047048A">
      <w:pPr>
        <w:rPr>
          <w:rFonts w:ascii="Arial" w:hAnsi="Arial" w:cs="Arial"/>
        </w:rPr>
      </w:pPr>
    </w:p>
    <w:p w14:paraId="63147811" w14:textId="234EFF84" w:rsidR="001833CD" w:rsidRDefault="001833CD" w:rsidP="0047048A">
      <w:pPr>
        <w:rPr>
          <w:rFonts w:ascii="Arial" w:hAnsi="Arial" w:cs="Arial"/>
        </w:rPr>
      </w:pPr>
    </w:p>
    <w:p w14:paraId="28AD2E8A" w14:textId="16DF37D5" w:rsidR="001833CD" w:rsidRDefault="001833CD" w:rsidP="0047048A">
      <w:pPr>
        <w:rPr>
          <w:rFonts w:ascii="Arial" w:hAnsi="Arial" w:cs="Arial"/>
        </w:rPr>
      </w:pPr>
    </w:p>
    <w:p w14:paraId="0C6D95BD" w14:textId="63161F57" w:rsidR="001833CD" w:rsidRDefault="001833CD" w:rsidP="0047048A">
      <w:pPr>
        <w:rPr>
          <w:rFonts w:ascii="Arial" w:hAnsi="Arial" w:cs="Arial"/>
        </w:rPr>
      </w:pPr>
    </w:p>
    <w:p w14:paraId="62BD48D6" w14:textId="12A019BA" w:rsidR="001833CD" w:rsidRDefault="001833CD" w:rsidP="0047048A">
      <w:pPr>
        <w:rPr>
          <w:rFonts w:ascii="Arial" w:hAnsi="Arial" w:cs="Arial"/>
        </w:rPr>
      </w:pPr>
    </w:p>
    <w:p w14:paraId="2307C233" w14:textId="7BB1D8E5" w:rsidR="001833CD" w:rsidRDefault="001833CD" w:rsidP="0047048A">
      <w:pPr>
        <w:rPr>
          <w:rFonts w:ascii="Arial" w:hAnsi="Arial" w:cs="Arial"/>
        </w:rPr>
      </w:pPr>
    </w:p>
    <w:p w14:paraId="70DAB622" w14:textId="118A3AC1" w:rsidR="001833CD" w:rsidRDefault="001833CD" w:rsidP="0047048A">
      <w:pPr>
        <w:rPr>
          <w:rFonts w:ascii="Arial" w:hAnsi="Arial" w:cs="Arial"/>
        </w:rPr>
      </w:pPr>
    </w:p>
    <w:p w14:paraId="7EFCB016" w14:textId="3EFC421D" w:rsidR="001833CD" w:rsidRDefault="001833CD" w:rsidP="0047048A">
      <w:pPr>
        <w:rPr>
          <w:rFonts w:ascii="Arial" w:hAnsi="Arial" w:cs="Arial"/>
        </w:rPr>
      </w:pPr>
    </w:p>
    <w:p w14:paraId="6E8131C4" w14:textId="6D5F273C" w:rsidR="001833CD" w:rsidRDefault="001833CD" w:rsidP="0047048A">
      <w:pPr>
        <w:rPr>
          <w:rFonts w:ascii="Arial" w:hAnsi="Arial" w:cs="Arial"/>
        </w:rPr>
      </w:pPr>
    </w:p>
    <w:p w14:paraId="76710C86" w14:textId="69FA67E3" w:rsidR="001833CD" w:rsidRDefault="001833CD" w:rsidP="0047048A">
      <w:pPr>
        <w:rPr>
          <w:rFonts w:ascii="Arial" w:hAnsi="Arial" w:cs="Arial"/>
        </w:rPr>
      </w:pPr>
    </w:p>
    <w:p w14:paraId="46706F5E" w14:textId="626D454F" w:rsidR="001833CD" w:rsidRDefault="001833CD" w:rsidP="0047048A">
      <w:pPr>
        <w:rPr>
          <w:rFonts w:ascii="Arial" w:hAnsi="Arial" w:cs="Arial"/>
        </w:rPr>
      </w:pPr>
    </w:p>
    <w:p w14:paraId="1508D193" w14:textId="77777777" w:rsidR="001833CD" w:rsidRPr="00FE6B7C" w:rsidRDefault="001833CD" w:rsidP="0047048A">
      <w:pPr>
        <w:rPr>
          <w:rFonts w:ascii="Arial" w:hAnsi="Arial" w:cs="Arial"/>
        </w:rPr>
      </w:pPr>
    </w:p>
    <w:p w14:paraId="627A50B6" w14:textId="77777777" w:rsidR="0047048A" w:rsidRPr="00FE6B7C" w:rsidRDefault="0047048A" w:rsidP="0047048A">
      <w:pPr>
        <w:rPr>
          <w:rFonts w:ascii="Arial" w:hAnsi="Arial" w:cs="Arial"/>
        </w:rPr>
      </w:pPr>
    </w:p>
    <w:p w14:paraId="09773907" w14:textId="77777777" w:rsidR="0047048A" w:rsidRPr="00FE6B7C" w:rsidRDefault="0047048A" w:rsidP="0047048A">
      <w:pPr>
        <w:jc w:val="center"/>
        <w:rPr>
          <w:rFonts w:ascii="Arial" w:hAnsi="Arial" w:cs="Arial"/>
        </w:rPr>
      </w:pPr>
    </w:p>
    <w:p w14:paraId="7720EC4F" w14:textId="45168125" w:rsidR="001833CD" w:rsidRDefault="001833CD" w:rsidP="0047048A">
      <w:pPr>
        <w:pStyle w:val="Telobesedila3"/>
        <w:rPr>
          <w:rFonts w:ascii="Arial" w:hAnsi="Arial" w:cs="Arial"/>
          <w:sz w:val="20"/>
          <w:szCs w:val="20"/>
          <w:lang w:val="sl-SI"/>
        </w:rPr>
      </w:pPr>
    </w:p>
    <w:p w14:paraId="0B653865" w14:textId="77777777" w:rsidR="001833CD" w:rsidRPr="00FE6B7C" w:rsidRDefault="001833CD" w:rsidP="0047048A">
      <w:pPr>
        <w:pStyle w:val="Telobesedila3"/>
        <w:rPr>
          <w:rFonts w:ascii="Arial" w:hAnsi="Arial" w:cs="Arial"/>
          <w:sz w:val="20"/>
          <w:szCs w:val="20"/>
          <w:lang w:val="sl-SI"/>
        </w:rPr>
      </w:pPr>
    </w:p>
    <w:p w14:paraId="30396550" w14:textId="77777777" w:rsidR="0047048A" w:rsidRDefault="0047048A" w:rsidP="0047048A">
      <w:pPr>
        <w:pStyle w:val="Telobesedila3"/>
        <w:rPr>
          <w:rFonts w:ascii="Arial" w:hAnsi="Arial" w:cs="Arial"/>
          <w:sz w:val="20"/>
          <w:szCs w:val="20"/>
        </w:rPr>
      </w:pPr>
    </w:p>
    <w:p w14:paraId="556493F3" w14:textId="6566B4F7" w:rsidR="006017C6" w:rsidRPr="00FE6B7C" w:rsidRDefault="006017C6" w:rsidP="0047048A">
      <w:pPr>
        <w:pStyle w:val="Telobesedila3"/>
        <w:rPr>
          <w:rFonts w:ascii="Arial" w:hAnsi="Arial" w:cs="Arial"/>
          <w:sz w:val="20"/>
          <w:szCs w:val="20"/>
          <w:lang w:val="sl-SI"/>
        </w:rPr>
        <w:sectPr w:rsidR="006017C6" w:rsidRPr="00FE6B7C" w:rsidSect="007E6D93">
          <w:headerReference w:type="default" r:id="rId8"/>
          <w:headerReference w:type="first" r:id="rId9"/>
          <w:footerReference w:type="first" r:id="rId10"/>
          <w:pgSz w:w="11906" w:h="16838" w:code="9"/>
          <w:pgMar w:top="1417" w:right="1417" w:bottom="1417" w:left="1417" w:header="709" w:footer="709" w:gutter="0"/>
          <w:cols w:space="708"/>
          <w:docGrid w:linePitch="360"/>
        </w:sectPr>
      </w:pPr>
    </w:p>
    <w:p w14:paraId="0E8CA726" w14:textId="77777777" w:rsidR="0047048A" w:rsidRPr="00FE6B7C" w:rsidRDefault="0047048A" w:rsidP="0047048A">
      <w:pPr>
        <w:pStyle w:val="Telobesedila3"/>
        <w:rPr>
          <w:rFonts w:ascii="Arial" w:hAnsi="Arial" w:cs="Arial"/>
          <w:b/>
          <w:bCs/>
          <w:sz w:val="20"/>
          <w:szCs w:val="20"/>
        </w:rPr>
      </w:pPr>
      <w:r w:rsidRPr="00FE6B7C">
        <w:rPr>
          <w:rFonts w:ascii="Arial" w:hAnsi="Arial" w:cs="Arial"/>
          <w:b/>
          <w:bCs/>
          <w:sz w:val="20"/>
          <w:szCs w:val="20"/>
        </w:rPr>
        <w:lastRenderedPageBreak/>
        <w:t>SEZNAM KRATIC</w:t>
      </w:r>
    </w:p>
    <w:p w14:paraId="44F5166D" w14:textId="77777777" w:rsidR="0047048A" w:rsidRPr="00FE6B7C" w:rsidRDefault="0047048A" w:rsidP="0047048A">
      <w:pPr>
        <w:pStyle w:val="navaden0"/>
        <w:rPr>
          <w:rFonts w:ascii="Arial" w:hAnsi="Arial" w:cs="Arial"/>
          <w:bCs/>
        </w:rPr>
      </w:pPr>
    </w:p>
    <w:tbl>
      <w:tblPr>
        <w:tblW w:w="17324" w:type="dxa"/>
        <w:tblCellMar>
          <w:left w:w="70" w:type="dxa"/>
          <w:right w:w="70" w:type="dxa"/>
        </w:tblCellMar>
        <w:tblLook w:val="04A0" w:firstRow="1" w:lastRow="0" w:firstColumn="1" w:lastColumn="0" w:noHBand="0" w:noVBand="1"/>
      </w:tblPr>
      <w:tblGrid>
        <w:gridCol w:w="1129"/>
        <w:gridCol w:w="2415"/>
        <w:gridCol w:w="5118"/>
        <w:gridCol w:w="550"/>
        <w:gridCol w:w="8112"/>
      </w:tblGrid>
      <w:tr w:rsidR="00CE46EB" w:rsidRPr="0046789C" w14:paraId="47896870" w14:textId="77777777" w:rsidTr="002700BE">
        <w:trPr>
          <w:trHeight w:val="315"/>
        </w:trPr>
        <w:tc>
          <w:tcPr>
            <w:tcW w:w="8662" w:type="dxa"/>
            <w:gridSpan w:val="3"/>
            <w:tcBorders>
              <w:top w:val="nil"/>
              <w:left w:val="nil"/>
              <w:bottom w:val="nil"/>
              <w:right w:val="nil"/>
            </w:tcBorders>
            <w:vAlign w:val="center"/>
          </w:tcPr>
          <w:p w14:paraId="780B84B2" w14:textId="22FA34C8" w:rsidR="00CE46EB" w:rsidRPr="002F1EAF" w:rsidRDefault="00CE46EB" w:rsidP="00CE46EB">
            <w:pPr>
              <w:pStyle w:val="navaden0"/>
              <w:rPr>
                <w:rFonts w:ascii="Arial" w:hAnsi="Arial" w:cs="Arial"/>
                <w:bCs/>
              </w:rPr>
            </w:pPr>
            <w:r w:rsidRPr="002D2DFB">
              <w:rPr>
                <w:bCs/>
              </w:rPr>
              <w:t>AP – administrativno preverjanje</w:t>
            </w:r>
          </w:p>
        </w:tc>
        <w:tc>
          <w:tcPr>
            <w:tcW w:w="8662" w:type="dxa"/>
            <w:gridSpan w:val="2"/>
            <w:tcBorders>
              <w:top w:val="nil"/>
              <w:left w:val="nil"/>
              <w:bottom w:val="nil"/>
              <w:right w:val="nil"/>
            </w:tcBorders>
            <w:shd w:val="clear" w:color="auto" w:fill="auto"/>
            <w:noWrap/>
            <w:vAlign w:val="center"/>
          </w:tcPr>
          <w:p w14:paraId="096A213A" w14:textId="7D030609" w:rsidR="00CE46EB" w:rsidRPr="002F1EAF" w:rsidRDefault="00CE46EB" w:rsidP="00CE46EB">
            <w:pPr>
              <w:pStyle w:val="navaden0"/>
              <w:rPr>
                <w:rFonts w:ascii="Arial" w:hAnsi="Arial" w:cs="Arial"/>
                <w:bCs/>
              </w:rPr>
            </w:pPr>
          </w:p>
        </w:tc>
      </w:tr>
      <w:tr w:rsidR="00CE46EB" w:rsidRPr="0046789C" w14:paraId="12788DBD" w14:textId="77777777" w:rsidTr="002700BE">
        <w:trPr>
          <w:trHeight w:val="315"/>
        </w:trPr>
        <w:tc>
          <w:tcPr>
            <w:tcW w:w="8662" w:type="dxa"/>
            <w:gridSpan w:val="3"/>
            <w:tcBorders>
              <w:top w:val="nil"/>
              <w:left w:val="nil"/>
              <w:bottom w:val="nil"/>
              <w:right w:val="nil"/>
            </w:tcBorders>
            <w:vAlign w:val="center"/>
          </w:tcPr>
          <w:p w14:paraId="1A05B1BE" w14:textId="73C795C0" w:rsidR="00CE46EB" w:rsidRPr="002F1EAF" w:rsidRDefault="00CE46EB" w:rsidP="00CE46EB">
            <w:pPr>
              <w:pStyle w:val="navaden0"/>
              <w:rPr>
                <w:rFonts w:ascii="Arial" w:hAnsi="Arial" w:cs="Arial"/>
                <w:bCs/>
              </w:rPr>
            </w:pPr>
            <w:r w:rsidRPr="002D2DFB">
              <w:rPr>
                <w:bCs/>
              </w:rPr>
              <w:t>ESPD – Enotni evropski dokument v zvezi z oddajo javnega naročila</w:t>
            </w:r>
          </w:p>
        </w:tc>
        <w:tc>
          <w:tcPr>
            <w:tcW w:w="8662" w:type="dxa"/>
            <w:gridSpan w:val="2"/>
            <w:tcBorders>
              <w:top w:val="nil"/>
              <w:left w:val="nil"/>
              <w:bottom w:val="nil"/>
              <w:right w:val="nil"/>
            </w:tcBorders>
            <w:shd w:val="clear" w:color="auto" w:fill="auto"/>
            <w:noWrap/>
            <w:vAlign w:val="center"/>
          </w:tcPr>
          <w:p w14:paraId="7D787DA1" w14:textId="6CEEA390" w:rsidR="00CE46EB" w:rsidRPr="002F1EAF" w:rsidRDefault="00CE46EB" w:rsidP="00CE46EB">
            <w:pPr>
              <w:pStyle w:val="navaden0"/>
              <w:rPr>
                <w:rFonts w:ascii="Arial" w:hAnsi="Arial" w:cs="Arial"/>
                <w:bCs/>
              </w:rPr>
            </w:pPr>
          </w:p>
        </w:tc>
      </w:tr>
      <w:tr w:rsidR="00CE46EB" w:rsidRPr="0046789C" w14:paraId="43FCAD55" w14:textId="77777777" w:rsidTr="002700BE">
        <w:trPr>
          <w:trHeight w:val="315"/>
        </w:trPr>
        <w:tc>
          <w:tcPr>
            <w:tcW w:w="8662" w:type="dxa"/>
            <w:gridSpan w:val="3"/>
            <w:tcBorders>
              <w:top w:val="nil"/>
              <w:left w:val="nil"/>
              <w:bottom w:val="nil"/>
              <w:right w:val="nil"/>
            </w:tcBorders>
            <w:vAlign w:val="center"/>
          </w:tcPr>
          <w:p w14:paraId="488260FF" w14:textId="4AC8DBD3" w:rsidR="00CE46EB" w:rsidRPr="002F1EAF" w:rsidRDefault="00CE46EB" w:rsidP="00CE46EB">
            <w:pPr>
              <w:pStyle w:val="navaden0"/>
              <w:rPr>
                <w:rFonts w:ascii="Arial" w:hAnsi="Arial" w:cs="Arial"/>
                <w:bCs/>
              </w:rPr>
            </w:pPr>
            <w:r w:rsidRPr="002D2DFB">
              <w:rPr>
                <w:bCs/>
              </w:rPr>
              <w:t>FP – finančni posrednik</w:t>
            </w:r>
          </w:p>
        </w:tc>
        <w:tc>
          <w:tcPr>
            <w:tcW w:w="8662" w:type="dxa"/>
            <w:gridSpan w:val="2"/>
            <w:tcBorders>
              <w:top w:val="nil"/>
              <w:left w:val="nil"/>
              <w:bottom w:val="nil"/>
              <w:right w:val="nil"/>
            </w:tcBorders>
            <w:shd w:val="clear" w:color="auto" w:fill="auto"/>
            <w:noWrap/>
            <w:vAlign w:val="center"/>
          </w:tcPr>
          <w:p w14:paraId="475C88E6" w14:textId="67808530" w:rsidR="00CE46EB" w:rsidRPr="002F1EAF" w:rsidRDefault="00CE46EB" w:rsidP="00CE46EB">
            <w:pPr>
              <w:pStyle w:val="navaden0"/>
              <w:rPr>
                <w:rFonts w:ascii="Arial" w:hAnsi="Arial" w:cs="Arial"/>
                <w:bCs/>
              </w:rPr>
            </w:pPr>
          </w:p>
        </w:tc>
      </w:tr>
      <w:tr w:rsidR="00CE46EB" w:rsidRPr="0046789C" w14:paraId="3D3415C7" w14:textId="77777777" w:rsidTr="002700BE">
        <w:trPr>
          <w:trHeight w:val="315"/>
        </w:trPr>
        <w:tc>
          <w:tcPr>
            <w:tcW w:w="8662" w:type="dxa"/>
            <w:gridSpan w:val="3"/>
            <w:tcBorders>
              <w:top w:val="nil"/>
              <w:left w:val="nil"/>
              <w:bottom w:val="nil"/>
              <w:right w:val="nil"/>
            </w:tcBorders>
            <w:vAlign w:val="center"/>
          </w:tcPr>
          <w:p w14:paraId="619C7ABB" w14:textId="16A613A2" w:rsidR="00CE46EB" w:rsidRPr="002F1EAF" w:rsidRDefault="00CE46EB" w:rsidP="00CE46EB">
            <w:pPr>
              <w:pStyle w:val="navaden0"/>
              <w:rPr>
                <w:rFonts w:ascii="Arial" w:hAnsi="Arial" w:cs="Arial"/>
                <w:bCs/>
              </w:rPr>
            </w:pPr>
            <w:r w:rsidRPr="002D2DFB">
              <w:rPr>
                <w:bCs/>
              </w:rPr>
              <w:t>JZP – Javno zasebno partnerstvo</w:t>
            </w:r>
          </w:p>
        </w:tc>
        <w:tc>
          <w:tcPr>
            <w:tcW w:w="8662" w:type="dxa"/>
            <w:gridSpan w:val="2"/>
            <w:tcBorders>
              <w:top w:val="nil"/>
              <w:left w:val="nil"/>
              <w:bottom w:val="nil"/>
              <w:right w:val="nil"/>
            </w:tcBorders>
            <w:shd w:val="clear" w:color="auto" w:fill="auto"/>
            <w:noWrap/>
            <w:vAlign w:val="center"/>
          </w:tcPr>
          <w:p w14:paraId="4F925E2F" w14:textId="4CCFF951" w:rsidR="00CE46EB" w:rsidRPr="002F1EAF" w:rsidRDefault="00CE46EB" w:rsidP="00CE46EB">
            <w:pPr>
              <w:pStyle w:val="navaden0"/>
              <w:rPr>
                <w:rFonts w:ascii="Arial" w:hAnsi="Arial" w:cs="Arial"/>
                <w:bCs/>
              </w:rPr>
            </w:pPr>
          </w:p>
        </w:tc>
      </w:tr>
      <w:tr w:rsidR="00CE46EB" w:rsidRPr="0046789C" w14:paraId="7C37DABE" w14:textId="77777777" w:rsidTr="002700BE">
        <w:trPr>
          <w:trHeight w:val="315"/>
        </w:trPr>
        <w:tc>
          <w:tcPr>
            <w:tcW w:w="8662" w:type="dxa"/>
            <w:gridSpan w:val="3"/>
            <w:tcBorders>
              <w:top w:val="nil"/>
              <w:left w:val="nil"/>
              <w:bottom w:val="nil"/>
              <w:right w:val="nil"/>
            </w:tcBorders>
            <w:vAlign w:val="center"/>
          </w:tcPr>
          <w:p w14:paraId="3BD735E9" w14:textId="7C4BE97E" w:rsidR="00CE46EB" w:rsidRPr="002F1EAF" w:rsidRDefault="00CE46EB" w:rsidP="00CE46EB">
            <w:pPr>
              <w:pStyle w:val="navaden0"/>
              <w:rPr>
                <w:rFonts w:ascii="Arial" w:hAnsi="Arial" w:cs="Arial"/>
                <w:bCs/>
              </w:rPr>
            </w:pPr>
            <w:r w:rsidRPr="002D2DFB">
              <w:rPr>
                <w:bCs/>
              </w:rPr>
              <w:t>KP – končni prejemnik</w:t>
            </w:r>
          </w:p>
        </w:tc>
        <w:tc>
          <w:tcPr>
            <w:tcW w:w="8662" w:type="dxa"/>
            <w:gridSpan w:val="2"/>
            <w:tcBorders>
              <w:top w:val="nil"/>
              <w:left w:val="nil"/>
              <w:bottom w:val="nil"/>
              <w:right w:val="nil"/>
            </w:tcBorders>
            <w:shd w:val="clear" w:color="auto" w:fill="auto"/>
            <w:noWrap/>
            <w:vAlign w:val="center"/>
          </w:tcPr>
          <w:p w14:paraId="123451EE" w14:textId="4B1D3DC3" w:rsidR="00CE46EB" w:rsidRPr="002F1EAF" w:rsidRDefault="00CE46EB" w:rsidP="00CE46EB">
            <w:pPr>
              <w:pStyle w:val="navaden0"/>
              <w:rPr>
                <w:rFonts w:ascii="Arial" w:hAnsi="Arial" w:cs="Arial"/>
                <w:bCs/>
              </w:rPr>
            </w:pPr>
          </w:p>
        </w:tc>
      </w:tr>
      <w:tr w:rsidR="00CE46EB" w:rsidRPr="0046789C" w14:paraId="4D720CDC" w14:textId="77777777" w:rsidTr="002700BE">
        <w:trPr>
          <w:trHeight w:val="315"/>
        </w:trPr>
        <w:tc>
          <w:tcPr>
            <w:tcW w:w="8662" w:type="dxa"/>
            <w:gridSpan w:val="3"/>
            <w:tcBorders>
              <w:top w:val="nil"/>
              <w:left w:val="nil"/>
              <w:bottom w:val="nil"/>
              <w:right w:val="nil"/>
            </w:tcBorders>
            <w:vAlign w:val="center"/>
          </w:tcPr>
          <w:p w14:paraId="7A8604E8" w14:textId="07497718" w:rsidR="00CE46EB" w:rsidRPr="002F1EAF" w:rsidRDefault="00CE46EB" w:rsidP="00CE46EB">
            <w:pPr>
              <w:pStyle w:val="navaden0"/>
              <w:rPr>
                <w:rFonts w:ascii="Arial" w:hAnsi="Arial" w:cs="Arial"/>
                <w:bCs/>
              </w:rPr>
            </w:pPr>
            <w:r w:rsidRPr="002D2DFB">
              <w:rPr>
                <w:bCs/>
              </w:rPr>
              <w:t>MFERAC – enotni računovodski sistem Ministrstva za finance</w:t>
            </w:r>
          </w:p>
        </w:tc>
        <w:tc>
          <w:tcPr>
            <w:tcW w:w="8662" w:type="dxa"/>
            <w:gridSpan w:val="2"/>
            <w:tcBorders>
              <w:top w:val="nil"/>
              <w:left w:val="nil"/>
              <w:bottom w:val="nil"/>
              <w:right w:val="nil"/>
            </w:tcBorders>
            <w:shd w:val="clear" w:color="auto" w:fill="auto"/>
            <w:noWrap/>
            <w:vAlign w:val="center"/>
          </w:tcPr>
          <w:p w14:paraId="5075ACC6" w14:textId="4A3BFDD7" w:rsidR="00CE46EB" w:rsidRPr="002F1EAF" w:rsidRDefault="00CE46EB" w:rsidP="00CE46EB">
            <w:pPr>
              <w:pStyle w:val="navaden0"/>
              <w:rPr>
                <w:rFonts w:ascii="Arial" w:hAnsi="Arial" w:cs="Arial"/>
                <w:bCs/>
              </w:rPr>
            </w:pPr>
          </w:p>
        </w:tc>
      </w:tr>
      <w:tr w:rsidR="00CE46EB" w:rsidRPr="0046789C" w14:paraId="3B56995E" w14:textId="77777777" w:rsidTr="002700BE">
        <w:trPr>
          <w:trHeight w:val="315"/>
        </w:trPr>
        <w:tc>
          <w:tcPr>
            <w:tcW w:w="8662" w:type="dxa"/>
            <w:gridSpan w:val="3"/>
            <w:tcBorders>
              <w:top w:val="nil"/>
              <w:left w:val="nil"/>
              <w:bottom w:val="nil"/>
              <w:right w:val="nil"/>
            </w:tcBorders>
            <w:vAlign w:val="center"/>
          </w:tcPr>
          <w:p w14:paraId="326E426A" w14:textId="286A91FC" w:rsidR="00CE46EB" w:rsidRPr="002F1EAF" w:rsidRDefault="00CE46EB" w:rsidP="00CE46EB">
            <w:pPr>
              <w:pStyle w:val="navaden0"/>
              <w:rPr>
                <w:rFonts w:ascii="Arial" w:hAnsi="Arial" w:cs="Arial"/>
                <w:bCs/>
              </w:rPr>
            </w:pPr>
            <w:r w:rsidRPr="002D2DFB">
              <w:rPr>
                <w:bCs/>
              </w:rPr>
              <w:t>NOE – notranja organizacijska enota</w:t>
            </w:r>
          </w:p>
        </w:tc>
        <w:tc>
          <w:tcPr>
            <w:tcW w:w="8662" w:type="dxa"/>
            <w:gridSpan w:val="2"/>
            <w:tcBorders>
              <w:top w:val="nil"/>
              <w:left w:val="nil"/>
              <w:bottom w:val="nil"/>
              <w:right w:val="nil"/>
            </w:tcBorders>
            <w:shd w:val="clear" w:color="auto" w:fill="auto"/>
            <w:noWrap/>
            <w:vAlign w:val="center"/>
          </w:tcPr>
          <w:p w14:paraId="2B642119" w14:textId="02773664" w:rsidR="00CE46EB" w:rsidRPr="002F1EAF" w:rsidRDefault="00CE46EB" w:rsidP="00CE46EB">
            <w:pPr>
              <w:pStyle w:val="navaden0"/>
              <w:rPr>
                <w:rFonts w:ascii="Arial" w:hAnsi="Arial" w:cs="Arial"/>
                <w:bCs/>
              </w:rPr>
            </w:pPr>
          </w:p>
        </w:tc>
      </w:tr>
      <w:tr w:rsidR="00CE46EB" w:rsidRPr="0046789C" w14:paraId="213A8625" w14:textId="77777777" w:rsidTr="002700BE">
        <w:trPr>
          <w:trHeight w:val="315"/>
        </w:trPr>
        <w:tc>
          <w:tcPr>
            <w:tcW w:w="8662" w:type="dxa"/>
            <w:gridSpan w:val="3"/>
            <w:tcBorders>
              <w:top w:val="nil"/>
              <w:left w:val="nil"/>
              <w:bottom w:val="nil"/>
              <w:right w:val="nil"/>
            </w:tcBorders>
            <w:vAlign w:val="center"/>
          </w:tcPr>
          <w:p w14:paraId="76C3F13C" w14:textId="1B6F4837" w:rsidR="00CE46EB" w:rsidRPr="002F1EAF" w:rsidRDefault="00CE46EB" w:rsidP="00CE46EB">
            <w:pPr>
              <w:pStyle w:val="navaden0"/>
              <w:rPr>
                <w:rFonts w:ascii="Arial" w:hAnsi="Arial" w:cs="Arial"/>
                <w:bCs/>
              </w:rPr>
            </w:pPr>
            <w:r w:rsidRPr="002D2DFB">
              <w:rPr>
                <w:bCs/>
              </w:rPr>
              <w:t>NPU – neposredni proračunski uporabnik</w:t>
            </w:r>
          </w:p>
        </w:tc>
        <w:tc>
          <w:tcPr>
            <w:tcW w:w="8662" w:type="dxa"/>
            <w:gridSpan w:val="2"/>
            <w:tcBorders>
              <w:top w:val="nil"/>
              <w:left w:val="nil"/>
              <w:bottom w:val="nil"/>
              <w:right w:val="nil"/>
            </w:tcBorders>
            <w:shd w:val="clear" w:color="auto" w:fill="auto"/>
            <w:noWrap/>
            <w:vAlign w:val="center"/>
          </w:tcPr>
          <w:p w14:paraId="04468A76" w14:textId="4AF6BD2B" w:rsidR="00CE46EB" w:rsidRPr="002F1EAF" w:rsidRDefault="00CE46EB" w:rsidP="00CE46EB">
            <w:pPr>
              <w:pStyle w:val="navaden0"/>
              <w:rPr>
                <w:rFonts w:ascii="Arial" w:hAnsi="Arial" w:cs="Arial"/>
                <w:bCs/>
              </w:rPr>
            </w:pPr>
          </w:p>
        </w:tc>
      </w:tr>
      <w:tr w:rsidR="00CE46EB" w:rsidRPr="0046789C" w14:paraId="6CBD5B57" w14:textId="77777777" w:rsidTr="002700BE">
        <w:trPr>
          <w:trHeight w:val="315"/>
        </w:trPr>
        <w:tc>
          <w:tcPr>
            <w:tcW w:w="8662" w:type="dxa"/>
            <w:gridSpan w:val="3"/>
            <w:tcBorders>
              <w:top w:val="nil"/>
              <w:left w:val="nil"/>
              <w:bottom w:val="nil"/>
              <w:right w:val="nil"/>
            </w:tcBorders>
            <w:vAlign w:val="center"/>
          </w:tcPr>
          <w:p w14:paraId="6D60D24C" w14:textId="17322D64" w:rsidR="00CE46EB" w:rsidRPr="002F1EAF" w:rsidRDefault="00CE46EB" w:rsidP="00CE46EB">
            <w:pPr>
              <w:pStyle w:val="navaden0"/>
              <w:rPr>
                <w:rFonts w:ascii="Arial" w:hAnsi="Arial" w:cs="Arial"/>
                <w:bCs/>
              </w:rPr>
            </w:pPr>
            <w:r w:rsidRPr="002D2DFB">
              <w:rPr>
                <w:bCs/>
              </w:rPr>
              <w:t>OSUN – opis sistema upravljanja in nadzora</w:t>
            </w:r>
          </w:p>
        </w:tc>
        <w:tc>
          <w:tcPr>
            <w:tcW w:w="8662" w:type="dxa"/>
            <w:gridSpan w:val="2"/>
            <w:tcBorders>
              <w:top w:val="nil"/>
              <w:left w:val="nil"/>
              <w:bottom w:val="nil"/>
              <w:right w:val="nil"/>
            </w:tcBorders>
            <w:shd w:val="clear" w:color="auto" w:fill="auto"/>
            <w:noWrap/>
            <w:vAlign w:val="center"/>
          </w:tcPr>
          <w:p w14:paraId="5D38F289" w14:textId="560A8A19" w:rsidR="00CE46EB" w:rsidRPr="002F1EAF" w:rsidRDefault="00CE46EB" w:rsidP="00CE46EB">
            <w:pPr>
              <w:pStyle w:val="navaden0"/>
              <w:rPr>
                <w:rFonts w:ascii="Arial" w:hAnsi="Arial" w:cs="Arial"/>
                <w:bCs/>
              </w:rPr>
            </w:pPr>
          </w:p>
        </w:tc>
      </w:tr>
      <w:tr w:rsidR="00CE46EB" w:rsidRPr="0046789C" w14:paraId="626DF365" w14:textId="77777777" w:rsidTr="002700BE">
        <w:trPr>
          <w:trHeight w:val="315"/>
        </w:trPr>
        <w:tc>
          <w:tcPr>
            <w:tcW w:w="8662" w:type="dxa"/>
            <w:gridSpan w:val="3"/>
            <w:tcBorders>
              <w:top w:val="nil"/>
              <w:left w:val="nil"/>
              <w:bottom w:val="nil"/>
              <w:right w:val="nil"/>
            </w:tcBorders>
            <w:vAlign w:val="center"/>
          </w:tcPr>
          <w:p w14:paraId="18AC9A36" w14:textId="7B040CC6" w:rsidR="00CE46EB" w:rsidRPr="002F1EAF" w:rsidRDefault="00CE46EB" w:rsidP="00CE46EB">
            <w:pPr>
              <w:pStyle w:val="navaden0"/>
              <w:rPr>
                <w:rFonts w:ascii="Arial" w:hAnsi="Arial" w:cs="Arial"/>
                <w:bCs/>
              </w:rPr>
            </w:pPr>
            <w:r w:rsidRPr="002D2DFB">
              <w:rPr>
                <w:bCs/>
              </w:rPr>
              <w:t>PDEU – Pogodba o delovanju Evropske unije</w:t>
            </w:r>
          </w:p>
        </w:tc>
        <w:tc>
          <w:tcPr>
            <w:tcW w:w="8662" w:type="dxa"/>
            <w:gridSpan w:val="2"/>
            <w:tcBorders>
              <w:top w:val="nil"/>
              <w:left w:val="nil"/>
              <w:bottom w:val="nil"/>
              <w:right w:val="nil"/>
            </w:tcBorders>
            <w:shd w:val="clear" w:color="auto" w:fill="auto"/>
            <w:noWrap/>
            <w:vAlign w:val="center"/>
          </w:tcPr>
          <w:p w14:paraId="37661630" w14:textId="3670990F" w:rsidR="00CE46EB" w:rsidRPr="002F1EAF" w:rsidRDefault="00CE46EB" w:rsidP="00CE46EB">
            <w:pPr>
              <w:pStyle w:val="navaden0"/>
              <w:rPr>
                <w:rFonts w:ascii="Arial" w:hAnsi="Arial" w:cs="Arial"/>
                <w:bCs/>
              </w:rPr>
            </w:pPr>
          </w:p>
        </w:tc>
      </w:tr>
      <w:tr w:rsidR="00CE46EB" w:rsidRPr="0046789C" w14:paraId="26CFCAEB" w14:textId="77777777" w:rsidTr="002700BE">
        <w:trPr>
          <w:trHeight w:val="315"/>
        </w:trPr>
        <w:tc>
          <w:tcPr>
            <w:tcW w:w="8662" w:type="dxa"/>
            <w:gridSpan w:val="3"/>
            <w:tcBorders>
              <w:top w:val="nil"/>
              <w:left w:val="nil"/>
              <w:bottom w:val="nil"/>
              <w:right w:val="nil"/>
            </w:tcBorders>
            <w:vAlign w:val="center"/>
          </w:tcPr>
          <w:p w14:paraId="3B952C47" w14:textId="656AF1A7" w:rsidR="00CE46EB" w:rsidRPr="002F1EAF" w:rsidRDefault="00CE46EB" w:rsidP="00CE46EB">
            <w:pPr>
              <w:pStyle w:val="navaden0"/>
              <w:rPr>
                <w:rFonts w:ascii="Arial" w:hAnsi="Arial" w:cs="Arial"/>
                <w:bCs/>
              </w:rPr>
            </w:pPr>
            <w:r w:rsidRPr="002D2DFB">
              <w:rPr>
                <w:bCs/>
              </w:rPr>
              <w:t>PJN – Portal javnih naročil</w:t>
            </w:r>
          </w:p>
        </w:tc>
        <w:tc>
          <w:tcPr>
            <w:tcW w:w="8662" w:type="dxa"/>
            <w:gridSpan w:val="2"/>
            <w:tcBorders>
              <w:top w:val="nil"/>
              <w:left w:val="nil"/>
              <w:bottom w:val="nil"/>
              <w:right w:val="nil"/>
            </w:tcBorders>
            <w:shd w:val="clear" w:color="auto" w:fill="auto"/>
            <w:noWrap/>
            <w:vAlign w:val="center"/>
          </w:tcPr>
          <w:p w14:paraId="700C66C7" w14:textId="30A4C137" w:rsidR="00CE46EB" w:rsidRPr="002F1EAF" w:rsidRDefault="00CE46EB" w:rsidP="00CE46EB">
            <w:pPr>
              <w:pStyle w:val="navaden0"/>
              <w:rPr>
                <w:rFonts w:ascii="Arial" w:hAnsi="Arial" w:cs="Arial"/>
                <w:bCs/>
              </w:rPr>
            </w:pPr>
          </w:p>
        </w:tc>
      </w:tr>
      <w:tr w:rsidR="00CE46EB" w:rsidRPr="0046789C" w14:paraId="5D93A0E4" w14:textId="77777777" w:rsidTr="002700BE">
        <w:trPr>
          <w:trHeight w:val="315"/>
        </w:trPr>
        <w:tc>
          <w:tcPr>
            <w:tcW w:w="8662" w:type="dxa"/>
            <w:gridSpan w:val="3"/>
            <w:tcBorders>
              <w:top w:val="nil"/>
              <w:left w:val="nil"/>
              <w:bottom w:val="nil"/>
              <w:right w:val="nil"/>
            </w:tcBorders>
            <w:vAlign w:val="center"/>
          </w:tcPr>
          <w:p w14:paraId="2D4CE839" w14:textId="52C578E5" w:rsidR="00CE46EB" w:rsidRPr="002F1EAF" w:rsidRDefault="00CE46EB" w:rsidP="00CE46EB">
            <w:pPr>
              <w:pStyle w:val="navaden0"/>
              <w:spacing w:line="276" w:lineRule="auto"/>
              <w:rPr>
                <w:rFonts w:ascii="Arial" w:hAnsi="Arial" w:cs="Arial"/>
                <w:bCs/>
              </w:rPr>
            </w:pPr>
            <w:r w:rsidRPr="002D2DFB">
              <w:rPr>
                <w:bCs/>
              </w:rPr>
              <w:t>PKS – preverjanje na kraju samem</w:t>
            </w:r>
          </w:p>
        </w:tc>
        <w:tc>
          <w:tcPr>
            <w:tcW w:w="8662" w:type="dxa"/>
            <w:gridSpan w:val="2"/>
            <w:tcBorders>
              <w:top w:val="nil"/>
              <w:left w:val="nil"/>
              <w:bottom w:val="nil"/>
              <w:right w:val="nil"/>
            </w:tcBorders>
            <w:shd w:val="clear" w:color="auto" w:fill="auto"/>
            <w:noWrap/>
            <w:vAlign w:val="center"/>
          </w:tcPr>
          <w:p w14:paraId="3917B550" w14:textId="64D07CB4" w:rsidR="00CE46EB" w:rsidRPr="002F1EAF" w:rsidRDefault="00CE46EB" w:rsidP="00CE46EB">
            <w:pPr>
              <w:pStyle w:val="navaden0"/>
              <w:spacing w:line="276" w:lineRule="auto"/>
              <w:rPr>
                <w:rFonts w:ascii="Arial" w:hAnsi="Arial" w:cs="Arial"/>
                <w:bCs/>
              </w:rPr>
            </w:pPr>
          </w:p>
        </w:tc>
      </w:tr>
      <w:tr w:rsidR="00CE46EB" w:rsidRPr="0046789C" w14:paraId="1BB63792" w14:textId="77777777" w:rsidTr="002700BE">
        <w:trPr>
          <w:trHeight w:val="315"/>
        </w:trPr>
        <w:tc>
          <w:tcPr>
            <w:tcW w:w="8662" w:type="dxa"/>
            <w:gridSpan w:val="3"/>
            <w:tcBorders>
              <w:top w:val="nil"/>
              <w:left w:val="nil"/>
              <w:bottom w:val="nil"/>
              <w:right w:val="nil"/>
            </w:tcBorders>
            <w:vAlign w:val="center"/>
          </w:tcPr>
          <w:p w14:paraId="0D050415" w14:textId="7CBBD23D" w:rsidR="00CE46EB" w:rsidRPr="002F1EAF" w:rsidRDefault="00CE46EB" w:rsidP="00CE46EB">
            <w:pPr>
              <w:pStyle w:val="navaden0"/>
              <w:rPr>
                <w:rFonts w:ascii="Arial" w:hAnsi="Arial" w:cs="Arial"/>
                <w:bCs/>
              </w:rPr>
            </w:pPr>
            <w:r w:rsidRPr="002D2DFB">
              <w:rPr>
                <w:bCs/>
              </w:rPr>
              <w:t>RO – revizijski organ (UNP)</w:t>
            </w:r>
          </w:p>
        </w:tc>
        <w:tc>
          <w:tcPr>
            <w:tcW w:w="8662" w:type="dxa"/>
            <w:gridSpan w:val="2"/>
            <w:tcBorders>
              <w:top w:val="nil"/>
              <w:left w:val="nil"/>
              <w:bottom w:val="nil"/>
              <w:right w:val="nil"/>
            </w:tcBorders>
            <w:shd w:val="clear" w:color="auto" w:fill="auto"/>
            <w:noWrap/>
            <w:vAlign w:val="center"/>
          </w:tcPr>
          <w:p w14:paraId="0BE64373" w14:textId="7A759C95" w:rsidR="00CE46EB" w:rsidRPr="002F1EAF" w:rsidRDefault="00CE46EB" w:rsidP="00CE46EB">
            <w:pPr>
              <w:pStyle w:val="navaden0"/>
              <w:rPr>
                <w:rFonts w:ascii="Arial" w:hAnsi="Arial" w:cs="Arial"/>
                <w:bCs/>
              </w:rPr>
            </w:pPr>
          </w:p>
        </w:tc>
      </w:tr>
      <w:tr w:rsidR="00CE46EB" w:rsidRPr="0046789C" w14:paraId="6B65A056" w14:textId="77777777" w:rsidTr="002700BE">
        <w:trPr>
          <w:trHeight w:val="315"/>
        </w:trPr>
        <w:tc>
          <w:tcPr>
            <w:tcW w:w="8662" w:type="dxa"/>
            <w:gridSpan w:val="3"/>
            <w:tcBorders>
              <w:top w:val="nil"/>
              <w:left w:val="nil"/>
              <w:bottom w:val="nil"/>
              <w:right w:val="nil"/>
            </w:tcBorders>
            <w:vAlign w:val="center"/>
          </w:tcPr>
          <w:p w14:paraId="322F1F04" w14:textId="4C7D6153" w:rsidR="00CE46EB" w:rsidRPr="002F1EAF" w:rsidRDefault="00CE46EB" w:rsidP="00CE46EB">
            <w:pPr>
              <w:pStyle w:val="navaden0"/>
              <w:rPr>
                <w:rFonts w:ascii="Arial" w:hAnsi="Arial" w:cs="Arial"/>
                <w:bCs/>
              </w:rPr>
            </w:pPr>
            <w:r w:rsidRPr="002D2DFB">
              <w:rPr>
                <w:bCs/>
              </w:rPr>
              <w:t>ZIPRS – Zakon o izvrševanju proračunov RS</w:t>
            </w:r>
          </w:p>
        </w:tc>
        <w:tc>
          <w:tcPr>
            <w:tcW w:w="8662" w:type="dxa"/>
            <w:gridSpan w:val="2"/>
            <w:tcBorders>
              <w:top w:val="nil"/>
              <w:left w:val="nil"/>
              <w:bottom w:val="nil"/>
              <w:right w:val="nil"/>
            </w:tcBorders>
            <w:shd w:val="clear" w:color="auto" w:fill="auto"/>
            <w:noWrap/>
            <w:vAlign w:val="center"/>
          </w:tcPr>
          <w:p w14:paraId="387E96A2" w14:textId="147A482A" w:rsidR="00CE46EB" w:rsidRPr="002F1EAF" w:rsidRDefault="00CE46EB" w:rsidP="00CE46EB">
            <w:pPr>
              <w:pStyle w:val="navaden0"/>
              <w:rPr>
                <w:rFonts w:ascii="Arial" w:hAnsi="Arial" w:cs="Arial"/>
                <w:bCs/>
              </w:rPr>
            </w:pPr>
          </w:p>
        </w:tc>
      </w:tr>
      <w:tr w:rsidR="00CE46EB" w:rsidRPr="0046789C" w14:paraId="03E2EC72" w14:textId="77777777" w:rsidTr="002700BE">
        <w:trPr>
          <w:trHeight w:val="315"/>
        </w:trPr>
        <w:tc>
          <w:tcPr>
            <w:tcW w:w="8662" w:type="dxa"/>
            <w:gridSpan w:val="3"/>
            <w:tcBorders>
              <w:top w:val="nil"/>
              <w:left w:val="nil"/>
              <w:bottom w:val="nil"/>
              <w:right w:val="nil"/>
            </w:tcBorders>
            <w:vAlign w:val="center"/>
          </w:tcPr>
          <w:p w14:paraId="406227BF" w14:textId="010B8E0A" w:rsidR="00CE46EB" w:rsidRPr="002F1EAF" w:rsidRDefault="00CE46EB" w:rsidP="00CE46EB">
            <w:pPr>
              <w:pStyle w:val="navaden0"/>
              <w:rPr>
                <w:rFonts w:ascii="Arial" w:hAnsi="Arial" w:cs="Arial"/>
                <w:bCs/>
              </w:rPr>
            </w:pPr>
            <w:r w:rsidRPr="002D2DFB">
              <w:rPr>
                <w:bCs/>
              </w:rPr>
              <w:t>ZJF – Zakon o javnih financah</w:t>
            </w:r>
          </w:p>
        </w:tc>
        <w:tc>
          <w:tcPr>
            <w:tcW w:w="8662" w:type="dxa"/>
            <w:gridSpan w:val="2"/>
            <w:tcBorders>
              <w:top w:val="nil"/>
              <w:left w:val="nil"/>
              <w:bottom w:val="nil"/>
              <w:right w:val="nil"/>
            </w:tcBorders>
            <w:shd w:val="clear" w:color="auto" w:fill="auto"/>
            <w:noWrap/>
            <w:vAlign w:val="center"/>
          </w:tcPr>
          <w:p w14:paraId="34C4FB21" w14:textId="54C5B94A" w:rsidR="00CE46EB" w:rsidRPr="002F1EAF" w:rsidRDefault="00CE46EB" w:rsidP="00CE46EB">
            <w:pPr>
              <w:pStyle w:val="navaden0"/>
              <w:rPr>
                <w:rFonts w:ascii="Arial" w:hAnsi="Arial" w:cs="Arial"/>
                <w:bCs/>
              </w:rPr>
            </w:pPr>
          </w:p>
        </w:tc>
      </w:tr>
      <w:tr w:rsidR="00CE46EB" w:rsidRPr="0046789C" w14:paraId="16AAAF4A" w14:textId="77777777" w:rsidTr="002700BE">
        <w:trPr>
          <w:trHeight w:val="315"/>
        </w:trPr>
        <w:tc>
          <w:tcPr>
            <w:tcW w:w="8662" w:type="dxa"/>
            <w:gridSpan w:val="3"/>
            <w:tcBorders>
              <w:top w:val="nil"/>
              <w:left w:val="nil"/>
              <w:bottom w:val="nil"/>
              <w:right w:val="nil"/>
            </w:tcBorders>
            <w:vAlign w:val="center"/>
          </w:tcPr>
          <w:p w14:paraId="3C31EB2D" w14:textId="3354C3CA" w:rsidR="00CE46EB" w:rsidRPr="002F1EAF" w:rsidRDefault="00CE46EB" w:rsidP="00CE46EB">
            <w:pPr>
              <w:pStyle w:val="navaden0"/>
              <w:rPr>
                <w:rFonts w:ascii="Arial" w:hAnsi="Arial" w:cs="Arial"/>
                <w:bCs/>
              </w:rPr>
            </w:pPr>
            <w:r w:rsidRPr="002D2DFB">
              <w:rPr>
                <w:bCs/>
              </w:rPr>
              <w:t xml:space="preserve">ZJN – Zakon o javnem naročanju </w:t>
            </w:r>
          </w:p>
        </w:tc>
        <w:tc>
          <w:tcPr>
            <w:tcW w:w="8662" w:type="dxa"/>
            <w:gridSpan w:val="2"/>
            <w:tcBorders>
              <w:top w:val="nil"/>
              <w:left w:val="nil"/>
              <w:bottom w:val="nil"/>
              <w:right w:val="nil"/>
            </w:tcBorders>
            <w:shd w:val="clear" w:color="auto" w:fill="auto"/>
            <w:noWrap/>
            <w:vAlign w:val="center"/>
          </w:tcPr>
          <w:p w14:paraId="66319193" w14:textId="109B9864" w:rsidR="00CE46EB" w:rsidRPr="002F1EAF" w:rsidRDefault="00CE46EB" w:rsidP="00CE46EB">
            <w:pPr>
              <w:pStyle w:val="navaden0"/>
              <w:rPr>
                <w:rFonts w:ascii="Arial" w:hAnsi="Arial" w:cs="Arial"/>
                <w:bCs/>
              </w:rPr>
            </w:pPr>
          </w:p>
        </w:tc>
      </w:tr>
      <w:tr w:rsidR="00CE46EB" w:rsidRPr="0046789C" w14:paraId="09969653" w14:textId="77777777" w:rsidTr="002700BE">
        <w:trPr>
          <w:trHeight w:val="315"/>
        </w:trPr>
        <w:tc>
          <w:tcPr>
            <w:tcW w:w="8662" w:type="dxa"/>
            <w:gridSpan w:val="3"/>
            <w:tcBorders>
              <w:top w:val="nil"/>
              <w:left w:val="nil"/>
              <w:bottom w:val="nil"/>
              <w:right w:val="nil"/>
            </w:tcBorders>
            <w:vAlign w:val="center"/>
          </w:tcPr>
          <w:p w14:paraId="4C3940B2" w14:textId="55E7F207" w:rsidR="00CE46EB" w:rsidRPr="002F1EAF" w:rsidRDefault="00CE46EB" w:rsidP="00CE46EB">
            <w:pPr>
              <w:pStyle w:val="navaden0"/>
              <w:rPr>
                <w:rFonts w:ascii="Arial" w:hAnsi="Arial" w:cs="Arial"/>
                <w:bCs/>
              </w:rPr>
            </w:pPr>
            <w:r w:rsidRPr="002D2DFB">
              <w:rPr>
                <w:bCs/>
              </w:rPr>
              <w:t>ZJZP – Zakon o javno zasebnem partnerstvu</w:t>
            </w:r>
          </w:p>
        </w:tc>
        <w:tc>
          <w:tcPr>
            <w:tcW w:w="8662" w:type="dxa"/>
            <w:gridSpan w:val="2"/>
            <w:tcBorders>
              <w:top w:val="nil"/>
              <w:left w:val="nil"/>
              <w:bottom w:val="nil"/>
              <w:right w:val="nil"/>
            </w:tcBorders>
            <w:shd w:val="clear" w:color="auto" w:fill="auto"/>
            <w:noWrap/>
            <w:vAlign w:val="center"/>
          </w:tcPr>
          <w:p w14:paraId="33958185" w14:textId="6217F5B0" w:rsidR="00CE46EB" w:rsidRPr="002F1EAF" w:rsidRDefault="00CE46EB" w:rsidP="00CE46EB">
            <w:pPr>
              <w:pStyle w:val="navaden0"/>
              <w:rPr>
                <w:rFonts w:ascii="Arial" w:hAnsi="Arial" w:cs="Arial"/>
                <w:bCs/>
              </w:rPr>
            </w:pPr>
          </w:p>
        </w:tc>
      </w:tr>
      <w:tr w:rsidR="00CE46EB" w:rsidRPr="0046789C" w14:paraId="4B6CDAEE" w14:textId="77777777" w:rsidTr="00CE46EB">
        <w:trPr>
          <w:trHeight w:val="315"/>
        </w:trPr>
        <w:tc>
          <w:tcPr>
            <w:tcW w:w="8662" w:type="dxa"/>
            <w:gridSpan w:val="3"/>
            <w:tcBorders>
              <w:top w:val="nil"/>
              <w:left w:val="nil"/>
              <w:bottom w:val="nil"/>
              <w:right w:val="nil"/>
            </w:tcBorders>
          </w:tcPr>
          <w:p w14:paraId="345C4B7C"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71119ACF" w14:textId="4B73CBBF" w:rsidR="00CE46EB" w:rsidRPr="002F1EAF" w:rsidRDefault="00CE46EB" w:rsidP="00CE46EB">
            <w:pPr>
              <w:pStyle w:val="navaden0"/>
              <w:rPr>
                <w:rFonts w:ascii="Arial" w:hAnsi="Arial" w:cs="Arial"/>
                <w:bCs/>
              </w:rPr>
            </w:pPr>
          </w:p>
        </w:tc>
      </w:tr>
      <w:tr w:rsidR="00CE46EB" w:rsidRPr="0046789C" w14:paraId="69608929" w14:textId="77777777" w:rsidTr="00CE46EB">
        <w:trPr>
          <w:trHeight w:val="315"/>
        </w:trPr>
        <w:tc>
          <w:tcPr>
            <w:tcW w:w="8662" w:type="dxa"/>
            <w:gridSpan w:val="3"/>
            <w:tcBorders>
              <w:top w:val="nil"/>
              <w:left w:val="nil"/>
              <w:bottom w:val="nil"/>
              <w:right w:val="nil"/>
            </w:tcBorders>
          </w:tcPr>
          <w:p w14:paraId="51B5D25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2A17AD4F" w14:textId="53C89981" w:rsidR="00CE46EB" w:rsidRPr="002F1EAF" w:rsidRDefault="00CE46EB" w:rsidP="00CE46EB">
            <w:pPr>
              <w:pStyle w:val="navaden0"/>
              <w:rPr>
                <w:rFonts w:ascii="Arial" w:hAnsi="Arial" w:cs="Arial"/>
                <w:bCs/>
              </w:rPr>
            </w:pPr>
          </w:p>
        </w:tc>
      </w:tr>
      <w:tr w:rsidR="00CE46EB" w:rsidRPr="0046789C" w14:paraId="00C15AC7" w14:textId="77777777" w:rsidTr="00CE46EB">
        <w:trPr>
          <w:trHeight w:val="315"/>
        </w:trPr>
        <w:tc>
          <w:tcPr>
            <w:tcW w:w="8662" w:type="dxa"/>
            <w:gridSpan w:val="3"/>
            <w:tcBorders>
              <w:top w:val="nil"/>
              <w:left w:val="nil"/>
              <w:bottom w:val="nil"/>
              <w:right w:val="nil"/>
            </w:tcBorders>
          </w:tcPr>
          <w:p w14:paraId="35F5C1E2"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377AE574" w14:textId="475228D8" w:rsidR="00CE46EB" w:rsidRPr="002F1EAF" w:rsidRDefault="00CE46EB" w:rsidP="00CE46EB">
            <w:pPr>
              <w:pStyle w:val="navaden0"/>
              <w:rPr>
                <w:rFonts w:ascii="Arial" w:hAnsi="Arial" w:cs="Arial"/>
                <w:bCs/>
              </w:rPr>
            </w:pPr>
          </w:p>
        </w:tc>
      </w:tr>
      <w:tr w:rsidR="00CE46EB" w:rsidRPr="0046789C" w14:paraId="6D041222" w14:textId="77777777" w:rsidTr="00CE46EB">
        <w:trPr>
          <w:trHeight w:val="315"/>
        </w:trPr>
        <w:tc>
          <w:tcPr>
            <w:tcW w:w="8662" w:type="dxa"/>
            <w:gridSpan w:val="3"/>
            <w:tcBorders>
              <w:top w:val="nil"/>
              <w:left w:val="nil"/>
              <w:bottom w:val="nil"/>
              <w:right w:val="nil"/>
            </w:tcBorders>
          </w:tcPr>
          <w:p w14:paraId="347A8D9B"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6C895EBB" w14:textId="301BC5A8" w:rsidR="00CE46EB" w:rsidRPr="002F1EAF" w:rsidRDefault="00CE46EB" w:rsidP="00CE46EB">
            <w:pPr>
              <w:pStyle w:val="navaden0"/>
              <w:rPr>
                <w:rFonts w:ascii="Arial" w:hAnsi="Arial" w:cs="Arial"/>
                <w:bCs/>
              </w:rPr>
            </w:pPr>
          </w:p>
        </w:tc>
      </w:tr>
      <w:tr w:rsidR="00CE46EB" w:rsidRPr="0046789C" w14:paraId="265C835F" w14:textId="77777777" w:rsidTr="00CE46EB">
        <w:trPr>
          <w:trHeight w:val="315"/>
        </w:trPr>
        <w:tc>
          <w:tcPr>
            <w:tcW w:w="8662" w:type="dxa"/>
            <w:gridSpan w:val="3"/>
            <w:tcBorders>
              <w:top w:val="nil"/>
              <w:left w:val="nil"/>
              <w:bottom w:val="nil"/>
              <w:right w:val="nil"/>
            </w:tcBorders>
          </w:tcPr>
          <w:p w14:paraId="32E7C2F2"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50389943" w14:textId="5C974966" w:rsidR="00CE46EB" w:rsidRPr="002F1EAF" w:rsidRDefault="00CE46EB" w:rsidP="00CE46EB">
            <w:pPr>
              <w:pStyle w:val="navaden0"/>
              <w:rPr>
                <w:rFonts w:ascii="Arial" w:hAnsi="Arial" w:cs="Arial"/>
                <w:bCs/>
              </w:rPr>
            </w:pPr>
          </w:p>
        </w:tc>
      </w:tr>
      <w:tr w:rsidR="00CE46EB" w:rsidRPr="0046789C" w14:paraId="38C72970" w14:textId="77777777" w:rsidTr="00CE46EB">
        <w:trPr>
          <w:trHeight w:val="315"/>
        </w:trPr>
        <w:tc>
          <w:tcPr>
            <w:tcW w:w="8662" w:type="dxa"/>
            <w:gridSpan w:val="3"/>
            <w:tcBorders>
              <w:top w:val="nil"/>
              <w:left w:val="nil"/>
              <w:bottom w:val="nil"/>
              <w:right w:val="nil"/>
            </w:tcBorders>
          </w:tcPr>
          <w:p w14:paraId="12D1C335"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1E1C2514" w14:textId="002E7F2E" w:rsidR="00CE46EB" w:rsidRPr="002F1EAF" w:rsidRDefault="00CE46EB" w:rsidP="00CE46EB">
            <w:pPr>
              <w:pStyle w:val="navaden0"/>
              <w:rPr>
                <w:rFonts w:ascii="Arial" w:hAnsi="Arial" w:cs="Arial"/>
                <w:bCs/>
              </w:rPr>
            </w:pPr>
          </w:p>
        </w:tc>
      </w:tr>
      <w:tr w:rsidR="00CE46EB" w:rsidRPr="0046789C" w14:paraId="0D3C52BF" w14:textId="77777777" w:rsidTr="00CE46EB">
        <w:trPr>
          <w:trHeight w:val="315"/>
        </w:trPr>
        <w:tc>
          <w:tcPr>
            <w:tcW w:w="8662" w:type="dxa"/>
            <w:gridSpan w:val="3"/>
            <w:tcBorders>
              <w:top w:val="nil"/>
              <w:left w:val="nil"/>
              <w:bottom w:val="nil"/>
              <w:right w:val="nil"/>
            </w:tcBorders>
          </w:tcPr>
          <w:p w14:paraId="23F1463B"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4B8D77DE" w14:textId="143A8447" w:rsidR="00CE46EB" w:rsidRPr="002F1EAF" w:rsidRDefault="00CE46EB" w:rsidP="00CE46EB">
            <w:pPr>
              <w:pStyle w:val="navaden0"/>
              <w:rPr>
                <w:rFonts w:ascii="Arial" w:hAnsi="Arial" w:cs="Arial"/>
                <w:bCs/>
              </w:rPr>
            </w:pPr>
          </w:p>
        </w:tc>
      </w:tr>
      <w:tr w:rsidR="00CE46EB" w:rsidRPr="0046789C" w14:paraId="38C9DEDC" w14:textId="77777777" w:rsidTr="00CE46EB">
        <w:trPr>
          <w:trHeight w:val="315"/>
        </w:trPr>
        <w:tc>
          <w:tcPr>
            <w:tcW w:w="8662" w:type="dxa"/>
            <w:gridSpan w:val="3"/>
            <w:tcBorders>
              <w:top w:val="nil"/>
              <w:left w:val="nil"/>
              <w:bottom w:val="nil"/>
              <w:right w:val="nil"/>
            </w:tcBorders>
          </w:tcPr>
          <w:p w14:paraId="3C5645EC"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5E3F2DB8" w14:textId="7A20186F" w:rsidR="00CE46EB" w:rsidRPr="002F1EAF" w:rsidRDefault="00CE46EB" w:rsidP="00CE46EB">
            <w:pPr>
              <w:pStyle w:val="navaden0"/>
              <w:rPr>
                <w:rFonts w:ascii="Arial" w:hAnsi="Arial" w:cs="Arial"/>
                <w:bCs/>
              </w:rPr>
            </w:pPr>
          </w:p>
        </w:tc>
      </w:tr>
      <w:tr w:rsidR="00CE46EB" w:rsidRPr="0046789C" w14:paraId="082EF18B" w14:textId="77777777" w:rsidTr="00CE46EB">
        <w:trPr>
          <w:trHeight w:val="315"/>
        </w:trPr>
        <w:tc>
          <w:tcPr>
            <w:tcW w:w="8662" w:type="dxa"/>
            <w:gridSpan w:val="3"/>
            <w:tcBorders>
              <w:top w:val="nil"/>
              <w:left w:val="nil"/>
              <w:bottom w:val="nil"/>
              <w:right w:val="nil"/>
            </w:tcBorders>
          </w:tcPr>
          <w:p w14:paraId="2E8C8BF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337770CB" w14:textId="54C54247" w:rsidR="00CE46EB" w:rsidRPr="002F1EAF" w:rsidRDefault="00CE46EB" w:rsidP="00CE46EB">
            <w:pPr>
              <w:pStyle w:val="navaden0"/>
              <w:rPr>
                <w:rFonts w:ascii="Arial" w:hAnsi="Arial" w:cs="Arial"/>
                <w:bCs/>
              </w:rPr>
            </w:pPr>
          </w:p>
        </w:tc>
      </w:tr>
      <w:tr w:rsidR="00CE46EB" w:rsidRPr="00FE6B7C" w14:paraId="5412C78D" w14:textId="77777777" w:rsidTr="00CE46EB">
        <w:trPr>
          <w:trHeight w:val="315"/>
        </w:trPr>
        <w:tc>
          <w:tcPr>
            <w:tcW w:w="8662" w:type="dxa"/>
            <w:gridSpan w:val="3"/>
            <w:tcBorders>
              <w:top w:val="nil"/>
              <w:left w:val="nil"/>
              <w:bottom w:val="nil"/>
              <w:right w:val="nil"/>
            </w:tcBorders>
          </w:tcPr>
          <w:p w14:paraId="3ED92D7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0BF51427" w14:textId="60E15079" w:rsidR="00CE46EB" w:rsidRPr="002F1EAF" w:rsidRDefault="00CE46EB" w:rsidP="00CE46EB">
            <w:pPr>
              <w:pStyle w:val="navaden0"/>
              <w:rPr>
                <w:rFonts w:ascii="Arial" w:hAnsi="Arial" w:cs="Arial"/>
                <w:bCs/>
              </w:rPr>
            </w:pPr>
          </w:p>
        </w:tc>
      </w:tr>
      <w:tr w:rsidR="00CE46EB" w:rsidRPr="00FE6B7C" w14:paraId="29915C00" w14:textId="77777777" w:rsidTr="00CE46EB">
        <w:trPr>
          <w:trHeight w:val="315"/>
        </w:trPr>
        <w:tc>
          <w:tcPr>
            <w:tcW w:w="8662" w:type="dxa"/>
            <w:gridSpan w:val="3"/>
            <w:tcBorders>
              <w:top w:val="nil"/>
              <w:left w:val="nil"/>
              <w:bottom w:val="nil"/>
              <w:right w:val="nil"/>
            </w:tcBorders>
          </w:tcPr>
          <w:p w14:paraId="1EA824F5" w14:textId="77777777" w:rsidR="00CE46EB" w:rsidRPr="00FE6B7C" w:rsidRDefault="00CE46EB" w:rsidP="00CE46EB">
            <w:pPr>
              <w:pStyle w:val="navaden0"/>
              <w:rPr>
                <w:rFonts w:ascii="Arial" w:hAnsi="Arial" w:cs="Arial"/>
                <w:bCs/>
                <w:highlight w:val="yellow"/>
              </w:rPr>
            </w:pPr>
          </w:p>
        </w:tc>
        <w:tc>
          <w:tcPr>
            <w:tcW w:w="8662" w:type="dxa"/>
            <w:gridSpan w:val="2"/>
            <w:tcBorders>
              <w:top w:val="nil"/>
              <w:left w:val="nil"/>
              <w:bottom w:val="nil"/>
              <w:right w:val="nil"/>
            </w:tcBorders>
            <w:shd w:val="clear" w:color="auto" w:fill="auto"/>
            <w:noWrap/>
            <w:vAlign w:val="center"/>
          </w:tcPr>
          <w:p w14:paraId="5B4CBA3B" w14:textId="2CB108B7" w:rsidR="00CE46EB" w:rsidRPr="00FE6B7C" w:rsidRDefault="00CE46EB" w:rsidP="00CE46EB">
            <w:pPr>
              <w:pStyle w:val="navaden0"/>
              <w:rPr>
                <w:rFonts w:ascii="Arial" w:hAnsi="Arial" w:cs="Arial"/>
                <w:bCs/>
                <w:highlight w:val="yellow"/>
              </w:rPr>
            </w:pPr>
          </w:p>
        </w:tc>
      </w:tr>
      <w:tr w:rsidR="00CE46EB" w:rsidRPr="00FE6B7C" w14:paraId="291304C4" w14:textId="77777777" w:rsidTr="00CE46EB">
        <w:trPr>
          <w:trHeight w:val="315"/>
        </w:trPr>
        <w:tc>
          <w:tcPr>
            <w:tcW w:w="8662" w:type="dxa"/>
            <w:gridSpan w:val="3"/>
            <w:tcBorders>
              <w:top w:val="nil"/>
              <w:left w:val="nil"/>
              <w:bottom w:val="nil"/>
              <w:right w:val="nil"/>
            </w:tcBorders>
          </w:tcPr>
          <w:p w14:paraId="62DFC0EC" w14:textId="77777777" w:rsidR="00CE46EB"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48833B6C" w14:textId="339E81A1" w:rsidR="00CE46EB" w:rsidRDefault="00CE46EB" w:rsidP="00CE46EB">
            <w:pPr>
              <w:pStyle w:val="navaden0"/>
              <w:rPr>
                <w:rFonts w:ascii="Arial" w:hAnsi="Arial" w:cs="Arial"/>
                <w:bCs/>
              </w:rPr>
            </w:pPr>
          </w:p>
          <w:p w14:paraId="17E3C345" w14:textId="4724E1D5" w:rsidR="00CE46EB" w:rsidRDefault="00CE46EB" w:rsidP="00CE46EB">
            <w:pPr>
              <w:pStyle w:val="navaden0"/>
              <w:rPr>
                <w:rFonts w:ascii="Arial" w:hAnsi="Arial" w:cs="Arial"/>
                <w:bCs/>
              </w:rPr>
            </w:pPr>
          </w:p>
          <w:p w14:paraId="6CF88417" w14:textId="2B7049FC" w:rsidR="00CE46EB" w:rsidRDefault="00CE46EB" w:rsidP="00CE46EB">
            <w:pPr>
              <w:pStyle w:val="navaden0"/>
              <w:rPr>
                <w:rFonts w:ascii="Arial" w:hAnsi="Arial" w:cs="Arial"/>
                <w:bCs/>
              </w:rPr>
            </w:pPr>
          </w:p>
          <w:p w14:paraId="0DD31ABF" w14:textId="37EB0A1B" w:rsidR="00CE46EB" w:rsidRDefault="00CE46EB" w:rsidP="00CE46EB">
            <w:pPr>
              <w:pStyle w:val="navaden0"/>
              <w:rPr>
                <w:rFonts w:ascii="Arial" w:hAnsi="Arial" w:cs="Arial"/>
                <w:bCs/>
              </w:rPr>
            </w:pPr>
          </w:p>
          <w:p w14:paraId="4EEF7EE1" w14:textId="14CBBB7F" w:rsidR="00CE46EB" w:rsidRDefault="00CE46EB" w:rsidP="00CE46EB">
            <w:pPr>
              <w:pStyle w:val="navaden0"/>
              <w:rPr>
                <w:rFonts w:ascii="Arial" w:hAnsi="Arial" w:cs="Arial"/>
                <w:bCs/>
              </w:rPr>
            </w:pPr>
          </w:p>
          <w:p w14:paraId="66E4B95F" w14:textId="4BB024D0" w:rsidR="00CE46EB" w:rsidRDefault="00CE46EB" w:rsidP="00CE46EB">
            <w:pPr>
              <w:pStyle w:val="navaden0"/>
              <w:rPr>
                <w:rFonts w:ascii="Arial" w:hAnsi="Arial" w:cs="Arial"/>
                <w:bCs/>
              </w:rPr>
            </w:pPr>
          </w:p>
          <w:p w14:paraId="3F8115BB" w14:textId="20F6F3A3" w:rsidR="00CE46EB" w:rsidRDefault="00CE46EB" w:rsidP="00CE46EB">
            <w:pPr>
              <w:pStyle w:val="navaden0"/>
              <w:rPr>
                <w:rFonts w:ascii="Arial" w:hAnsi="Arial" w:cs="Arial"/>
                <w:bCs/>
              </w:rPr>
            </w:pPr>
          </w:p>
          <w:p w14:paraId="3CED80B8" w14:textId="12F985AA" w:rsidR="00CE46EB" w:rsidRDefault="00CE46EB" w:rsidP="00CE46EB">
            <w:pPr>
              <w:pStyle w:val="navaden0"/>
              <w:rPr>
                <w:rFonts w:ascii="Arial" w:hAnsi="Arial" w:cs="Arial"/>
                <w:bCs/>
              </w:rPr>
            </w:pPr>
          </w:p>
          <w:p w14:paraId="0989911E" w14:textId="240FE66D" w:rsidR="00CE46EB" w:rsidRDefault="00CE46EB" w:rsidP="00CE46EB">
            <w:pPr>
              <w:pStyle w:val="navaden0"/>
              <w:rPr>
                <w:rFonts w:ascii="Arial" w:hAnsi="Arial" w:cs="Arial"/>
                <w:bCs/>
              </w:rPr>
            </w:pPr>
          </w:p>
          <w:p w14:paraId="1107B74C" w14:textId="77777777" w:rsidR="00CE46EB" w:rsidRPr="00FE6B7C" w:rsidRDefault="00CE46EB" w:rsidP="00CE46EB">
            <w:pPr>
              <w:pStyle w:val="navaden0"/>
              <w:rPr>
                <w:rFonts w:ascii="Arial" w:hAnsi="Arial" w:cs="Arial"/>
                <w:bCs/>
              </w:rPr>
            </w:pPr>
          </w:p>
          <w:p w14:paraId="6D8B8CC0" w14:textId="77777777" w:rsidR="00CE46EB" w:rsidRDefault="00CE46EB" w:rsidP="00CE46EB">
            <w:pPr>
              <w:pStyle w:val="navaden0"/>
              <w:rPr>
                <w:rFonts w:ascii="Arial" w:hAnsi="Arial" w:cs="Arial"/>
                <w:bCs/>
              </w:rPr>
            </w:pPr>
          </w:p>
          <w:p w14:paraId="5692DF9E" w14:textId="77777777" w:rsidR="00CE46EB" w:rsidRDefault="00CE46EB" w:rsidP="00CE46EB">
            <w:pPr>
              <w:pStyle w:val="navaden0"/>
              <w:rPr>
                <w:rFonts w:ascii="Arial" w:hAnsi="Arial" w:cs="Arial"/>
                <w:bCs/>
              </w:rPr>
            </w:pPr>
          </w:p>
          <w:p w14:paraId="2CE8D15E" w14:textId="77777777" w:rsidR="00CE46EB" w:rsidRDefault="00CE46EB" w:rsidP="00CE46EB">
            <w:pPr>
              <w:pStyle w:val="navaden0"/>
              <w:rPr>
                <w:rFonts w:ascii="Arial" w:hAnsi="Arial" w:cs="Arial"/>
                <w:bCs/>
              </w:rPr>
            </w:pPr>
          </w:p>
          <w:p w14:paraId="055B40EF" w14:textId="77777777" w:rsidR="00CE46EB" w:rsidRDefault="00CE46EB" w:rsidP="00CE46EB">
            <w:pPr>
              <w:pStyle w:val="navaden0"/>
              <w:rPr>
                <w:rFonts w:ascii="Arial" w:hAnsi="Arial" w:cs="Arial"/>
                <w:bCs/>
              </w:rPr>
            </w:pPr>
          </w:p>
          <w:p w14:paraId="027A8C8B" w14:textId="77777777" w:rsidR="00CE46EB" w:rsidRPr="00FE6B7C" w:rsidRDefault="00CE46EB" w:rsidP="00CE46EB">
            <w:pPr>
              <w:pStyle w:val="navaden0"/>
              <w:rPr>
                <w:rFonts w:ascii="Arial" w:hAnsi="Arial" w:cs="Arial"/>
                <w:bCs/>
              </w:rPr>
            </w:pPr>
          </w:p>
          <w:p w14:paraId="1DA39EE2" w14:textId="77777777" w:rsidR="00CE46EB" w:rsidRPr="00FE6B7C" w:rsidRDefault="00CE46EB" w:rsidP="00CE46EB">
            <w:pPr>
              <w:pStyle w:val="navaden0"/>
              <w:rPr>
                <w:rFonts w:ascii="Arial" w:hAnsi="Arial" w:cs="Arial"/>
                <w:bCs/>
              </w:rPr>
            </w:pPr>
          </w:p>
        </w:tc>
      </w:tr>
      <w:tr w:rsidR="005354B8" w:rsidRPr="00FE6B7C" w14:paraId="72A1EF8E" w14:textId="77777777" w:rsidTr="00CA68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378"/>
        </w:trPr>
        <w:tc>
          <w:tcPr>
            <w:tcW w:w="1129" w:type="dxa"/>
            <w:vAlign w:val="center"/>
          </w:tcPr>
          <w:p w14:paraId="59AAA3AD" w14:textId="3CF909DB" w:rsidR="005354B8" w:rsidRPr="00FE6B7C" w:rsidRDefault="005354B8" w:rsidP="00CE46EB">
            <w:pPr>
              <w:jc w:val="center"/>
              <w:rPr>
                <w:rFonts w:ascii="Arial" w:hAnsi="Arial" w:cs="Arial"/>
                <w:b/>
                <w:bCs/>
              </w:rPr>
            </w:pPr>
            <w:r w:rsidRPr="00FE6B7C">
              <w:rPr>
                <w:rFonts w:ascii="Arial" w:hAnsi="Arial" w:cs="Arial"/>
                <w:b/>
                <w:bCs/>
              </w:rPr>
              <w:lastRenderedPageBreak/>
              <w:br w:type="page"/>
              <w:t>Verzija</w:t>
            </w:r>
          </w:p>
        </w:tc>
        <w:tc>
          <w:tcPr>
            <w:tcW w:w="2415" w:type="dxa"/>
            <w:vAlign w:val="center"/>
          </w:tcPr>
          <w:p w14:paraId="025600D6" w14:textId="77777777" w:rsidR="005354B8" w:rsidRPr="00FE6B7C" w:rsidRDefault="005354B8" w:rsidP="00CE46EB">
            <w:pPr>
              <w:jc w:val="center"/>
              <w:rPr>
                <w:rFonts w:ascii="Arial" w:hAnsi="Arial" w:cs="Arial"/>
                <w:b/>
                <w:bCs/>
              </w:rPr>
            </w:pPr>
            <w:r w:rsidRPr="00FE6B7C">
              <w:rPr>
                <w:rFonts w:ascii="Arial" w:hAnsi="Arial" w:cs="Arial"/>
                <w:b/>
                <w:bCs/>
              </w:rPr>
              <w:t>Datum</w:t>
            </w:r>
          </w:p>
        </w:tc>
        <w:tc>
          <w:tcPr>
            <w:tcW w:w="5668" w:type="dxa"/>
            <w:gridSpan w:val="2"/>
            <w:vAlign w:val="center"/>
          </w:tcPr>
          <w:p w14:paraId="75810B78" w14:textId="4D68D01F" w:rsidR="005354B8" w:rsidRPr="00FE6B7C" w:rsidRDefault="005354B8" w:rsidP="00CE46EB">
            <w:pPr>
              <w:jc w:val="center"/>
              <w:rPr>
                <w:rFonts w:ascii="Arial" w:hAnsi="Arial" w:cs="Arial"/>
                <w:b/>
                <w:bCs/>
              </w:rPr>
            </w:pPr>
            <w:r>
              <w:rPr>
                <w:rFonts w:ascii="Arial" w:hAnsi="Arial" w:cs="Arial"/>
                <w:b/>
                <w:bCs/>
              </w:rPr>
              <w:t>Opomba</w:t>
            </w:r>
          </w:p>
        </w:tc>
      </w:tr>
      <w:tr w:rsidR="005354B8" w:rsidRPr="00FE6B7C" w14:paraId="5228E778" w14:textId="77777777" w:rsidTr="00B2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412"/>
        </w:trPr>
        <w:tc>
          <w:tcPr>
            <w:tcW w:w="1129" w:type="dxa"/>
            <w:vAlign w:val="center"/>
          </w:tcPr>
          <w:p w14:paraId="49700941" w14:textId="34E0639D" w:rsidR="005354B8" w:rsidRPr="00FE6B7C" w:rsidRDefault="005354B8" w:rsidP="00CE46EB">
            <w:pPr>
              <w:jc w:val="center"/>
              <w:rPr>
                <w:rFonts w:ascii="Arial" w:hAnsi="Arial" w:cs="Arial"/>
              </w:rPr>
            </w:pPr>
            <w:r w:rsidRPr="00FE6B7C">
              <w:rPr>
                <w:rFonts w:ascii="Arial" w:hAnsi="Arial" w:cs="Arial"/>
              </w:rPr>
              <w:t>1.0</w:t>
            </w:r>
          </w:p>
        </w:tc>
        <w:tc>
          <w:tcPr>
            <w:tcW w:w="2415" w:type="dxa"/>
            <w:vAlign w:val="center"/>
          </w:tcPr>
          <w:p w14:paraId="6A1FE764" w14:textId="65B38C9B" w:rsidR="005354B8" w:rsidRPr="00FE6B7C" w:rsidRDefault="005354B8" w:rsidP="00CE46EB">
            <w:pPr>
              <w:jc w:val="center"/>
              <w:rPr>
                <w:rFonts w:ascii="Arial" w:hAnsi="Arial" w:cs="Arial"/>
              </w:rPr>
            </w:pPr>
            <w:r>
              <w:rPr>
                <w:rFonts w:ascii="Arial" w:hAnsi="Arial" w:cs="Arial"/>
              </w:rPr>
              <w:t>September 2023</w:t>
            </w:r>
          </w:p>
        </w:tc>
        <w:tc>
          <w:tcPr>
            <w:tcW w:w="5668" w:type="dxa"/>
            <w:gridSpan w:val="2"/>
            <w:vAlign w:val="center"/>
          </w:tcPr>
          <w:p w14:paraId="514EABFD" w14:textId="4590318A" w:rsidR="005354B8" w:rsidRPr="00FE6B7C" w:rsidRDefault="005354B8" w:rsidP="00CE46EB">
            <w:pPr>
              <w:jc w:val="center"/>
              <w:rPr>
                <w:rFonts w:ascii="Arial" w:hAnsi="Arial" w:cs="Arial"/>
              </w:rPr>
            </w:pPr>
            <w:r>
              <w:rPr>
                <w:rFonts w:ascii="Arial" w:hAnsi="Arial" w:cs="Arial"/>
              </w:rPr>
              <w:t>Prva verzija kontrolnih list</w:t>
            </w:r>
          </w:p>
        </w:tc>
      </w:tr>
      <w:tr w:rsidR="005354B8" w:rsidRPr="00FE6B7C" w14:paraId="3AFB2B49" w14:textId="77777777" w:rsidTr="00AD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412"/>
        </w:trPr>
        <w:tc>
          <w:tcPr>
            <w:tcW w:w="1129" w:type="dxa"/>
            <w:vAlign w:val="center"/>
          </w:tcPr>
          <w:p w14:paraId="0D59374C" w14:textId="685FD8BE" w:rsidR="005354B8" w:rsidRPr="00FE6B7C" w:rsidRDefault="005354B8" w:rsidP="00CE46EB">
            <w:pPr>
              <w:jc w:val="center"/>
              <w:rPr>
                <w:rFonts w:ascii="Arial" w:hAnsi="Arial" w:cs="Arial"/>
              </w:rPr>
            </w:pPr>
            <w:r>
              <w:rPr>
                <w:rFonts w:ascii="Arial" w:hAnsi="Arial" w:cs="Arial"/>
              </w:rPr>
              <w:t>1.1</w:t>
            </w:r>
          </w:p>
        </w:tc>
        <w:tc>
          <w:tcPr>
            <w:tcW w:w="2415" w:type="dxa"/>
            <w:vAlign w:val="center"/>
          </w:tcPr>
          <w:p w14:paraId="32AB0E1D" w14:textId="089AB967" w:rsidR="005354B8" w:rsidRPr="00FE6B7C" w:rsidRDefault="00693FFF" w:rsidP="00CE46EB">
            <w:pPr>
              <w:jc w:val="center"/>
              <w:rPr>
                <w:rFonts w:ascii="Arial" w:hAnsi="Arial" w:cs="Arial"/>
              </w:rPr>
            </w:pPr>
            <w:r>
              <w:rPr>
                <w:rFonts w:ascii="Arial" w:hAnsi="Arial" w:cs="Arial"/>
              </w:rPr>
              <w:t>December</w:t>
            </w:r>
            <w:r w:rsidR="005354B8">
              <w:rPr>
                <w:rFonts w:ascii="Arial" w:hAnsi="Arial" w:cs="Arial"/>
              </w:rPr>
              <w:t xml:space="preserve"> 2023</w:t>
            </w:r>
          </w:p>
        </w:tc>
        <w:tc>
          <w:tcPr>
            <w:tcW w:w="5668" w:type="dxa"/>
            <w:gridSpan w:val="2"/>
            <w:vAlign w:val="center"/>
          </w:tcPr>
          <w:p w14:paraId="025611F2" w14:textId="3288ACE5" w:rsidR="005354B8" w:rsidRPr="00FE6B7C" w:rsidRDefault="005354B8" w:rsidP="00CE46EB">
            <w:pPr>
              <w:jc w:val="center"/>
              <w:rPr>
                <w:rFonts w:ascii="Arial" w:hAnsi="Arial" w:cs="Arial"/>
              </w:rPr>
            </w:pPr>
            <w:r>
              <w:rPr>
                <w:rFonts w:ascii="Arial" w:hAnsi="Arial" w:cs="Arial"/>
              </w:rPr>
              <w:t xml:space="preserve">Uskladitev z novo verzijo ZJN, dodani primeri opozorilnih znakov </w:t>
            </w:r>
          </w:p>
        </w:tc>
      </w:tr>
    </w:tbl>
    <w:p w14:paraId="3E310940" w14:textId="590FA1A0" w:rsidR="0047048A" w:rsidRDefault="0047048A" w:rsidP="0047048A">
      <w:pPr>
        <w:pStyle w:val="navaden0"/>
        <w:rPr>
          <w:rFonts w:ascii="Arial" w:hAnsi="Arial" w:cs="Arial"/>
          <w:b/>
          <w:bCs/>
        </w:rPr>
      </w:pPr>
    </w:p>
    <w:p w14:paraId="613F6B98" w14:textId="77777777" w:rsidR="009267D8" w:rsidRDefault="009267D8" w:rsidP="0047048A">
      <w:pPr>
        <w:pStyle w:val="navaden0"/>
        <w:rPr>
          <w:rFonts w:ascii="Arial" w:hAnsi="Arial" w:cs="Arial"/>
          <w:b/>
          <w:bCs/>
        </w:rPr>
      </w:pPr>
    </w:p>
    <w:p w14:paraId="1211CF18" w14:textId="061B52AD" w:rsidR="009267D8" w:rsidRPr="00FE6B7C" w:rsidRDefault="009267D8" w:rsidP="0047048A">
      <w:pPr>
        <w:pStyle w:val="navaden0"/>
        <w:rPr>
          <w:rFonts w:ascii="Arial" w:hAnsi="Arial" w:cs="Arial"/>
          <w:b/>
          <w:bCs/>
        </w:rPr>
        <w:sectPr w:rsidR="009267D8" w:rsidRPr="00FE6B7C" w:rsidSect="007E6D93">
          <w:headerReference w:type="even" r:id="rId11"/>
          <w:footerReference w:type="default" r:id="rId12"/>
          <w:headerReference w:type="first" r:id="rId13"/>
          <w:pgSz w:w="11906" w:h="16838" w:code="9"/>
          <w:pgMar w:top="1417" w:right="1417" w:bottom="1417" w:left="1417" w:header="709" w:footer="709" w:gutter="0"/>
          <w:pgNumType w:fmt="lowerRoman" w:start="2"/>
          <w:cols w:space="708"/>
          <w:docGrid w:linePitch="360"/>
        </w:sectPr>
      </w:pPr>
    </w:p>
    <w:p w14:paraId="5042918D" w14:textId="77777777" w:rsidR="0047048A" w:rsidRPr="00FE6B7C" w:rsidRDefault="0047048A" w:rsidP="0047048A">
      <w:pPr>
        <w:pStyle w:val="NaslovTOC"/>
        <w:rPr>
          <w:rFonts w:ascii="Arial" w:hAnsi="Arial" w:cs="Arial"/>
          <w:color w:val="auto"/>
          <w:sz w:val="24"/>
          <w:szCs w:val="24"/>
        </w:rPr>
      </w:pPr>
      <w:r w:rsidRPr="00FE6B7C">
        <w:rPr>
          <w:rFonts w:ascii="Arial" w:hAnsi="Arial" w:cs="Arial"/>
          <w:color w:val="auto"/>
          <w:sz w:val="24"/>
          <w:szCs w:val="24"/>
          <w:lang w:val="sl-SI"/>
        </w:rPr>
        <w:lastRenderedPageBreak/>
        <w:t>Vsebina</w:t>
      </w:r>
    </w:p>
    <w:p w14:paraId="24D6B327" w14:textId="77777777" w:rsidR="0047048A" w:rsidRPr="00FE6B7C" w:rsidRDefault="0047048A" w:rsidP="0047048A">
      <w:pPr>
        <w:ind w:left="993" w:hanging="993"/>
        <w:rPr>
          <w:rFonts w:ascii="Arial" w:hAnsi="Arial" w:cs="Arial"/>
        </w:rPr>
      </w:pPr>
    </w:p>
    <w:bookmarkStart w:id="2" w:name="_Toc336429906"/>
    <w:bookmarkStart w:id="3" w:name="_Toc353788410"/>
    <w:bookmarkStart w:id="4" w:name="_Toc354573518"/>
    <w:bookmarkStart w:id="5" w:name="_Toc403045886"/>
    <w:p w14:paraId="66A607A6" w14:textId="14B6141A" w:rsidR="006017C6" w:rsidRDefault="00C41FFA">
      <w:pPr>
        <w:pStyle w:val="Kazalovsebine1"/>
        <w:rPr>
          <w:rFonts w:asciiTheme="minorHAnsi" w:eastAsiaTheme="minorEastAsia" w:hAnsiTheme="minorHAnsi" w:cstheme="minorBidi"/>
          <w:b w:val="0"/>
          <w:bCs w:val="0"/>
          <w:caps w:val="0"/>
        </w:rPr>
      </w:pPr>
      <w:r>
        <w:fldChar w:fldCharType="begin"/>
      </w:r>
      <w:r>
        <w:instrText xml:space="preserve"> TOC \o "1-3" \h \z \u </w:instrText>
      </w:r>
      <w:r>
        <w:fldChar w:fldCharType="separate"/>
      </w:r>
      <w:hyperlink w:anchor="_Toc152246825" w:history="1">
        <w:r w:rsidR="006017C6" w:rsidRPr="00D505A7">
          <w:rPr>
            <w:rStyle w:val="Hiperpovezava"/>
          </w:rPr>
          <w:t>VZOREC KONTROLNEGA LISTA ZA JAVNO NAROČILO</w:t>
        </w:r>
        <w:r w:rsidR="006017C6">
          <w:rPr>
            <w:webHidden/>
          </w:rPr>
          <w:tab/>
        </w:r>
        <w:r w:rsidR="006017C6">
          <w:rPr>
            <w:webHidden/>
          </w:rPr>
          <w:fldChar w:fldCharType="begin"/>
        </w:r>
        <w:r w:rsidR="006017C6">
          <w:rPr>
            <w:webHidden/>
          </w:rPr>
          <w:instrText xml:space="preserve"> PAGEREF _Toc152246825 \h </w:instrText>
        </w:r>
        <w:r w:rsidR="006017C6">
          <w:rPr>
            <w:webHidden/>
          </w:rPr>
        </w:r>
        <w:r w:rsidR="006017C6">
          <w:rPr>
            <w:webHidden/>
          </w:rPr>
          <w:fldChar w:fldCharType="separate"/>
        </w:r>
        <w:r w:rsidR="006017C6">
          <w:rPr>
            <w:webHidden/>
          </w:rPr>
          <w:t>7</w:t>
        </w:r>
        <w:r w:rsidR="006017C6">
          <w:rPr>
            <w:webHidden/>
          </w:rPr>
          <w:fldChar w:fldCharType="end"/>
        </w:r>
      </w:hyperlink>
    </w:p>
    <w:p w14:paraId="0A804D3D" w14:textId="5B583607" w:rsidR="006017C6" w:rsidRDefault="00693FFF">
      <w:pPr>
        <w:pStyle w:val="Kazalovsebine2"/>
        <w:rPr>
          <w:rFonts w:asciiTheme="minorHAnsi" w:eastAsiaTheme="minorEastAsia" w:hAnsiTheme="minorHAnsi" w:cstheme="minorBidi"/>
          <w:b w:val="0"/>
          <w:bCs w:val="0"/>
          <w:sz w:val="22"/>
          <w:szCs w:val="22"/>
        </w:rPr>
      </w:pPr>
      <w:hyperlink w:anchor="_Toc152246826" w:history="1">
        <w:r w:rsidR="006017C6" w:rsidRPr="00D505A7">
          <w:rPr>
            <w:rStyle w:val="Hiperpovezava"/>
          </w:rPr>
          <w:t>1.1</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ODPRTEM POSTOPKU – ZJN-3</w:t>
        </w:r>
        <w:r w:rsidR="006017C6">
          <w:rPr>
            <w:webHidden/>
          </w:rPr>
          <w:tab/>
        </w:r>
        <w:r w:rsidR="006017C6">
          <w:rPr>
            <w:webHidden/>
          </w:rPr>
          <w:fldChar w:fldCharType="begin"/>
        </w:r>
        <w:r w:rsidR="006017C6">
          <w:rPr>
            <w:webHidden/>
          </w:rPr>
          <w:instrText xml:space="preserve"> PAGEREF _Toc152246826 \h </w:instrText>
        </w:r>
        <w:r w:rsidR="006017C6">
          <w:rPr>
            <w:webHidden/>
          </w:rPr>
        </w:r>
        <w:r w:rsidR="006017C6">
          <w:rPr>
            <w:webHidden/>
          </w:rPr>
          <w:fldChar w:fldCharType="separate"/>
        </w:r>
        <w:r w:rsidR="006017C6">
          <w:rPr>
            <w:webHidden/>
          </w:rPr>
          <w:t>7</w:t>
        </w:r>
        <w:r w:rsidR="006017C6">
          <w:rPr>
            <w:webHidden/>
          </w:rPr>
          <w:fldChar w:fldCharType="end"/>
        </w:r>
      </w:hyperlink>
    </w:p>
    <w:p w14:paraId="771FE025" w14:textId="071ED261" w:rsidR="006017C6" w:rsidRDefault="00693FFF">
      <w:pPr>
        <w:pStyle w:val="Kazalovsebine2"/>
        <w:rPr>
          <w:rFonts w:asciiTheme="minorHAnsi" w:eastAsiaTheme="minorEastAsia" w:hAnsiTheme="minorHAnsi" w:cstheme="minorBidi"/>
          <w:b w:val="0"/>
          <w:bCs w:val="0"/>
          <w:sz w:val="22"/>
          <w:szCs w:val="22"/>
        </w:rPr>
      </w:pPr>
      <w:hyperlink w:anchor="_Toc152246827" w:history="1">
        <w:r w:rsidR="006017C6" w:rsidRPr="00D505A7">
          <w:rPr>
            <w:rStyle w:val="Hiperpovezava"/>
          </w:rPr>
          <w:t>1.2</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NAROČILA MALE VREDNOSTI – ZJN-3</w:t>
        </w:r>
        <w:r w:rsidR="006017C6">
          <w:rPr>
            <w:webHidden/>
          </w:rPr>
          <w:tab/>
        </w:r>
        <w:r w:rsidR="006017C6">
          <w:rPr>
            <w:webHidden/>
          </w:rPr>
          <w:fldChar w:fldCharType="begin"/>
        </w:r>
        <w:r w:rsidR="006017C6">
          <w:rPr>
            <w:webHidden/>
          </w:rPr>
          <w:instrText xml:space="preserve"> PAGEREF _Toc152246827 \h </w:instrText>
        </w:r>
        <w:r w:rsidR="006017C6">
          <w:rPr>
            <w:webHidden/>
          </w:rPr>
        </w:r>
        <w:r w:rsidR="006017C6">
          <w:rPr>
            <w:webHidden/>
          </w:rPr>
          <w:fldChar w:fldCharType="separate"/>
        </w:r>
        <w:r w:rsidR="006017C6">
          <w:rPr>
            <w:webHidden/>
          </w:rPr>
          <w:t>23</w:t>
        </w:r>
        <w:r w:rsidR="006017C6">
          <w:rPr>
            <w:webHidden/>
          </w:rPr>
          <w:fldChar w:fldCharType="end"/>
        </w:r>
      </w:hyperlink>
    </w:p>
    <w:p w14:paraId="1CE6D41E" w14:textId="1C0CD891" w:rsidR="006017C6" w:rsidRDefault="00693FFF">
      <w:pPr>
        <w:pStyle w:val="Kazalovsebine2"/>
        <w:rPr>
          <w:rFonts w:asciiTheme="minorHAnsi" w:eastAsiaTheme="minorEastAsia" w:hAnsiTheme="minorHAnsi" w:cstheme="minorBidi"/>
          <w:b w:val="0"/>
          <w:bCs w:val="0"/>
          <w:sz w:val="22"/>
          <w:szCs w:val="22"/>
        </w:rPr>
      </w:pPr>
      <w:hyperlink w:anchor="_Toc152246828" w:history="1">
        <w:r w:rsidR="006017C6" w:rsidRPr="00D505A7">
          <w:rPr>
            <w:rStyle w:val="Hiperpovezava"/>
          </w:rPr>
          <w:t>1.3</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OMEJENEM POSTOPKU – ZJN-3</w:t>
        </w:r>
        <w:r w:rsidR="006017C6">
          <w:rPr>
            <w:webHidden/>
          </w:rPr>
          <w:tab/>
        </w:r>
        <w:r w:rsidR="006017C6">
          <w:rPr>
            <w:webHidden/>
          </w:rPr>
          <w:fldChar w:fldCharType="begin"/>
        </w:r>
        <w:r w:rsidR="006017C6">
          <w:rPr>
            <w:webHidden/>
          </w:rPr>
          <w:instrText xml:space="preserve"> PAGEREF _Toc152246828 \h </w:instrText>
        </w:r>
        <w:r w:rsidR="006017C6">
          <w:rPr>
            <w:webHidden/>
          </w:rPr>
        </w:r>
        <w:r w:rsidR="006017C6">
          <w:rPr>
            <w:webHidden/>
          </w:rPr>
          <w:fldChar w:fldCharType="separate"/>
        </w:r>
        <w:r w:rsidR="006017C6">
          <w:rPr>
            <w:webHidden/>
          </w:rPr>
          <w:t>38</w:t>
        </w:r>
        <w:r w:rsidR="006017C6">
          <w:rPr>
            <w:webHidden/>
          </w:rPr>
          <w:fldChar w:fldCharType="end"/>
        </w:r>
      </w:hyperlink>
    </w:p>
    <w:p w14:paraId="5E64534C" w14:textId="54E03E75" w:rsidR="006017C6" w:rsidRDefault="00693FFF">
      <w:pPr>
        <w:pStyle w:val="Kazalovsebine2"/>
        <w:rPr>
          <w:rFonts w:asciiTheme="minorHAnsi" w:eastAsiaTheme="minorEastAsia" w:hAnsiTheme="minorHAnsi" w:cstheme="minorBidi"/>
          <w:b w:val="0"/>
          <w:bCs w:val="0"/>
          <w:sz w:val="22"/>
          <w:szCs w:val="22"/>
        </w:rPr>
      </w:pPr>
      <w:hyperlink w:anchor="_Toc152246829" w:history="1">
        <w:r w:rsidR="006017C6" w:rsidRPr="00D505A7">
          <w:rPr>
            <w:rStyle w:val="Hiperpovezava"/>
          </w:rPr>
          <w:t>1.4</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KONKURENČNEM DIALOGU – ZJN-3</w:t>
        </w:r>
        <w:r w:rsidR="006017C6">
          <w:rPr>
            <w:webHidden/>
          </w:rPr>
          <w:tab/>
        </w:r>
        <w:r w:rsidR="006017C6">
          <w:rPr>
            <w:webHidden/>
          </w:rPr>
          <w:fldChar w:fldCharType="begin"/>
        </w:r>
        <w:r w:rsidR="006017C6">
          <w:rPr>
            <w:webHidden/>
          </w:rPr>
          <w:instrText xml:space="preserve"> PAGEREF _Toc152246829 \h </w:instrText>
        </w:r>
        <w:r w:rsidR="006017C6">
          <w:rPr>
            <w:webHidden/>
          </w:rPr>
        </w:r>
        <w:r w:rsidR="006017C6">
          <w:rPr>
            <w:webHidden/>
          </w:rPr>
          <w:fldChar w:fldCharType="separate"/>
        </w:r>
        <w:r w:rsidR="006017C6">
          <w:rPr>
            <w:webHidden/>
          </w:rPr>
          <w:t>56</w:t>
        </w:r>
        <w:r w:rsidR="006017C6">
          <w:rPr>
            <w:webHidden/>
          </w:rPr>
          <w:fldChar w:fldCharType="end"/>
        </w:r>
      </w:hyperlink>
    </w:p>
    <w:p w14:paraId="49DC60A0" w14:textId="4C6E3EB2" w:rsidR="006017C6" w:rsidRDefault="00693FFF">
      <w:pPr>
        <w:pStyle w:val="Kazalovsebine2"/>
        <w:rPr>
          <w:rFonts w:asciiTheme="minorHAnsi" w:eastAsiaTheme="minorEastAsia" w:hAnsiTheme="minorHAnsi" w:cstheme="minorBidi"/>
          <w:b w:val="0"/>
          <w:bCs w:val="0"/>
          <w:sz w:val="22"/>
          <w:szCs w:val="22"/>
        </w:rPr>
      </w:pPr>
      <w:hyperlink w:anchor="_Toc152246830" w:history="1">
        <w:r w:rsidR="006017C6" w:rsidRPr="00D505A7">
          <w:rPr>
            <w:rStyle w:val="Hiperpovezava"/>
          </w:rPr>
          <w:t>1.5</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KONKURENČNEM POSTOPKU S POGAJANJI – ZJN-3</w:t>
        </w:r>
        <w:r w:rsidR="006017C6">
          <w:rPr>
            <w:webHidden/>
          </w:rPr>
          <w:tab/>
        </w:r>
        <w:r w:rsidR="006017C6">
          <w:rPr>
            <w:webHidden/>
          </w:rPr>
          <w:fldChar w:fldCharType="begin"/>
        </w:r>
        <w:r w:rsidR="006017C6">
          <w:rPr>
            <w:webHidden/>
          </w:rPr>
          <w:instrText xml:space="preserve"> PAGEREF _Toc152246830 \h </w:instrText>
        </w:r>
        <w:r w:rsidR="006017C6">
          <w:rPr>
            <w:webHidden/>
          </w:rPr>
        </w:r>
        <w:r w:rsidR="006017C6">
          <w:rPr>
            <w:webHidden/>
          </w:rPr>
          <w:fldChar w:fldCharType="separate"/>
        </w:r>
        <w:r w:rsidR="006017C6">
          <w:rPr>
            <w:webHidden/>
          </w:rPr>
          <w:t>74</w:t>
        </w:r>
        <w:r w:rsidR="006017C6">
          <w:rPr>
            <w:webHidden/>
          </w:rPr>
          <w:fldChar w:fldCharType="end"/>
        </w:r>
      </w:hyperlink>
    </w:p>
    <w:p w14:paraId="2673C80C" w14:textId="7B50D79A" w:rsidR="006017C6" w:rsidRDefault="00693FFF">
      <w:pPr>
        <w:pStyle w:val="Kazalovsebine2"/>
        <w:rPr>
          <w:rFonts w:asciiTheme="minorHAnsi" w:eastAsiaTheme="minorEastAsia" w:hAnsiTheme="minorHAnsi" w:cstheme="minorBidi"/>
          <w:b w:val="0"/>
          <w:bCs w:val="0"/>
          <w:sz w:val="22"/>
          <w:szCs w:val="22"/>
        </w:rPr>
      </w:pPr>
      <w:hyperlink w:anchor="_Toc152246831" w:history="1">
        <w:r w:rsidR="006017C6" w:rsidRPr="00D505A7">
          <w:rPr>
            <w:rStyle w:val="Hiperpovezava"/>
          </w:rPr>
          <w:t>1.6</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POSTOPEK PO POSTOPKU S POGAJANJI Z OBJAVO – ZJN-3</w:t>
        </w:r>
        <w:r w:rsidR="006017C6">
          <w:rPr>
            <w:webHidden/>
          </w:rPr>
          <w:tab/>
        </w:r>
        <w:r w:rsidR="006017C6">
          <w:rPr>
            <w:webHidden/>
          </w:rPr>
          <w:fldChar w:fldCharType="begin"/>
        </w:r>
        <w:r w:rsidR="006017C6">
          <w:rPr>
            <w:webHidden/>
          </w:rPr>
          <w:instrText xml:space="preserve"> PAGEREF _Toc152246831 \h </w:instrText>
        </w:r>
        <w:r w:rsidR="006017C6">
          <w:rPr>
            <w:webHidden/>
          </w:rPr>
        </w:r>
        <w:r w:rsidR="006017C6">
          <w:rPr>
            <w:webHidden/>
          </w:rPr>
          <w:fldChar w:fldCharType="separate"/>
        </w:r>
        <w:r w:rsidR="006017C6">
          <w:rPr>
            <w:webHidden/>
          </w:rPr>
          <w:t>94</w:t>
        </w:r>
        <w:r w:rsidR="006017C6">
          <w:rPr>
            <w:webHidden/>
          </w:rPr>
          <w:fldChar w:fldCharType="end"/>
        </w:r>
      </w:hyperlink>
    </w:p>
    <w:p w14:paraId="42CE39BE" w14:textId="39F0CCF0" w:rsidR="006017C6" w:rsidRDefault="00693FFF">
      <w:pPr>
        <w:pStyle w:val="Kazalovsebine2"/>
        <w:rPr>
          <w:rFonts w:asciiTheme="minorHAnsi" w:eastAsiaTheme="minorEastAsia" w:hAnsiTheme="minorHAnsi" w:cstheme="minorBidi"/>
          <w:b w:val="0"/>
          <w:bCs w:val="0"/>
          <w:sz w:val="22"/>
          <w:szCs w:val="22"/>
        </w:rPr>
      </w:pPr>
      <w:hyperlink w:anchor="_Toc152246832" w:history="1">
        <w:r w:rsidR="006017C6" w:rsidRPr="00D505A7">
          <w:rPr>
            <w:rStyle w:val="Hiperpovezava"/>
          </w:rPr>
          <w:t>1.7</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S POGAJANJI BREZ PREDHODNE OBJAVE – ZJN-3</w:t>
        </w:r>
        <w:r w:rsidR="006017C6">
          <w:rPr>
            <w:webHidden/>
          </w:rPr>
          <w:tab/>
        </w:r>
        <w:r w:rsidR="006017C6">
          <w:rPr>
            <w:webHidden/>
          </w:rPr>
          <w:fldChar w:fldCharType="begin"/>
        </w:r>
        <w:r w:rsidR="006017C6">
          <w:rPr>
            <w:webHidden/>
          </w:rPr>
          <w:instrText xml:space="preserve"> PAGEREF _Toc152246832 \h </w:instrText>
        </w:r>
        <w:r w:rsidR="006017C6">
          <w:rPr>
            <w:webHidden/>
          </w:rPr>
        </w:r>
        <w:r w:rsidR="006017C6">
          <w:rPr>
            <w:webHidden/>
          </w:rPr>
          <w:fldChar w:fldCharType="separate"/>
        </w:r>
        <w:r w:rsidR="006017C6">
          <w:rPr>
            <w:webHidden/>
          </w:rPr>
          <w:t>114</w:t>
        </w:r>
        <w:r w:rsidR="006017C6">
          <w:rPr>
            <w:webHidden/>
          </w:rPr>
          <w:fldChar w:fldCharType="end"/>
        </w:r>
      </w:hyperlink>
    </w:p>
    <w:p w14:paraId="7C8A0F80" w14:textId="26143D6F" w:rsidR="006017C6" w:rsidRDefault="00693FFF">
      <w:pPr>
        <w:pStyle w:val="Kazalovsebine2"/>
        <w:rPr>
          <w:rFonts w:asciiTheme="minorHAnsi" w:eastAsiaTheme="minorEastAsia" w:hAnsiTheme="minorHAnsi" w:cstheme="minorBidi"/>
          <w:b w:val="0"/>
          <w:bCs w:val="0"/>
          <w:sz w:val="22"/>
          <w:szCs w:val="22"/>
        </w:rPr>
      </w:pPr>
      <w:hyperlink w:anchor="_Toc152246833" w:history="1">
        <w:r w:rsidR="006017C6" w:rsidRPr="00D505A7">
          <w:rPr>
            <w:rStyle w:val="Hiperpovezava"/>
          </w:rPr>
          <w:t>1.8</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PARTNERSTVO ZA INOVACIJE – ZJN-3</w:t>
        </w:r>
        <w:r w:rsidR="006017C6">
          <w:rPr>
            <w:webHidden/>
          </w:rPr>
          <w:tab/>
        </w:r>
        <w:r w:rsidR="006017C6">
          <w:rPr>
            <w:webHidden/>
          </w:rPr>
          <w:fldChar w:fldCharType="begin"/>
        </w:r>
        <w:r w:rsidR="006017C6">
          <w:rPr>
            <w:webHidden/>
          </w:rPr>
          <w:instrText xml:space="preserve"> PAGEREF _Toc152246833 \h </w:instrText>
        </w:r>
        <w:r w:rsidR="006017C6">
          <w:rPr>
            <w:webHidden/>
          </w:rPr>
        </w:r>
        <w:r w:rsidR="006017C6">
          <w:rPr>
            <w:webHidden/>
          </w:rPr>
          <w:fldChar w:fldCharType="separate"/>
        </w:r>
        <w:r w:rsidR="006017C6">
          <w:rPr>
            <w:webHidden/>
          </w:rPr>
          <w:t>129</w:t>
        </w:r>
        <w:r w:rsidR="006017C6">
          <w:rPr>
            <w:webHidden/>
          </w:rPr>
          <w:fldChar w:fldCharType="end"/>
        </w:r>
      </w:hyperlink>
    </w:p>
    <w:p w14:paraId="5781ADC4" w14:textId="1BE5372F" w:rsidR="006017C6" w:rsidRDefault="00693FFF">
      <w:pPr>
        <w:pStyle w:val="Kazalovsebine2"/>
        <w:rPr>
          <w:rFonts w:asciiTheme="minorHAnsi" w:eastAsiaTheme="minorEastAsia" w:hAnsiTheme="minorHAnsi" w:cstheme="minorBidi"/>
          <w:b w:val="0"/>
          <w:bCs w:val="0"/>
          <w:sz w:val="22"/>
          <w:szCs w:val="22"/>
        </w:rPr>
      </w:pPr>
      <w:hyperlink w:anchor="_Toc152246834" w:history="1">
        <w:r w:rsidR="006017C6" w:rsidRPr="00D505A7">
          <w:rPr>
            <w:rStyle w:val="Hiperpovezava"/>
          </w:rPr>
          <w:t>1.9</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EVIDENČNEGA NAROČILA (za izvedbo AP v primerih ko je končni prejemnik NPU=U)</w:t>
        </w:r>
        <w:r w:rsidR="006017C6">
          <w:rPr>
            <w:webHidden/>
          </w:rPr>
          <w:tab/>
        </w:r>
        <w:r w:rsidR="006017C6">
          <w:rPr>
            <w:webHidden/>
          </w:rPr>
          <w:fldChar w:fldCharType="begin"/>
        </w:r>
        <w:r w:rsidR="006017C6">
          <w:rPr>
            <w:webHidden/>
          </w:rPr>
          <w:instrText xml:space="preserve"> PAGEREF _Toc152246834 \h </w:instrText>
        </w:r>
        <w:r w:rsidR="006017C6">
          <w:rPr>
            <w:webHidden/>
          </w:rPr>
        </w:r>
        <w:r w:rsidR="006017C6">
          <w:rPr>
            <w:webHidden/>
          </w:rPr>
          <w:fldChar w:fldCharType="separate"/>
        </w:r>
        <w:r w:rsidR="006017C6">
          <w:rPr>
            <w:webHidden/>
          </w:rPr>
          <w:t>147</w:t>
        </w:r>
        <w:r w:rsidR="006017C6">
          <w:rPr>
            <w:webHidden/>
          </w:rPr>
          <w:fldChar w:fldCharType="end"/>
        </w:r>
      </w:hyperlink>
    </w:p>
    <w:p w14:paraId="24F4133E" w14:textId="1D61EBB1" w:rsidR="006017C6" w:rsidRDefault="00693FFF">
      <w:pPr>
        <w:pStyle w:val="Kazalovsebine2"/>
        <w:rPr>
          <w:rFonts w:asciiTheme="minorHAnsi" w:eastAsiaTheme="minorEastAsia" w:hAnsiTheme="minorHAnsi" w:cstheme="minorBidi"/>
          <w:b w:val="0"/>
          <w:bCs w:val="0"/>
          <w:sz w:val="22"/>
          <w:szCs w:val="22"/>
        </w:rPr>
      </w:pPr>
      <w:hyperlink w:anchor="_Toc152246835" w:history="1">
        <w:r w:rsidR="006017C6" w:rsidRPr="00D505A7">
          <w:rPr>
            <w:rStyle w:val="Hiperpovezava"/>
          </w:rPr>
          <w:t>1.10</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JAVNO ZASEBNEGA PARTNERSTVA (STORITVE)</w:t>
        </w:r>
        <w:r w:rsidR="006017C6">
          <w:rPr>
            <w:webHidden/>
          </w:rPr>
          <w:tab/>
        </w:r>
        <w:r w:rsidR="006017C6">
          <w:rPr>
            <w:webHidden/>
          </w:rPr>
          <w:fldChar w:fldCharType="begin"/>
        </w:r>
        <w:r w:rsidR="006017C6">
          <w:rPr>
            <w:webHidden/>
          </w:rPr>
          <w:instrText xml:space="preserve"> PAGEREF _Toc152246835 \h </w:instrText>
        </w:r>
        <w:r w:rsidR="006017C6">
          <w:rPr>
            <w:webHidden/>
          </w:rPr>
        </w:r>
        <w:r w:rsidR="006017C6">
          <w:rPr>
            <w:webHidden/>
          </w:rPr>
          <w:fldChar w:fldCharType="separate"/>
        </w:r>
        <w:r w:rsidR="006017C6">
          <w:rPr>
            <w:webHidden/>
          </w:rPr>
          <w:t>149</w:t>
        </w:r>
        <w:r w:rsidR="006017C6">
          <w:rPr>
            <w:webHidden/>
          </w:rPr>
          <w:fldChar w:fldCharType="end"/>
        </w:r>
      </w:hyperlink>
    </w:p>
    <w:p w14:paraId="0A368256" w14:textId="4292FF99" w:rsidR="0047048A" w:rsidRPr="002C5414" w:rsidRDefault="00C41FFA" w:rsidP="0047048A">
      <w:pPr>
        <w:rPr>
          <w:rFonts w:ascii="Arial" w:hAnsi="Arial" w:cs="Arial"/>
        </w:rPr>
      </w:pPr>
      <w:r>
        <w:rPr>
          <w:rFonts w:ascii="Arial" w:hAnsi="Arial" w:cs="Arial"/>
        </w:rPr>
        <w:fldChar w:fldCharType="end"/>
      </w:r>
    </w:p>
    <w:p w14:paraId="6832CB2C" w14:textId="77777777" w:rsidR="0047048A" w:rsidRPr="002C5414" w:rsidRDefault="0047048A" w:rsidP="0047048A">
      <w:pPr>
        <w:ind w:left="993" w:hanging="993"/>
        <w:rPr>
          <w:rFonts w:ascii="Arial" w:hAnsi="Arial" w:cs="Arial"/>
        </w:rPr>
      </w:pPr>
    </w:p>
    <w:p w14:paraId="7FA93E15" w14:textId="77777777" w:rsidR="0047048A" w:rsidRPr="002C5414" w:rsidRDefault="0047048A" w:rsidP="0047048A">
      <w:pPr>
        <w:rPr>
          <w:rFonts w:ascii="Arial" w:hAnsi="Arial" w:cs="Arial"/>
        </w:rPr>
      </w:pPr>
    </w:p>
    <w:p w14:paraId="1ABFA970" w14:textId="4C5B7311" w:rsidR="00CE46EB" w:rsidRDefault="00CE46EB">
      <w:pPr>
        <w:spacing w:after="160" w:line="259" w:lineRule="auto"/>
        <w:jc w:val="left"/>
        <w:rPr>
          <w:rFonts w:ascii="Arial" w:hAnsi="Arial" w:cs="Arial"/>
          <w:noProof/>
        </w:rPr>
      </w:pPr>
      <w:r>
        <w:rPr>
          <w:rFonts w:ascii="Arial" w:hAnsi="Arial" w:cs="Arial"/>
          <w:noProof/>
        </w:rPr>
        <w:br w:type="page"/>
      </w:r>
    </w:p>
    <w:p w14:paraId="1067D99B" w14:textId="246E113F" w:rsidR="00CE46EB" w:rsidRDefault="00CE46EB" w:rsidP="006A31D6">
      <w:pPr>
        <w:spacing w:after="160" w:line="259" w:lineRule="auto"/>
        <w:jc w:val="left"/>
        <w:rPr>
          <w:rFonts w:ascii="Arial" w:hAnsi="Arial" w:cs="Arial"/>
        </w:rPr>
      </w:pPr>
      <w:r>
        <w:rPr>
          <w:rFonts w:ascii="Arial" w:hAnsi="Arial" w:cs="Arial"/>
          <w:bCs/>
        </w:rPr>
        <w:lastRenderedPageBreak/>
        <w:t>Uporaba ko</w:t>
      </w:r>
      <w:r w:rsidRPr="00DC6B37">
        <w:rPr>
          <w:rFonts w:ascii="Arial" w:hAnsi="Arial" w:cs="Arial"/>
          <w:bCs/>
        </w:rPr>
        <w:t>ntroln</w:t>
      </w:r>
      <w:r>
        <w:rPr>
          <w:rFonts w:ascii="Arial" w:hAnsi="Arial" w:cs="Arial"/>
          <w:bCs/>
        </w:rPr>
        <w:t>ega</w:t>
      </w:r>
      <w:r w:rsidRPr="00DC6B37">
        <w:rPr>
          <w:rFonts w:ascii="Arial" w:hAnsi="Arial" w:cs="Arial"/>
          <w:bCs/>
        </w:rPr>
        <w:t xml:space="preserve"> list</w:t>
      </w:r>
      <w:r>
        <w:rPr>
          <w:rFonts w:ascii="Arial" w:hAnsi="Arial" w:cs="Arial"/>
          <w:bCs/>
        </w:rPr>
        <w:t>a za javna naročila in javno-zasebno partnerstvo</w:t>
      </w:r>
      <w:r w:rsidRPr="00DC6B37">
        <w:rPr>
          <w:rFonts w:ascii="Arial" w:hAnsi="Arial" w:cs="Arial"/>
          <w:bCs/>
        </w:rPr>
        <w:t xml:space="preserve"> je obvez</w:t>
      </w:r>
      <w:r>
        <w:rPr>
          <w:rFonts w:ascii="Arial" w:hAnsi="Arial" w:cs="Arial"/>
          <w:bCs/>
        </w:rPr>
        <w:t>na</w:t>
      </w:r>
      <w:r w:rsidR="006A31D6">
        <w:rPr>
          <w:rFonts w:ascii="Arial" w:hAnsi="Arial" w:cs="Arial"/>
          <w:bCs/>
        </w:rPr>
        <w:t xml:space="preserve">, kadar je končni prejemnik </w:t>
      </w:r>
      <w:r w:rsidR="006A31D6" w:rsidRPr="006A31D6">
        <w:rPr>
          <w:rFonts w:ascii="Arial" w:hAnsi="Arial" w:cs="Arial"/>
          <w:bCs/>
        </w:rPr>
        <w:t>javni naročnik v skladu s pravom Unije ali</w:t>
      </w:r>
      <w:r w:rsidR="006A31D6">
        <w:rPr>
          <w:rFonts w:ascii="Arial" w:hAnsi="Arial" w:cs="Arial"/>
          <w:bCs/>
        </w:rPr>
        <w:t xml:space="preserve"> </w:t>
      </w:r>
      <w:r w:rsidR="006A31D6" w:rsidRPr="006A31D6">
        <w:rPr>
          <w:rFonts w:ascii="Arial" w:hAnsi="Arial" w:cs="Arial"/>
          <w:bCs/>
        </w:rPr>
        <w:t>nacionalnim pravom o javnem naročanju</w:t>
      </w:r>
      <w:r w:rsidR="006A31D6">
        <w:rPr>
          <w:rFonts w:ascii="Arial" w:hAnsi="Arial" w:cs="Arial"/>
          <w:bCs/>
        </w:rPr>
        <w:t>.</w:t>
      </w:r>
      <w:r w:rsidRPr="00DC6B37">
        <w:rPr>
          <w:rFonts w:ascii="Arial" w:hAnsi="Arial" w:cs="Arial"/>
          <w:bCs/>
        </w:rPr>
        <w:t xml:space="preserve"> </w:t>
      </w:r>
      <w:r w:rsidR="006A31D6" w:rsidRPr="00DC6B37">
        <w:rPr>
          <w:rFonts w:ascii="Arial" w:hAnsi="Arial" w:cs="Arial"/>
          <w:bCs/>
        </w:rPr>
        <w:t>K</w:t>
      </w:r>
      <w:r w:rsidRPr="00DC6B37">
        <w:rPr>
          <w:rFonts w:ascii="Arial" w:hAnsi="Arial" w:cs="Arial"/>
          <w:bCs/>
        </w:rPr>
        <w:t>ontrolor ga lahko dopolni s kontrolnimi vprašanji in ga prilagodi glede na vrsto postopka javnega naročanja in veljavni zakon</w:t>
      </w:r>
      <w:r w:rsidRPr="00DC6B37">
        <w:rPr>
          <w:rFonts w:ascii="Arial" w:hAnsi="Arial" w:cs="Arial"/>
        </w:rPr>
        <w:t xml:space="preserve">. </w:t>
      </w:r>
    </w:p>
    <w:p w14:paraId="03097E0C" w14:textId="7F5F91C3" w:rsidR="00CE46EB" w:rsidRPr="00DC6B37" w:rsidRDefault="00CE46EB" w:rsidP="00CE46EB">
      <w:pPr>
        <w:spacing w:after="160" w:line="259" w:lineRule="auto"/>
        <w:jc w:val="left"/>
        <w:rPr>
          <w:rFonts w:ascii="Arial" w:hAnsi="Arial" w:cs="Arial"/>
        </w:rPr>
      </w:pPr>
      <w:r w:rsidRPr="00DC6B37">
        <w:rPr>
          <w:rFonts w:ascii="Arial" w:hAnsi="Arial" w:cs="Arial"/>
        </w:rPr>
        <w:t>Javno naročanje spada med bolj tvegana področja pri porabi evropskih sredstev. V pomoč pri zaznavanju nepravilnosti je pripravljenih več smernic in priporočil, ki so kontrolorju lahko v pomoč (seznam ni dokončen):</w:t>
      </w:r>
    </w:p>
    <w:p w14:paraId="1E354CE1" w14:textId="77777777" w:rsidR="00CE46EB" w:rsidRPr="00DC6B37" w:rsidRDefault="00CE46EB" w:rsidP="00CE46EB">
      <w:pPr>
        <w:pStyle w:val="Odstavekseznama"/>
        <w:numPr>
          <w:ilvl w:val="0"/>
          <w:numId w:val="33"/>
        </w:numPr>
        <w:spacing w:after="160" w:line="259" w:lineRule="auto"/>
        <w:rPr>
          <w:rFonts w:ascii="Arial" w:hAnsi="Arial" w:cs="Arial"/>
          <w:sz w:val="20"/>
          <w:szCs w:val="20"/>
        </w:rPr>
      </w:pPr>
      <w:r w:rsidRPr="00DC6B37">
        <w:rPr>
          <w:rFonts w:ascii="Arial" w:hAnsi="Arial" w:cs="Arial"/>
          <w:sz w:val="20"/>
          <w:szCs w:val="20"/>
        </w:rPr>
        <w:t>Goljufije pri javnem naročanju, Zbirka opozoril in dobrih praks, Ares(2017)6254403 – 20.12.2017</w:t>
      </w:r>
    </w:p>
    <w:p w14:paraId="7DD32842"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C6B37">
        <w:rPr>
          <w:rFonts w:ascii="Arial" w:hAnsi="Arial" w:cs="Arial"/>
          <w:sz w:val="20"/>
          <w:szCs w:val="20"/>
        </w:rPr>
        <w:t>Smernice glede javnih naročil za strokovne delavce za preprečevanje najpogostejših napak pri projektih, ki se financirajo iz evropskih strukturnih in investicijskih skladov</w:t>
      </w:r>
    </w:p>
    <w:p w14:paraId="28BC58A0"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B3504">
        <w:rPr>
          <w:rFonts w:ascii="Arial" w:hAnsi="Arial" w:cs="Arial"/>
          <w:sz w:val="20"/>
          <w:szCs w:val="20"/>
        </w:rPr>
        <w:t>OECD, Recommendation of the Council on OECD Guidelines for Managing Conflict of Interest in the Public Service, OECD/LEGAL/0316</w:t>
      </w:r>
    </w:p>
    <w:p w14:paraId="5CA0B449"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B3504">
        <w:rPr>
          <w:rFonts w:ascii="Arial" w:hAnsi="Arial" w:cs="Arial"/>
          <w:sz w:val="20"/>
          <w:szCs w:val="20"/>
        </w:rPr>
        <w:t>OECD, Preventing Corruption in Public Procurement</w:t>
      </w:r>
      <w:r>
        <w:rPr>
          <w:rFonts w:ascii="Arial" w:hAnsi="Arial" w:cs="Arial"/>
          <w:sz w:val="20"/>
          <w:szCs w:val="20"/>
        </w:rPr>
        <w:t>, 2016</w:t>
      </w:r>
    </w:p>
    <w:p w14:paraId="1C313D46" w14:textId="77777777" w:rsidR="00CE46EB" w:rsidRDefault="00CE46EB" w:rsidP="00CE46EB">
      <w:pPr>
        <w:pStyle w:val="Odstavekseznama"/>
        <w:numPr>
          <w:ilvl w:val="0"/>
          <w:numId w:val="33"/>
        </w:numPr>
        <w:spacing w:after="160" w:line="259" w:lineRule="auto"/>
        <w:rPr>
          <w:rFonts w:ascii="Arial" w:hAnsi="Arial" w:cs="Arial"/>
          <w:sz w:val="20"/>
          <w:szCs w:val="20"/>
        </w:rPr>
      </w:pPr>
      <w:r>
        <w:rPr>
          <w:rFonts w:ascii="Arial" w:hAnsi="Arial" w:cs="Arial"/>
          <w:sz w:val="20"/>
          <w:szCs w:val="20"/>
        </w:rPr>
        <w:t xml:space="preserve">Spletna stran OECD o javnem naročanju: </w:t>
      </w:r>
      <w:hyperlink r:id="rId14" w:history="1">
        <w:r w:rsidRPr="007D3D5D">
          <w:rPr>
            <w:rStyle w:val="Hiperpovezava"/>
            <w:rFonts w:ascii="Arial" w:hAnsi="Arial" w:cs="Arial"/>
            <w:sz w:val="20"/>
            <w:szCs w:val="20"/>
          </w:rPr>
          <w:t>https://www.oecd.org/gov/public-procurement/</w:t>
        </w:r>
      </w:hyperlink>
    </w:p>
    <w:p w14:paraId="2808575C" w14:textId="77777777" w:rsidR="00CE46EB" w:rsidRDefault="00CE46EB" w:rsidP="00CE46EB">
      <w:pPr>
        <w:pStyle w:val="Odstavekseznama"/>
        <w:numPr>
          <w:ilvl w:val="0"/>
          <w:numId w:val="33"/>
        </w:numPr>
        <w:spacing w:after="160" w:line="259" w:lineRule="auto"/>
        <w:rPr>
          <w:rFonts w:ascii="Arial" w:hAnsi="Arial" w:cs="Arial"/>
          <w:sz w:val="20"/>
          <w:szCs w:val="20"/>
        </w:rPr>
      </w:pPr>
      <w:r w:rsidRPr="00862EAE">
        <w:rPr>
          <w:rFonts w:ascii="Arial" w:hAnsi="Arial" w:cs="Arial"/>
          <w:sz w:val="20"/>
          <w:szCs w:val="20"/>
        </w:rPr>
        <w:t>Ugotavljanje navzkrižij interesov v postopkih za oddajo javnih naročil v zvezi s strukturnimi ukrepi, Praktični vodnik za vodstvene delavce</w:t>
      </w:r>
    </w:p>
    <w:p w14:paraId="630C2F59" w14:textId="77777777" w:rsidR="00CE46EB" w:rsidRPr="00DC6B37" w:rsidRDefault="00CE46EB" w:rsidP="00CE46EB">
      <w:pPr>
        <w:pStyle w:val="Odstavekseznama"/>
        <w:numPr>
          <w:ilvl w:val="0"/>
          <w:numId w:val="33"/>
        </w:numPr>
        <w:spacing w:after="160" w:line="259" w:lineRule="auto"/>
        <w:rPr>
          <w:rFonts w:ascii="Arial" w:hAnsi="Arial" w:cs="Arial"/>
        </w:rPr>
      </w:pPr>
      <w:r w:rsidRPr="00862EAE">
        <w:rPr>
          <w:rFonts w:ascii="Arial" w:hAnsi="Arial" w:cs="Arial"/>
          <w:sz w:val="20"/>
          <w:szCs w:val="20"/>
        </w:rPr>
        <w:t>Smernice o izogibanju in obvladovanju nasprotja interesov v skladu s finančno uredbo</w:t>
      </w:r>
    </w:p>
    <w:p w14:paraId="553FDAA0" w14:textId="7B13DB35" w:rsidR="0047048A" w:rsidRDefault="0047048A" w:rsidP="0047048A">
      <w:pPr>
        <w:rPr>
          <w:rFonts w:ascii="Arial" w:hAnsi="Arial" w:cs="Arial"/>
          <w:noProof/>
        </w:rPr>
      </w:pPr>
    </w:p>
    <w:p w14:paraId="43CD8088" w14:textId="67E871AF" w:rsidR="00CE46EB" w:rsidRDefault="00CE46EB" w:rsidP="0047048A">
      <w:pPr>
        <w:rPr>
          <w:rFonts w:ascii="Arial" w:hAnsi="Arial" w:cs="Arial"/>
          <w:noProof/>
        </w:rPr>
      </w:pPr>
      <w:r>
        <w:rPr>
          <w:rFonts w:ascii="Arial" w:hAnsi="Arial" w:cs="Arial"/>
          <w:noProof/>
        </w:rPr>
        <w:t>Pri pregledu posameznega postoka je v pomoč nabor opozorilnih znakov (»red flags«), ki se po potrebni dopolni:</w:t>
      </w:r>
    </w:p>
    <w:p w14:paraId="1C129CD2"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nerazkrito nasprotje interesov:</w:t>
      </w:r>
    </w:p>
    <w:p w14:paraId="1116DEE3"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nepojasnjeno ali nenavadno favoriziranje določenega ponudnika;</w:t>
      </w:r>
      <w:r>
        <w:rPr>
          <w:rFonts w:eastAsia="Times New Roman" w:cs="Arial"/>
          <w:szCs w:val="20"/>
          <w:lang w:eastAsia="sl-SI"/>
        </w:rPr>
        <w:t>;</w:t>
      </w:r>
    </w:p>
    <w:p w14:paraId="35715F97"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sprejemanje dragega, nekakovostnega dela v daljšem obdobju;</w:t>
      </w:r>
    </w:p>
    <w:p w14:paraId="596CF560"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ne izpolni izjave o nasprotju interesov;</w:t>
      </w:r>
    </w:p>
    <w:p w14:paraId="440E55B1"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zavrne napredovanje na delovno mesto, ki ni povezano z izvajanjem javnih naročil;</w:t>
      </w:r>
    </w:p>
    <w:p w14:paraId="74FA3DC4"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je lastnik podjetja in tega ni razkril;</w:t>
      </w:r>
    </w:p>
    <w:p w14:paraId="3F207992"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tesno/bližnje druženje med zaposlenim in ponudnikom storitev;</w:t>
      </w:r>
    </w:p>
    <w:p w14:paraId="5BE4A922"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nepojasnjeno ali nenadno povečanje premoženja zaposlenega;</w:t>
      </w:r>
    </w:p>
    <w:p w14:paraId="6E39680C"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izvajalec ima v panogi sloves plačevanja provizij</w:t>
      </w:r>
      <w:r>
        <w:rPr>
          <w:rFonts w:eastAsia="Times New Roman" w:cs="Arial"/>
          <w:szCs w:val="20"/>
          <w:lang w:eastAsia="sl-SI"/>
        </w:rPr>
        <w:t>;</w:t>
      </w:r>
    </w:p>
    <w:p w14:paraId="2B598760"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pri povezanosti podjetij:</w:t>
      </w:r>
    </w:p>
    <w:p w14:paraId="24AB40D3"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obstoj pomembne povezave med dvema ali več ponudniki (npr. iste osebe v upravi, navzkrižno lastništvo, isti naslov, isti zaposleni, isti kontaktni podatki);</w:t>
      </w:r>
    </w:p>
    <w:p w14:paraId="58E2950D"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ponudniki, ki niso izbrani, so popolnoma neznani ali se zdi, da niso resnična podjetja (npr. ne najdemo jih na internetu, niso v ajpes bazi, ni mogoče vzpostaviti kontakta z njimi preko telefonske številke/e-pošte/naslova navedenega v ponudbi);</w:t>
      </w:r>
    </w:p>
    <w:p w14:paraId="077CE89F"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 sklenitvi pogodbe izbrani ponudnik sodeluje s podjetji, ki niso bila izbrana;</w:t>
      </w:r>
    </w:p>
    <w:p w14:paraId="5DF4C785"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podjetja, ki so znana na tem področju, ne oddajo ponudbe;</w:t>
      </w:r>
    </w:p>
    <w:p w14:paraId="12971628"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ponujanje strokovnih nasvetov z namenom pridobitve javnih sredstev:</w:t>
      </w:r>
    </w:p>
    <w:p w14:paraId="4939B20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ponudbe določenih podjetij se zdi prilagojene/popravljene po oddaji naročniku (npr. določeni deli dokumentacije so ročno popravljeni, oddani popravki v zadnjem trenutku);</w:t>
      </w:r>
    </w:p>
    <w:p w14:paraId="456FAAE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opazna je nedoslednost v podatkih vključenih v oddano dokumentacijo, ki jih je oddalo določeno podjetje (npr. podatki uporabljeni v enem delu dokumentacije niso skladni s podatki v drugem delu);</w:t>
      </w:r>
    </w:p>
    <w:p w14:paraId="67FC637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ponudbe ostalih podjetij vsebujejo manj podrobnosti kot bi bilo pričakovano ali potrebno, zaznane so tudi druge okoliščine, ki nakazujejo na nepristnost ponudbe;</w:t>
      </w:r>
    </w:p>
    <w:p w14:paraId="5881B11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podjetje pogosto posreduje nepopolno ponudbo v več različnih naročilih;</w:t>
      </w:r>
    </w:p>
    <w:p w14:paraId="0274854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več podjetij je oddalo nepopolne ponudbe na istem naročilu;</w:t>
      </w:r>
    </w:p>
    <w:p w14:paraId="4B2A6D54"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lastRenderedPageBreak/>
        <w:t>lastnosti dokumentov oddanih elektronsko izkazujejo, da so bili ustvarjeni ali urejeni s strani istega ponudnika ali iste osebe;</w:t>
      </w:r>
    </w:p>
    <w:p w14:paraId="35B11C9D"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dogovarjanje med ponudniki:</w:t>
      </w:r>
    </w:p>
    <w:p w14:paraId="66A38F7F"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število oddanih ponudb je opazno nižje kot na podobnih naročilih;</w:t>
      </w:r>
    </w:p>
    <w:p w14:paraId="2BC4DA86"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stalni izvajalci ne oddajo ponudbe na naročilu, kjer bi jih pričakovali, vendar pa oddajo ponudbo na podobnih naročilih;</w:t>
      </w:r>
    </w:p>
    <w:p w14:paraId="3A0002E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izbrani izvajalec je pogosto isto podjetje, čeprav je trg konkurenčen;</w:t>
      </w:r>
    </w:p>
    <w:p w14:paraId="2D7CF313"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nekatera podjetja nepričakovano umaknejo ponudbo;</w:t>
      </w:r>
    </w:p>
    <w:p w14:paraId="2D85E37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nekatera podjetja vztrajno zavračajo oddajo ponudbe na naročilih določenih naročnikov ali na določenih območjih;</w:t>
      </w:r>
    </w:p>
    <w:p w14:paraId="0475061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izbrani ponudnik ne sprejme pogodbe brez utemeljenih razlogov;</w:t>
      </w:r>
    </w:p>
    <w:p w14:paraId="18780F8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določena podjetja nikoli niso izbrana kljub temu, da redno oddajajo ponudbe na naročila določenih naročnikov;</w:t>
      </w:r>
    </w:p>
    <w:p w14:paraId="50F88017"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lažna dokumentacija:</w:t>
      </w:r>
    </w:p>
    <w:p w14:paraId="6856C839" w14:textId="77777777" w:rsidR="00CE46EB" w:rsidRDefault="00CE46EB" w:rsidP="00CE46EB">
      <w:pPr>
        <w:pStyle w:val="Odstavekseznama"/>
        <w:keepNext/>
        <w:keepLines/>
        <w:numPr>
          <w:ilvl w:val="1"/>
          <w:numId w:val="34"/>
        </w:numPr>
        <w:spacing w:after="160" w:line="260" w:lineRule="exact"/>
        <w:jc w:val="both"/>
        <w:rPr>
          <w:bCs/>
        </w:rPr>
      </w:pPr>
      <w:r>
        <w:rPr>
          <w:bCs/>
        </w:rPr>
        <w:t>končni prejemnik kot dokazilo o prejemu ponudb priloži dokumentacijo, ki vsebuje enake oz. podobne napake (npr. napaka pri izračunu, pravopisne napake);</w:t>
      </w:r>
    </w:p>
    <w:p w14:paraId="644C12B0" w14:textId="77777777" w:rsidR="00CE46EB" w:rsidRDefault="00CE46EB" w:rsidP="00CE46EB">
      <w:pPr>
        <w:pStyle w:val="Odstavekseznama"/>
        <w:keepNext/>
        <w:keepLines/>
        <w:numPr>
          <w:ilvl w:val="1"/>
          <w:numId w:val="34"/>
        </w:numPr>
        <w:spacing w:after="160" w:line="260" w:lineRule="exact"/>
        <w:jc w:val="both"/>
        <w:rPr>
          <w:bCs/>
        </w:rPr>
      </w:pPr>
      <w:r>
        <w:rPr>
          <w:bCs/>
        </w:rPr>
        <w:t>priložena dokumentacija ima podobno ali enako pisavo (v primeru ročnih podpisov, ročno napisanih dobavnic, itd.), enak tip pisave, posebej če je ta neobičajna;</w:t>
      </w:r>
    </w:p>
    <w:p w14:paraId="5575DDED" w14:textId="77777777" w:rsidR="00CE46EB" w:rsidRDefault="00CE46EB" w:rsidP="00CE46EB">
      <w:pPr>
        <w:pStyle w:val="Odstavekseznama"/>
        <w:keepNext/>
        <w:keepLines/>
        <w:numPr>
          <w:ilvl w:val="1"/>
          <w:numId w:val="34"/>
        </w:numPr>
        <w:spacing w:after="160" w:line="260" w:lineRule="exact"/>
        <w:jc w:val="both"/>
        <w:rPr>
          <w:bCs/>
        </w:rPr>
      </w:pPr>
      <w:r>
        <w:rPr>
          <w:bCs/>
        </w:rPr>
        <w:t>vsa dokumentacija izvira iz istega naslova (e-mail ali fizični);</w:t>
      </w:r>
    </w:p>
    <w:p w14:paraId="25CFADD5" w14:textId="77777777" w:rsidR="00CE46EB" w:rsidRDefault="00CE46EB" w:rsidP="00CE46EB">
      <w:pPr>
        <w:pStyle w:val="Odstavekseznama"/>
        <w:keepNext/>
        <w:keepLines/>
        <w:numPr>
          <w:ilvl w:val="1"/>
          <w:numId w:val="34"/>
        </w:numPr>
        <w:spacing w:after="160" w:line="260" w:lineRule="exact"/>
        <w:jc w:val="both"/>
        <w:rPr>
          <w:bCs/>
        </w:rPr>
      </w:pPr>
      <w:r>
        <w:rPr>
          <w:bCs/>
        </w:rPr>
        <w:t>dokumentacija različnih podjetij je bila prejeta ob istem času (npr. končni prejemnik je prejel vse račune svojih izvajalcev ob istem času);</w:t>
      </w:r>
    </w:p>
    <w:p w14:paraId="2B4C8AF7" w14:textId="77777777" w:rsidR="00CE46EB" w:rsidRDefault="00CE46EB" w:rsidP="00CE46EB">
      <w:pPr>
        <w:pStyle w:val="Odstavekseznama"/>
        <w:keepNext/>
        <w:keepLines/>
        <w:numPr>
          <w:ilvl w:val="1"/>
          <w:numId w:val="34"/>
        </w:numPr>
        <w:spacing w:after="160" w:line="260" w:lineRule="exact"/>
        <w:jc w:val="both"/>
        <w:rPr>
          <w:bCs/>
        </w:rPr>
      </w:pPr>
      <w:r>
        <w:rPr>
          <w:bCs/>
        </w:rPr>
        <w:t>ponudbe, s katerimi končni prejemnik dokazuje prejem ponudb, imajo zneske zaokrožene na cele številke kljub kompleksni storitvi (ni decimalk);</w:t>
      </w:r>
    </w:p>
    <w:p w14:paraId="327BDD41" w14:textId="77777777" w:rsidR="00CE46EB" w:rsidRPr="00DC6B37"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4517C4">
        <w:rPr>
          <w:bCs/>
        </w:rPr>
        <w:t xml:space="preserve"> </w:t>
      </w:r>
      <w:r>
        <w:rPr>
          <w:bCs/>
        </w:rPr>
        <w:t>ponudbe različnih podjetij, s katerimi končni prejemnik dokazuje prejem ponudb, vsebujejo enake zneske postavk;</w:t>
      </w:r>
    </w:p>
    <w:p w14:paraId="0604B22D" w14:textId="77777777" w:rsidR="00CE46EB" w:rsidRDefault="00CE46EB" w:rsidP="0047048A">
      <w:pPr>
        <w:rPr>
          <w:rFonts w:ascii="Arial" w:hAnsi="Arial" w:cs="Arial"/>
          <w:noProof/>
        </w:rPr>
      </w:pPr>
    </w:p>
    <w:p w14:paraId="63179EA0" w14:textId="77777777" w:rsidR="00CE46EB" w:rsidRDefault="00CE46EB" w:rsidP="0047048A">
      <w:pPr>
        <w:rPr>
          <w:rFonts w:ascii="Arial" w:hAnsi="Arial" w:cs="Arial"/>
          <w:noProof/>
        </w:rPr>
      </w:pPr>
    </w:p>
    <w:p w14:paraId="6B5A2525" w14:textId="4B0A3ECA" w:rsidR="00CE46EB" w:rsidRPr="002C5414" w:rsidRDefault="00CE46EB" w:rsidP="0047048A">
      <w:pPr>
        <w:rPr>
          <w:rFonts w:ascii="Arial" w:hAnsi="Arial" w:cs="Arial"/>
          <w:noProof/>
        </w:rPr>
        <w:sectPr w:rsidR="00CE46EB" w:rsidRPr="002C5414" w:rsidSect="007E6D93">
          <w:pgSz w:w="11906" w:h="16838" w:code="9"/>
          <w:pgMar w:top="1417" w:right="1417" w:bottom="1417" w:left="1417" w:header="709" w:footer="709" w:gutter="0"/>
          <w:pgNumType w:fmt="lowerRoman"/>
          <w:cols w:space="708"/>
          <w:docGrid w:linePitch="360"/>
        </w:sectPr>
      </w:pPr>
    </w:p>
    <w:p w14:paraId="45D3E044" w14:textId="73D21D33" w:rsidR="0047048A" w:rsidRPr="002C5414" w:rsidRDefault="0047048A" w:rsidP="0047048A">
      <w:pPr>
        <w:pStyle w:val="Bojan1"/>
        <w:rPr>
          <w:rFonts w:ascii="Arial" w:hAnsi="Arial" w:cs="Arial"/>
        </w:rPr>
      </w:pPr>
      <w:bookmarkStart w:id="6" w:name="_Toc96690960"/>
      <w:bookmarkStart w:id="7" w:name="_Toc25048440"/>
      <w:bookmarkStart w:id="8" w:name="_Toc2777881"/>
      <w:bookmarkStart w:id="9" w:name="_Toc152246825"/>
      <w:bookmarkEnd w:id="2"/>
      <w:bookmarkEnd w:id="3"/>
      <w:bookmarkEnd w:id="4"/>
      <w:bookmarkEnd w:id="5"/>
      <w:r w:rsidRPr="002C5414">
        <w:rPr>
          <w:rFonts w:ascii="Arial" w:hAnsi="Arial" w:cs="Arial"/>
        </w:rPr>
        <w:lastRenderedPageBreak/>
        <w:t>VZOREC KONTROLNEGA LISTA ZA JAVNO NAROČILO</w:t>
      </w:r>
      <w:bookmarkEnd w:id="6"/>
      <w:bookmarkEnd w:id="7"/>
      <w:bookmarkEnd w:id="8"/>
      <w:bookmarkEnd w:id="9"/>
      <w:r w:rsidRPr="002C5414">
        <w:rPr>
          <w:rFonts w:ascii="Arial" w:hAnsi="Arial" w:cs="Arial"/>
        </w:rPr>
        <w:t xml:space="preserve"> </w:t>
      </w:r>
    </w:p>
    <w:p w14:paraId="6C4F5B7B" w14:textId="77777777" w:rsidR="0047048A" w:rsidRPr="00546128" w:rsidRDefault="0047048A" w:rsidP="00546128">
      <w:pPr>
        <w:rPr>
          <w:lang w:val="x-none"/>
        </w:rPr>
      </w:pPr>
    </w:p>
    <w:p w14:paraId="3B75622A" w14:textId="77777777" w:rsidR="0047048A" w:rsidRPr="00546128" w:rsidRDefault="0047048A" w:rsidP="00546128">
      <w:pPr>
        <w:rPr>
          <w:lang w:val="x-none" w:eastAsia="x-none"/>
        </w:rPr>
      </w:pPr>
      <w:bookmarkStart w:id="10" w:name="_Toc25049529"/>
      <w:bookmarkStart w:id="11" w:name="_Toc25049656"/>
      <w:bookmarkStart w:id="12" w:name="_Toc25668794"/>
      <w:bookmarkStart w:id="13" w:name="_Toc27394455"/>
      <w:bookmarkStart w:id="14" w:name="_Toc96690961"/>
      <w:bookmarkEnd w:id="10"/>
      <w:bookmarkEnd w:id="11"/>
      <w:bookmarkEnd w:id="12"/>
      <w:bookmarkEnd w:id="13"/>
      <w:bookmarkEnd w:id="14"/>
    </w:p>
    <w:p w14:paraId="415882ED" w14:textId="00ABFBF8" w:rsidR="0047048A" w:rsidRPr="00546128" w:rsidRDefault="004B6FDC" w:rsidP="00546128">
      <w:pPr>
        <w:pStyle w:val="KLstrosek2"/>
        <w:rPr>
          <w:rFonts w:ascii="Arial" w:hAnsi="Arial" w:cs="Arial"/>
        </w:rPr>
      </w:pPr>
      <w:bookmarkStart w:id="15" w:name="_Toc25048442"/>
      <w:bookmarkStart w:id="16" w:name="_Toc2777883"/>
      <w:bookmarkStart w:id="17" w:name="_Toc96690962"/>
      <w:r>
        <w:rPr>
          <w:rFonts w:ascii="Arial" w:hAnsi="Arial" w:cs="Arial"/>
          <w:lang w:val="sl-SI"/>
        </w:rPr>
        <w:t xml:space="preserve"> </w:t>
      </w:r>
      <w:bookmarkStart w:id="18" w:name="_Toc152246826"/>
      <w:r w:rsidR="0047048A" w:rsidRPr="00546128">
        <w:rPr>
          <w:rFonts w:ascii="Arial" w:hAnsi="Arial" w:cs="Arial"/>
        </w:rPr>
        <w:t>VZOREC KONTROLNEGA LISTA ZA IZVEDBO JAVNEGA NAROČILA PO ODPRTEM POSTOPKU – ZJN-3</w:t>
      </w:r>
      <w:bookmarkEnd w:id="15"/>
      <w:bookmarkEnd w:id="16"/>
      <w:bookmarkEnd w:id="17"/>
      <w:bookmarkEnd w:id="18"/>
    </w:p>
    <w:p w14:paraId="7BA39AA1" w14:textId="77777777" w:rsidR="0047048A" w:rsidRPr="00546128" w:rsidRDefault="0047048A" w:rsidP="00546128"/>
    <w:p w14:paraId="3E69EC87" w14:textId="77777777" w:rsidR="0047048A" w:rsidRPr="002C5414" w:rsidRDefault="0047048A" w:rsidP="0047048A">
      <w:pPr>
        <w:ind w:right="-427"/>
        <w:rPr>
          <w:rFonts w:ascii="Arial" w:hAnsi="Arial" w:cs="Arial"/>
        </w:rPr>
      </w:pPr>
    </w:p>
    <w:p w14:paraId="00A3BA55" w14:textId="77777777" w:rsidR="0047048A" w:rsidRPr="002C5414" w:rsidRDefault="0047048A" w:rsidP="0047048A">
      <w:pPr>
        <w:ind w:right="-427"/>
        <w:rPr>
          <w:rFonts w:ascii="Arial" w:hAnsi="Arial" w:cs="Arial"/>
        </w:rPr>
      </w:pPr>
    </w:p>
    <w:p w14:paraId="243006B4" w14:textId="72BC9264" w:rsidR="0047048A" w:rsidRPr="002C5414" w:rsidRDefault="0047048A" w:rsidP="0047048A">
      <w:pPr>
        <w:ind w:left="-142"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7DE73B"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361C9E7C" w14:textId="77777777" w:rsidR="0047048A" w:rsidRPr="002C5414" w:rsidRDefault="0047048A" w:rsidP="0047048A">
      <w:pPr>
        <w:ind w:left="-142" w:right="-433"/>
        <w:rPr>
          <w:rFonts w:ascii="Arial" w:hAnsi="Arial" w:cs="Arial"/>
        </w:rPr>
      </w:pPr>
    </w:p>
    <w:p w14:paraId="02F8C754" w14:textId="77777777" w:rsidR="0047048A" w:rsidRPr="002C5414" w:rsidRDefault="0047048A" w:rsidP="0047048A">
      <w:pPr>
        <w:ind w:left="-142" w:right="-433"/>
        <w:jc w:val="center"/>
        <w:rPr>
          <w:rFonts w:ascii="Arial" w:hAnsi="Arial" w:cs="Arial"/>
          <w:b/>
          <w:bCs/>
        </w:rPr>
      </w:pPr>
      <w:r w:rsidRPr="002C5414">
        <w:rPr>
          <w:rFonts w:ascii="Arial" w:hAnsi="Arial" w:cs="Arial"/>
          <w:b/>
          <w:bCs/>
        </w:rPr>
        <w:t>KONTROLNI LIST</w:t>
      </w:r>
    </w:p>
    <w:p w14:paraId="1D03918C" w14:textId="77777777" w:rsidR="0047048A" w:rsidRPr="002C5414" w:rsidRDefault="0047048A" w:rsidP="0047048A">
      <w:pPr>
        <w:ind w:left="-142"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p w14:paraId="2CF36BE6" w14:textId="77777777" w:rsidR="0047048A" w:rsidRPr="002C5414" w:rsidRDefault="0047048A" w:rsidP="0047048A">
      <w:pPr>
        <w:ind w:left="-142" w:right="-433"/>
        <w:jc w:val="center"/>
        <w:rPr>
          <w:rFonts w:ascii="Arial" w:hAnsi="Arial" w:cs="Arial"/>
          <w:b/>
          <w:bCs/>
        </w:rPr>
      </w:pPr>
      <w:r w:rsidRPr="002C5414">
        <w:rPr>
          <w:rFonts w:ascii="Arial" w:hAnsi="Arial" w:cs="Arial"/>
          <w:b/>
          <w:u w:val="single"/>
        </w:rPr>
        <w:t>ODPRTI POSTOPEK</w:t>
      </w:r>
      <w:r w:rsidRPr="002C5414">
        <w:rPr>
          <w:rFonts w:ascii="Arial" w:hAnsi="Arial" w:cs="Arial"/>
          <w:b/>
          <w:bCs/>
        </w:rPr>
        <w:t xml:space="preserve"> </w:t>
      </w:r>
    </w:p>
    <w:p w14:paraId="117F1E57" w14:textId="77777777" w:rsidR="0047048A" w:rsidRPr="002C5414" w:rsidRDefault="0047048A" w:rsidP="0047048A">
      <w:pPr>
        <w:ind w:left="-142" w:right="-433"/>
        <w:jc w:val="center"/>
        <w:rPr>
          <w:rFonts w:ascii="Arial" w:hAnsi="Arial" w:cs="Arial"/>
          <w:bCs/>
        </w:rPr>
      </w:pPr>
    </w:p>
    <w:p w14:paraId="54BBA388" w14:textId="492CA3BB"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8234BA"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7E6D93" w:rsidRPr="002C5414">
        <w:rPr>
          <w:rFonts w:ascii="Arial" w:hAnsi="Arial" w:cs="Arial"/>
          <w:bCs/>
        </w:rPr>
        <w:t xml:space="preserve"> </w:t>
      </w:r>
      <w:r w:rsidR="00944E9B" w:rsidRPr="002C5414">
        <w:rPr>
          <w:rFonts w:ascii="Arial" w:hAnsi="Arial" w:cs="Arial"/>
          <w:bCs/>
        </w:rPr>
        <w:t xml:space="preserve">(21. člen ZJN- </w:t>
      </w:r>
      <w:r w:rsidR="00054C72" w:rsidRPr="002C5414">
        <w:rPr>
          <w:rFonts w:ascii="Arial" w:hAnsi="Arial" w:cs="Arial"/>
          <w:bCs/>
        </w:rPr>
        <w:t>3</w:t>
      </w:r>
      <w:r w:rsidR="00054C72">
        <w:rPr>
          <w:rFonts w:ascii="Arial" w:hAnsi="Arial" w:cs="Arial"/>
          <w:bCs/>
        </w:rPr>
        <w:t>d</w:t>
      </w:r>
      <w:r w:rsidR="00944E9B" w:rsidRPr="00E413BA">
        <w:rPr>
          <w:bCs/>
        </w:rPr>
        <w:t>)</w:t>
      </w:r>
      <w:r w:rsidR="00944E9B" w:rsidRPr="00E413BA">
        <w:rPr>
          <w:rStyle w:val="Sprotnaopomba-sklic"/>
          <w:bCs/>
        </w:rPr>
        <w:footnoteReference w:id="2"/>
      </w:r>
      <w:r w:rsidR="00944E9B"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8234BA"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w:t>
      </w:r>
      <w:r w:rsidR="00944E9B" w:rsidRPr="002C5414">
        <w:rPr>
          <w:rFonts w:ascii="Arial" w:hAnsi="Arial" w:cs="Arial"/>
          <w:bCs/>
        </w:rPr>
        <w:t xml:space="preserve"> (21. člen ZJN- </w:t>
      </w:r>
      <w:r w:rsidR="00054C72" w:rsidRPr="002C5414">
        <w:rPr>
          <w:rFonts w:ascii="Arial" w:hAnsi="Arial" w:cs="Arial"/>
          <w:bCs/>
        </w:rPr>
        <w:t>3</w:t>
      </w:r>
      <w:r w:rsidR="00054C72">
        <w:rPr>
          <w:rFonts w:ascii="Arial" w:hAnsi="Arial" w:cs="Arial"/>
          <w:bCs/>
        </w:rPr>
        <w:t>d</w:t>
      </w:r>
      <w:r w:rsidR="00944E9B" w:rsidRPr="002C5414">
        <w:rPr>
          <w:rFonts w:ascii="Arial" w:hAnsi="Arial" w:cs="Arial"/>
          <w:bCs/>
        </w:rPr>
        <w:t>)</w:t>
      </w:r>
      <w:r w:rsidR="00944E9B" w:rsidRPr="002C5414">
        <w:rPr>
          <w:rStyle w:val="Sprotnaopomba-sklic"/>
          <w:rFonts w:ascii="Arial" w:hAnsi="Arial" w:cs="Arial"/>
          <w:bCs/>
        </w:rPr>
        <w:footnoteReference w:id="3"/>
      </w:r>
      <w:r w:rsidRPr="002C5414">
        <w:rPr>
          <w:rFonts w:ascii="Arial" w:hAnsi="Arial" w:cs="Arial"/>
          <w:bCs/>
        </w:rPr>
        <w:t xml:space="preserve"> in </w:t>
      </w:r>
      <w:r w:rsidRPr="002C5414">
        <w:rPr>
          <w:rFonts w:ascii="Arial" w:hAnsi="Arial" w:cs="Arial"/>
          <w:b/>
          <w:bCs/>
        </w:rPr>
        <w:t>za socialne in druge posebne storitve</w:t>
      </w:r>
      <w:r w:rsidR="00885D16" w:rsidRPr="002C5414">
        <w:rPr>
          <w:rFonts w:ascii="Arial" w:hAnsi="Arial" w:cs="Arial"/>
          <w:b/>
          <w:bCs/>
        </w:rPr>
        <w:t>²</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p>
    <w:p w14:paraId="3D7D6D86" w14:textId="77777777" w:rsidR="0047048A" w:rsidRPr="002C5414" w:rsidRDefault="0047048A" w:rsidP="0047048A">
      <w:pPr>
        <w:ind w:left="-142" w:right="-433"/>
        <w:rPr>
          <w:rFonts w:ascii="Arial" w:hAnsi="Arial" w:cs="Arial"/>
          <w:bCs/>
        </w:rPr>
      </w:pPr>
    </w:p>
    <w:p w14:paraId="0FDF94B6" w14:textId="50922815"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infrastrukturnem področju</w:t>
      </w:r>
      <w:r w:rsidRPr="002C5414">
        <w:rPr>
          <w:rFonts w:ascii="Arial" w:hAnsi="Arial" w:cs="Arial"/>
          <w:bCs/>
        </w:rPr>
        <w:t xml:space="preserve"> (22. tč. 1. odst. 2. čl. ZJN-3</w:t>
      </w:r>
      <w:r w:rsidR="00944E9B" w:rsidRPr="002C5414">
        <w:rPr>
          <w:rFonts w:ascii="Arial" w:hAnsi="Arial" w:cs="Arial"/>
          <w:bCs/>
        </w:rPr>
        <w:t>)</w:t>
      </w:r>
      <w:r w:rsidRPr="002C5414">
        <w:rPr>
          <w:rFonts w:ascii="Arial" w:hAnsi="Arial" w:cs="Arial"/>
          <w:bCs/>
        </w:rPr>
        <w:t xml:space="preserve"> </w:t>
      </w:r>
      <w:r w:rsidRPr="002C5414">
        <w:rPr>
          <w:rFonts w:ascii="Arial" w:hAnsi="Arial" w:cs="Arial"/>
          <w:b/>
          <w:bCs/>
        </w:rPr>
        <w:t xml:space="preserve">se uporabi, </w:t>
      </w:r>
      <w:r w:rsidRPr="002C5414">
        <w:rPr>
          <w:rFonts w:ascii="Arial" w:hAnsi="Arial" w:cs="Arial"/>
          <w:bCs/>
        </w:rPr>
        <w:t xml:space="preserve">ko je ocenjena vrednost </w:t>
      </w:r>
      <w:r w:rsidRPr="002C5414">
        <w:rPr>
          <w:rFonts w:ascii="Arial" w:hAnsi="Arial" w:cs="Arial"/>
          <w:b/>
          <w:bCs/>
        </w:rPr>
        <w:t>za blago ali storitve enaka ali višja od</w:t>
      </w:r>
      <w:r w:rsidRPr="002C5414">
        <w:rPr>
          <w:rFonts w:ascii="Arial" w:hAnsi="Arial" w:cs="Arial"/>
          <w:b/>
        </w:rPr>
        <w:t xml:space="preserve"> </w:t>
      </w:r>
      <w:r w:rsidRPr="002C5414">
        <w:rPr>
          <w:rFonts w:ascii="Arial" w:hAnsi="Arial" w:cs="Arial"/>
          <w:b/>
          <w:bCs/>
        </w:rPr>
        <w:t>50.000 EUR</w:t>
      </w:r>
      <w:r w:rsidRPr="002C5414">
        <w:rPr>
          <w:rFonts w:ascii="Arial" w:hAnsi="Arial" w:cs="Arial"/>
          <w:bCs/>
        </w:rPr>
        <w:t xml:space="preserve"> (brez DDV);</w:t>
      </w:r>
      <w:r w:rsidRPr="002C5414">
        <w:rPr>
          <w:rFonts w:ascii="Arial" w:hAnsi="Arial" w:cs="Arial"/>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 EUR</w:t>
      </w:r>
      <w:r w:rsidRPr="002C5414">
        <w:rPr>
          <w:rFonts w:ascii="Arial" w:hAnsi="Arial" w:cs="Arial"/>
          <w:bCs/>
        </w:rPr>
        <w:t xml:space="preserve"> (brez DDV) in </w:t>
      </w:r>
      <w:r w:rsidRPr="002C5414">
        <w:rPr>
          <w:rFonts w:ascii="Arial" w:hAnsi="Arial" w:cs="Arial"/>
          <w:b/>
          <w:bCs/>
        </w:rPr>
        <w:t>za socialne in druge posebne storitve</w:t>
      </w:r>
      <w:r w:rsidR="00885D16" w:rsidRPr="002C5414">
        <w:rPr>
          <w:rFonts w:ascii="Arial" w:hAnsi="Arial" w:cs="Arial"/>
        </w:rPr>
        <w:t>³</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1.000.000 EUR</w:t>
      </w:r>
      <w:r w:rsidRPr="002C5414">
        <w:rPr>
          <w:rFonts w:ascii="Arial" w:hAnsi="Arial" w:cs="Arial"/>
          <w:bCs/>
        </w:rPr>
        <w:t xml:space="preserve"> (brez DDV), lahko pa tudi, če je ocenjena vrednost nižja od naštetih.</w:t>
      </w:r>
    </w:p>
    <w:p w14:paraId="0F58B43B" w14:textId="77777777" w:rsidR="0047048A" w:rsidRPr="002C5414" w:rsidRDefault="0047048A" w:rsidP="0047048A">
      <w:pPr>
        <w:ind w:left="-142" w:right="-433"/>
        <w:rPr>
          <w:rFonts w:ascii="Arial" w:hAnsi="Arial" w:cs="Arial"/>
          <w:b/>
        </w:rPr>
      </w:pPr>
    </w:p>
    <w:p w14:paraId="5906F20E" w14:textId="77777777" w:rsidR="0047048A" w:rsidRPr="002C5414" w:rsidRDefault="0047048A" w:rsidP="0047048A">
      <w:pPr>
        <w:ind w:left="-142" w:right="-433"/>
        <w:rPr>
          <w:rFonts w:ascii="Arial" w:hAnsi="Arial" w:cs="Arial"/>
          <w:b/>
        </w:rPr>
      </w:pPr>
    </w:p>
    <w:p w14:paraId="5FC7EFD5" w14:textId="77777777" w:rsidR="00A74E8E" w:rsidRDefault="0047048A" w:rsidP="002F1EAF">
      <w:pPr>
        <w:ind w:left="-142" w:right="-433"/>
        <w:rPr>
          <w:rFonts w:ascii="Arial" w:hAnsi="Arial" w:cs="Arial"/>
          <w:b/>
        </w:rPr>
      </w:pPr>
      <w:r w:rsidRPr="002C5414">
        <w:rPr>
          <w:rFonts w:ascii="Arial" w:hAnsi="Arial" w:cs="Arial"/>
          <w:b/>
        </w:rPr>
        <w:t>OSNOVNI PODATKI</w:t>
      </w:r>
      <w:r w:rsidR="00C70597" w:rsidRPr="002C5414">
        <w:rPr>
          <w:rFonts w:ascii="Arial" w:hAnsi="Arial" w:cs="Arial"/>
          <w:b/>
        </w:rPr>
        <w:t xml:space="preserve"> </w:t>
      </w:r>
    </w:p>
    <w:p w14:paraId="48342C5C" w14:textId="77777777" w:rsidR="00A74E8E" w:rsidRDefault="0047048A" w:rsidP="002F1EAF">
      <w:pPr>
        <w:ind w:left="-142" w:right="-433"/>
        <w:rPr>
          <w:rFonts w:ascii="Arial" w:hAnsi="Arial" w:cs="Arial"/>
          <w:b/>
          <w:caps/>
        </w:rPr>
      </w:pPr>
      <w:r w:rsidRPr="002C5414">
        <w:rPr>
          <w:rFonts w:ascii="Arial" w:hAnsi="Arial" w:cs="Arial"/>
        </w:rPr>
        <w:t xml:space="preserve">Šifra </w:t>
      </w:r>
      <w:r w:rsidR="00A74E8E">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D4C8C4D" w14:textId="77777777" w:rsidR="00A74E8E" w:rsidRDefault="00C70597" w:rsidP="002F1EAF">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E8616BE" w14:textId="2CD99815" w:rsidR="0047048A" w:rsidRPr="002C5414" w:rsidRDefault="00A74E8E" w:rsidP="002F1EAF">
      <w:pPr>
        <w:ind w:left="-142" w:right="-433"/>
        <w:rPr>
          <w:rFonts w:ascii="Arial" w:hAnsi="Arial" w:cs="Arial"/>
        </w:rPr>
      </w:pPr>
      <w:r>
        <w:rPr>
          <w:rFonts w:ascii="Arial" w:hAnsi="Arial" w:cs="Arial"/>
        </w:rPr>
        <w:t>Končni prejemnik</w:t>
      </w:r>
      <w:r w:rsidR="0047048A" w:rsidRPr="002C5414">
        <w:rPr>
          <w:rFonts w:ascii="Arial" w:hAnsi="Arial" w:cs="Arial"/>
        </w:rPr>
        <w:t xml:space="preserve">: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59234F4A" w14:textId="77777777" w:rsidR="0047048A" w:rsidRPr="002C5414" w:rsidRDefault="0047048A" w:rsidP="0047048A">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23"/>
        <w:gridCol w:w="400"/>
        <w:gridCol w:w="4233"/>
      </w:tblGrid>
      <w:tr w:rsidR="0047048A" w:rsidRPr="00FE6B7C" w14:paraId="7F5E83B0"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52A09373" w14:textId="77777777" w:rsidTr="007E6D93">
        <w:trPr>
          <w:trHeight w:val="267"/>
        </w:trPr>
        <w:tc>
          <w:tcPr>
            <w:tcW w:w="9923" w:type="dxa"/>
            <w:gridSpan w:val="4"/>
            <w:tcBorders>
              <w:top w:val="single" w:sz="4" w:space="0" w:color="auto"/>
              <w:left w:val="single" w:sz="12" w:space="0" w:color="auto"/>
              <w:bottom w:val="nil"/>
              <w:right w:val="single" w:sz="12" w:space="0" w:color="auto"/>
            </w:tcBorders>
            <w:vAlign w:val="bottom"/>
            <w:hideMark/>
          </w:tcPr>
          <w:p w14:paraId="67EEE3A8" w14:textId="799165E0"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9B3A92">
              <w:rPr>
                <w:i/>
                <w:color w:val="808080"/>
              </w:rPr>
              <w:t xml:space="preserve">navedba št. objave na portalu JN, </w:t>
            </w:r>
            <w:r w:rsidRPr="002C5414">
              <w:rPr>
                <w:rFonts w:ascii="Arial" w:hAnsi="Arial" w:cs="Arial"/>
                <w:i/>
                <w:color w:val="808080"/>
              </w:rPr>
              <w:t>npr. JN005918/2018</w:t>
            </w:r>
            <w:r w:rsidRPr="002C5414">
              <w:rPr>
                <w:rFonts w:ascii="Arial" w:hAnsi="Arial" w:cs="Arial"/>
                <w:color w:val="808080"/>
              </w:rPr>
              <w:t>)</w:t>
            </w:r>
          </w:p>
        </w:tc>
      </w:tr>
      <w:tr w:rsidR="0047048A" w:rsidRPr="00FE6B7C" w14:paraId="3E4D236D" w14:textId="77777777" w:rsidTr="007E6D93">
        <w:trPr>
          <w:trHeight w:val="271"/>
        </w:trPr>
        <w:tc>
          <w:tcPr>
            <w:tcW w:w="5303" w:type="dxa"/>
            <w:gridSpan w:val="2"/>
            <w:tcBorders>
              <w:top w:val="nil"/>
              <w:left w:val="single" w:sz="12" w:space="0" w:color="auto"/>
              <w:bottom w:val="nil"/>
              <w:right w:val="nil"/>
            </w:tcBorders>
            <w:hideMark/>
          </w:tcPr>
          <w:p w14:paraId="7545806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65D247A"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743FFB6" w14:textId="77777777" w:rsidTr="007E6D93">
        <w:trPr>
          <w:trHeight w:val="179"/>
        </w:trPr>
        <w:tc>
          <w:tcPr>
            <w:tcW w:w="5303" w:type="dxa"/>
            <w:gridSpan w:val="2"/>
            <w:tcBorders>
              <w:top w:val="nil"/>
              <w:left w:val="single" w:sz="12" w:space="0" w:color="auto"/>
              <w:bottom w:val="nil"/>
              <w:right w:val="nil"/>
            </w:tcBorders>
            <w:hideMark/>
          </w:tcPr>
          <w:p w14:paraId="3054F4E6"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643EF6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39DDE5A" w14:textId="77777777" w:rsidTr="007E6D93">
        <w:trPr>
          <w:trHeight w:val="179"/>
        </w:trPr>
        <w:tc>
          <w:tcPr>
            <w:tcW w:w="9923" w:type="dxa"/>
            <w:gridSpan w:val="4"/>
            <w:tcBorders>
              <w:top w:val="nil"/>
              <w:left w:val="single" w:sz="12" w:space="0" w:color="auto"/>
              <w:bottom w:val="nil"/>
              <w:right w:val="single" w:sz="12" w:space="0" w:color="auto"/>
            </w:tcBorders>
          </w:tcPr>
          <w:p w14:paraId="46B5B2EC" w14:textId="77777777" w:rsidR="0047048A" w:rsidRPr="002C5414" w:rsidRDefault="0047048A" w:rsidP="007E6D93">
            <w:pPr>
              <w:jc w:val="center"/>
              <w:rPr>
                <w:rFonts w:ascii="Arial" w:hAnsi="Arial" w:cs="Arial"/>
                <w:b/>
                <w:bCs/>
              </w:rPr>
            </w:pPr>
          </w:p>
        </w:tc>
      </w:tr>
      <w:tr w:rsidR="0047048A" w:rsidRPr="00FE6B7C" w14:paraId="42D502C1" w14:textId="77777777" w:rsidTr="007E6D93">
        <w:trPr>
          <w:trHeight w:val="211"/>
        </w:trPr>
        <w:tc>
          <w:tcPr>
            <w:tcW w:w="5704" w:type="dxa"/>
            <w:gridSpan w:val="3"/>
            <w:tcBorders>
              <w:top w:val="nil"/>
              <w:left w:val="single" w:sz="12" w:space="0" w:color="auto"/>
              <w:bottom w:val="nil"/>
              <w:right w:val="nil"/>
            </w:tcBorders>
            <w:vAlign w:val="bottom"/>
            <w:hideMark/>
          </w:tcPr>
          <w:p w14:paraId="1A67FBA3"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22D66FF"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6838F6" w14:textId="77777777" w:rsidTr="007E6D93">
        <w:trPr>
          <w:trHeight w:val="179"/>
        </w:trPr>
        <w:tc>
          <w:tcPr>
            <w:tcW w:w="5704" w:type="dxa"/>
            <w:gridSpan w:val="3"/>
            <w:tcBorders>
              <w:top w:val="nil"/>
              <w:left w:val="single" w:sz="12" w:space="0" w:color="auto"/>
              <w:bottom w:val="nil"/>
              <w:right w:val="nil"/>
            </w:tcBorders>
            <w:hideMark/>
          </w:tcPr>
          <w:p w14:paraId="00D76FD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3EA811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CDFB248" w14:textId="77777777" w:rsidTr="007E6D93">
        <w:trPr>
          <w:trHeight w:val="179"/>
        </w:trPr>
        <w:tc>
          <w:tcPr>
            <w:tcW w:w="9923" w:type="dxa"/>
            <w:gridSpan w:val="4"/>
            <w:tcBorders>
              <w:top w:val="nil"/>
              <w:left w:val="single" w:sz="12" w:space="0" w:color="auto"/>
              <w:bottom w:val="nil"/>
              <w:right w:val="single" w:sz="12" w:space="0" w:color="auto"/>
            </w:tcBorders>
            <w:hideMark/>
          </w:tcPr>
          <w:p w14:paraId="575E0B3C"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4DE1DCC8"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2077FAE7" w14:textId="77777777" w:rsidTr="007E6D93">
        <w:trPr>
          <w:trHeight w:val="179"/>
        </w:trPr>
        <w:tc>
          <w:tcPr>
            <w:tcW w:w="9923" w:type="dxa"/>
            <w:gridSpan w:val="4"/>
            <w:tcBorders>
              <w:top w:val="nil"/>
              <w:left w:val="single" w:sz="12" w:space="0" w:color="auto"/>
              <w:bottom w:val="nil"/>
              <w:right w:val="single" w:sz="12" w:space="0" w:color="auto"/>
            </w:tcBorders>
          </w:tcPr>
          <w:p w14:paraId="5CC754E3" w14:textId="77777777" w:rsidR="0047048A" w:rsidRPr="002C5414" w:rsidRDefault="0047048A" w:rsidP="007E6D93">
            <w:pPr>
              <w:jc w:val="center"/>
              <w:rPr>
                <w:rFonts w:ascii="Arial" w:hAnsi="Arial" w:cs="Arial"/>
                <w:b/>
                <w:bCs/>
              </w:rPr>
            </w:pPr>
          </w:p>
          <w:p w14:paraId="6610757C" w14:textId="77777777" w:rsidR="0047048A" w:rsidRPr="002C5414" w:rsidRDefault="0047048A" w:rsidP="007E6D93">
            <w:pPr>
              <w:rPr>
                <w:rFonts w:ascii="Arial" w:hAnsi="Arial" w:cs="Arial"/>
                <w:b/>
                <w:bCs/>
              </w:rPr>
            </w:pPr>
          </w:p>
        </w:tc>
      </w:tr>
      <w:tr w:rsidR="0047048A" w:rsidRPr="00FE6B7C" w14:paraId="1BE64B09" w14:textId="77777777" w:rsidTr="007E6D93">
        <w:trPr>
          <w:trHeight w:val="279"/>
        </w:trPr>
        <w:tc>
          <w:tcPr>
            <w:tcW w:w="9923" w:type="dxa"/>
            <w:gridSpan w:val="4"/>
            <w:tcBorders>
              <w:top w:val="nil"/>
              <w:left w:val="single" w:sz="12" w:space="0" w:color="auto"/>
              <w:bottom w:val="nil"/>
              <w:right w:val="single" w:sz="12" w:space="0" w:color="auto"/>
            </w:tcBorders>
          </w:tcPr>
          <w:p w14:paraId="35E13620"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67FF274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292298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BBBEF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2799370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3C93A7C"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9D55C1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7FC5449F"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DE68A9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C5414" w:rsidRDefault="0047048A" w:rsidP="007E6D93">
            <w:pPr>
              <w:rPr>
                <w:rFonts w:ascii="Arial" w:hAnsi="Arial" w:cs="Arial"/>
              </w:rPr>
            </w:pPr>
            <w:r w:rsidRPr="002C5414">
              <w:rPr>
                <w:rFonts w:ascii="Arial" w:hAnsi="Arial" w:cs="Arial"/>
              </w:rPr>
              <w:lastRenderedPageBreak/>
              <w:t>4</w:t>
            </w:r>
          </w:p>
        </w:tc>
        <w:tc>
          <w:tcPr>
            <w:tcW w:w="4710" w:type="dxa"/>
            <w:tcBorders>
              <w:top w:val="nil"/>
              <w:left w:val="nil"/>
              <w:bottom w:val="nil"/>
              <w:right w:val="nil"/>
            </w:tcBorders>
            <w:hideMark/>
          </w:tcPr>
          <w:p w14:paraId="6A77A64D"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0B33C2A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59CB24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0770739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6D203F5E" w14:textId="77777777" w:rsidR="0047048A" w:rsidRPr="002C5414" w:rsidRDefault="0047048A" w:rsidP="007E6D93">
            <w:pPr>
              <w:rPr>
                <w:rFonts w:ascii="Arial" w:hAnsi="Arial" w:cs="Arial"/>
              </w:rPr>
            </w:pPr>
            <w:r w:rsidRPr="002C5414">
              <w:rPr>
                <w:rFonts w:ascii="Arial" w:hAnsi="Arial" w:cs="Arial"/>
              </w:rPr>
              <w:t xml:space="preserve">Predložitev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92BF5C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C5414" w:rsidRDefault="0047048A" w:rsidP="007E6D93">
            <w:pPr>
              <w:rPr>
                <w:rFonts w:ascii="Arial" w:hAnsi="Arial" w:cs="Arial"/>
              </w:rPr>
            </w:pPr>
            <w:r w:rsidRPr="002C5414">
              <w:rPr>
                <w:rFonts w:ascii="Arial" w:hAnsi="Arial" w:cs="Arial"/>
              </w:rPr>
              <w:t>7</w:t>
            </w:r>
          </w:p>
          <w:p w14:paraId="0928FAD3"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042B3870"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0920D49E"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4B8960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03A9F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16F89C" w14:textId="77777777" w:rsidTr="007E6D93">
        <w:trPr>
          <w:trHeight w:val="179"/>
        </w:trPr>
        <w:tc>
          <w:tcPr>
            <w:tcW w:w="568" w:type="dxa"/>
            <w:tcBorders>
              <w:top w:val="nil"/>
              <w:left w:val="single" w:sz="12" w:space="0" w:color="auto"/>
              <w:bottom w:val="nil"/>
              <w:right w:val="nil"/>
            </w:tcBorders>
            <w:hideMark/>
          </w:tcPr>
          <w:p w14:paraId="00D58597" w14:textId="77777777" w:rsidR="0047048A" w:rsidRDefault="0047048A" w:rsidP="007E6D93">
            <w:pPr>
              <w:rPr>
                <w:rFonts w:ascii="Arial" w:hAnsi="Arial" w:cs="Arial"/>
              </w:rPr>
            </w:pPr>
            <w:r w:rsidRPr="002C5414">
              <w:rPr>
                <w:rFonts w:ascii="Arial" w:hAnsi="Arial" w:cs="Arial"/>
              </w:rPr>
              <w:t>9</w:t>
            </w:r>
          </w:p>
          <w:p w14:paraId="7B837759" w14:textId="12EDDE27" w:rsidR="00E413BA" w:rsidRPr="002C5414" w:rsidRDefault="00E413BA" w:rsidP="007E6D93">
            <w:pPr>
              <w:rPr>
                <w:rFonts w:ascii="Arial" w:hAnsi="Arial" w:cs="Arial"/>
              </w:rPr>
            </w:pPr>
            <w:r>
              <w:rPr>
                <w:rFonts w:ascii="Arial" w:hAnsi="Arial" w:cs="Arial"/>
              </w:rPr>
              <w:t>10</w:t>
            </w:r>
          </w:p>
        </w:tc>
        <w:tc>
          <w:tcPr>
            <w:tcW w:w="4710" w:type="dxa"/>
            <w:tcBorders>
              <w:top w:val="nil"/>
              <w:left w:val="nil"/>
              <w:bottom w:val="nil"/>
              <w:right w:val="nil"/>
            </w:tcBorders>
            <w:hideMark/>
          </w:tcPr>
          <w:p w14:paraId="35965C4D" w14:textId="77777777" w:rsidR="00E413B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D868910" w14:textId="5619D21C" w:rsidR="00790902" w:rsidRPr="002C5414" w:rsidRDefault="00382511" w:rsidP="007E6D93">
            <w:pPr>
              <w:rPr>
                <w:rFonts w:ascii="Arial" w:hAnsi="Arial" w:cs="Arial"/>
                <w:i/>
              </w:rPr>
            </w:pPr>
            <w:r>
              <w:rPr>
                <w:rFonts w:ascii="Arial" w:hAnsi="Arial" w:cs="Arial"/>
              </w:rPr>
              <w:t>(</w:t>
            </w:r>
            <w:r w:rsidR="00790902" w:rsidRPr="002C5414">
              <w:rPr>
                <w:rFonts w:ascii="Arial" w:hAnsi="Arial" w:cs="Arial"/>
              </w:rPr>
              <w:t>Končno) poročilo o oddaji JN (105. čl. ZJN-3)</w:t>
            </w:r>
          </w:p>
        </w:tc>
        <w:tc>
          <w:tcPr>
            <w:tcW w:w="4645" w:type="dxa"/>
            <w:gridSpan w:val="2"/>
            <w:tcBorders>
              <w:top w:val="nil"/>
              <w:left w:val="nil"/>
              <w:bottom w:val="nil"/>
              <w:right w:val="single" w:sz="12" w:space="0" w:color="auto"/>
            </w:tcBorders>
            <w:hideMark/>
          </w:tcPr>
          <w:p w14:paraId="6938B342"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D453535" w14:textId="603AD4A6" w:rsidR="00E413BA" w:rsidRPr="002C5414" w:rsidRDefault="002F1EAF"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A81A5A" w14:textId="77777777" w:rsidTr="007E6D93">
        <w:trPr>
          <w:trHeight w:val="179"/>
        </w:trPr>
        <w:tc>
          <w:tcPr>
            <w:tcW w:w="568" w:type="dxa"/>
            <w:tcBorders>
              <w:top w:val="nil"/>
              <w:left w:val="single" w:sz="12" w:space="0" w:color="auto"/>
              <w:bottom w:val="nil"/>
              <w:right w:val="nil"/>
            </w:tcBorders>
          </w:tcPr>
          <w:p w14:paraId="334C6804" w14:textId="692F8555" w:rsidR="0047048A" w:rsidRPr="002C5414" w:rsidRDefault="00382511" w:rsidP="007E6D93">
            <w:pPr>
              <w:rPr>
                <w:rFonts w:ascii="Arial" w:hAnsi="Arial" w:cs="Arial"/>
              </w:rPr>
            </w:pPr>
            <w:r>
              <w:rPr>
                <w:rFonts w:ascii="Arial" w:hAnsi="Arial" w:cs="Arial"/>
              </w:rPr>
              <w:t>C</w:t>
            </w:r>
          </w:p>
        </w:tc>
        <w:tc>
          <w:tcPr>
            <w:tcW w:w="4710" w:type="dxa"/>
            <w:tcBorders>
              <w:top w:val="nil"/>
              <w:left w:val="nil"/>
              <w:bottom w:val="nil"/>
              <w:right w:val="nil"/>
            </w:tcBorders>
          </w:tcPr>
          <w:p w14:paraId="153F3826"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559C3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BF1BF3" w14:textId="77777777" w:rsidTr="007E6D93">
        <w:trPr>
          <w:trHeight w:val="179"/>
        </w:trPr>
        <w:tc>
          <w:tcPr>
            <w:tcW w:w="568" w:type="dxa"/>
            <w:tcBorders>
              <w:top w:val="nil"/>
              <w:left w:val="single" w:sz="12" w:space="0" w:color="auto"/>
              <w:bottom w:val="nil"/>
              <w:right w:val="nil"/>
            </w:tcBorders>
            <w:hideMark/>
          </w:tcPr>
          <w:p w14:paraId="7F07D38C" w14:textId="5F1B0EC1" w:rsidR="0047048A" w:rsidRPr="002C5414" w:rsidRDefault="00382511"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6A4B8E6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6FA3F37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7022B7" w:rsidRPr="00FE6B7C" w14:paraId="2D7D7F4D" w14:textId="77777777" w:rsidTr="00633A97">
        <w:trPr>
          <w:trHeight w:val="49"/>
        </w:trPr>
        <w:tc>
          <w:tcPr>
            <w:tcW w:w="568" w:type="dxa"/>
            <w:tcBorders>
              <w:top w:val="nil"/>
              <w:left w:val="single" w:sz="12" w:space="0" w:color="auto"/>
              <w:bottom w:val="single" w:sz="12" w:space="0" w:color="auto"/>
              <w:right w:val="nil"/>
            </w:tcBorders>
          </w:tcPr>
          <w:p w14:paraId="61A03AAD" w14:textId="2C11EC23" w:rsidR="007022B7" w:rsidRPr="002C5414" w:rsidRDefault="007022B7" w:rsidP="007E6D93">
            <w:pPr>
              <w:rPr>
                <w:rFonts w:ascii="Arial" w:hAnsi="Arial" w:cs="Arial"/>
              </w:rPr>
            </w:pPr>
          </w:p>
        </w:tc>
        <w:tc>
          <w:tcPr>
            <w:tcW w:w="4710" w:type="dxa"/>
            <w:tcBorders>
              <w:top w:val="nil"/>
              <w:left w:val="nil"/>
              <w:bottom w:val="single" w:sz="12" w:space="0" w:color="auto"/>
              <w:right w:val="nil"/>
            </w:tcBorders>
          </w:tcPr>
          <w:p w14:paraId="5AF7F35C" w14:textId="09B2BBD7" w:rsidR="007022B7" w:rsidRPr="002C5414" w:rsidRDefault="007022B7"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32A2E023" w14:textId="77777777" w:rsidR="007022B7" w:rsidRPr="002C5414" w:rsidRDefault="007022B7" w:rsidP="007E6D93">
            <w:pPr>
              <w:rPr>
                <w:rFonts w:ascii="Arial" w:hAnsi="Arial" w:cs="Arial"/>
                <w:b/>
                <w:caps/>
              </w:rPr>
            </w:pPr>
          </w:p>
        </w:tc>
      </w:tr>
    </w:tbl>
    <w:p w14:paraId="4289659E" w14:textId="77777777" w:rsidR="0047048A" w:rsidRPr="002C5414" w:rsidRDefault="0047048A" w:rsidP="0047048A">
      <w:pPr>
        <w:rPr>
          <w:rFonts w:ascii="Arial" w:hAnsi="Arial" w:cs="Arial"/>
        </w:rPr>
        <w:sectPr w:rsidR="0047048A" w:rsidRPr="002C5414" w:rsidSect="007E6D93">
          <w:headerReference w:type="first" r:id="rId15"/>
          <w:footerReference w:type="first" r:id="rId16"/>
          <w:pgSz w:w="11900" w:h="16840" w:code="9"/>
          <w:pgMar w:top="1134" w:right="1134" w:bottom="1134" w:left="1418" w:header="964" w:footer="794" w:gutter="0"/>
          <w:cols w:space="708"/>
          <w:titlePg/>
        </w:sectPr>
      </w:pPr>
    </w:p>
    <w:p w14:paraId="2C0C4487"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C9093D6"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16FE7FBD" w14:textId="77777777" w:rsidTr="007E6D93">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12BCC096"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C5414" w:rsidRDefault="0047048A" w:rsidP="007E6D93">
            <w:pPr>
              <w:rPr>
                <w:rFonts w:ascii="Arial" w:hAnsi="Arial" w:cs="Arial"/>
                <w:b/>
              </w:rPr>
            </w:pPr>
            <w:r w:rsidRPr="002C5414">
              <w:rPr>
                <w:rFonts w:ascii="Arial" w:hAnsi="Arial" w:cs="Arial"/>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9BC6224" w14:textId="77777777" w:rsidTr="007E6D93">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4DBCACC7" w14:textId="77777777" w:rsidTr="007E6D93">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C5414" w:rsidRDefault="0047048A" w:rsidP="007E6D93">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C5414" w:rsidRDefault="0047048A" w:rsidP="007E6D93">
            <w:pPr>
              <w:rPr>
                <w:rFonts w:ascii="Arial" w:hAnsi="Arial" w:cs="Arial"/>
              </w:rPr>
            </w:pPr>
          </w:p>
        </w:tc>
      </w:tr>
      <w:tr w:rsidR="0047048A" w:rsidRPr="00FE6B7C" w14:paraId="6B43CD70" w14:textId="77777777" w:rsidTr="007E6D93">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C5414" w:rsidRDefault="0047048A" w:rsidP="007E6D93">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4BAB283A" w:rsidR="0047048A" w:rsidRPr="002C5414" w:rsidRDefault="0047048A" w:rsidP="007E6D93">
            <w:pPr>
              <w:rPr>
                <w:rFonts w:ascii="Arial" w:hAnsi="Arial" w:cs="Arial"/>
              </w:rPr>
            </w:pPr>
            <w:r w:rsidRPr="002C5414">
              <w:rPr>
                <w:rFonts w:ascii="Arial" w:hAnsi="Arial" w:cs="Arial"/>
              </w:rPr>
              <w:t xml:space="preserve">Ocenjena vrednost </w:t>
            </w:r>
            <w:r w:rsidR="003562E4">
              <w:rPr>
                <w:rFonts w:ascii="Arial" w:hAnsi="Arial" w:cs="Arial"/>
              </w:rPr>
              <w:t xml:space="preserve">javnega </w:t>
            </w:r>
            <w:r w:rsidRPr="002C5414">
              <w:rPr>
                <w:rFonts w:ascii="Arial" w:hAnsi="Arial" w:cs="Arial"/>
              </w:rPr>
              <w:t>naročila je v okviru odobrenih/zagotovljenih sredstev operacije/projekta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3E784749"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C5414" w:rsidRDefault="0047048A" w:rsidP="007E6D93">
            <w:pPr>
              <w:rPr>
                <w:rFonts w:ascii="Arial" w:hAnsi="Arial" w:cs="Arial"/>
                <w:b/>
              </w:rPr>
            </w:pPr>
            <w:r w:rsidRPr="002C5414">
              <w:rPr>
                <w:rFonts w:ascii="Arial" w:hAnsi="Arial" w:cs="Arial"/>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C5414" w:rsidRDefault="0047048A" w:rsidP="007E6D93">
            <w:pPr>
              <w:rPr>
                <w:rFonts w:ascii="Arial" w:hAnsi="Arial" w:cs="Arial"/>
                <w:b/>
              </w:rPr>
            </w:pPr>
            <w:r w:rsidRPr="002C5414">
              <w:rPr>
                <w:rFonts w:ascii="Arial" w:hAnsi="Arial" w:cs="Arial"/>
                <w:b/>
                <w:bCs/>
              </w:rPr>
              <w:t>SKLADNOST Z ZAKONODAJO (ZJN-3)</w:t>
            </w:r>
          </w:p>
        </w:tc>
      </w:tr>
      <w:tr w:rsidR="0047048A" w:rsidRPr="00FE6B7C" w14:paraId="1BF465BA" w14:textId="77777777" w:rsidTr="007E6D93">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C5414" w:rsidRDefault="0047048A" w:rsidP="007E6D93">
            <w:pPr>
              <w:rPr>
                <w:rFonts w:ascii="Arial" w:hAnsi="Arial" w:cs="Arial"/>
              </w:rPr>
            </w:pPr>
            <w:r w:rsidRPr="002C5414">
              <w:rPr>
                <w:rFonts w:ascii="Arial" w:hAnsi="Arial" w:cs="Arial"/>
              </w:rPr>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C5414" w:rsidRDefault="0047048A" w:rsidP="007E6D93">
            <w:pPr>
              <w:rPr>
                <w:rFonts w:ascii="Arial" w:hAnsi="Arial" w:cs="Arial"/>
              </w:rPr>
            </w:pPr>
            <w:r w:rsidRPr="002C5414">
              <w:rPr>
                <w:rFonts w:ascii="Arial" w:hAnsi="Arial" w:cs="Arial"/>
                <w:b/>
                <w:bCs/>
              </w:rPr>
              <w:t>PREDHODNO INFORMATIVNO OBVESTILO (izpolniš le v primeru, če je bilo predhodno informativno obvestilo objavljeno)</w:t>
            </w:r>
          </w:p>
        </w:tc>
      </w:tr>
      <w:tr w:rsidR="0047048A" w:rsidRPr="00FE6B7C" w14:paraId="323E4EE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čl. ZJN-3) in če mejna vrednost naročila presega prag za objavo v Ur. l. EU - TED</w:t>
            </w:r>
            <w:r w:rsidRPr="002C5414">
              <w:rPr>
                <w:rStyle w:val="Sprotnaopomba-sklic"/>
                <w:rFonts w:ascii="Arial" w:hAnsi="Arial" w:cs="Arial"/>
              </w:rPr>
              <w:footnoteReference w:id="6"/>
            </w:r>
            <w:r w:rsidRPr="002C5414">
              <w:rPr>
                <w:rFonts w:ascii="Arial" w:hAnsi="Arial" w:cs="Arial"/>
              </w:rPr>
              <w:t xml:space="preserve"> (22. čl. ZJN-3), je obvestilo o JN objavljeno tudi v Ur. l. EU z upoštevanjem zaporednosti objav (53. čl. ZJN-3)</w:t>
            </w:r>
          </w:p>
          <w:p w14:paraId="71AC576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F9190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C5414" w:rsidRDefault="0047048A" w:rsidP="007E6D93">
            <w:pPr>
              <w:rPr>
                <w:rFonts w:ascii="Arial" w:hAnsi="Arial" w:cs="Arial"/>
              </w:rPr>
            </w:pPr>
            <w:r w:rsidRPr="002C5414">
              <w:rPr>
                <w:rFonts w:ascii="Arial" w:hAnsi="Arial" w:cs="Arial"/>
              </w:rPr>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C5414" w:rsidRDefault="0047048A" w:rsidP="007E6D93">
            <w:pPr>
              <w:jc w:val="center"/>
              <w:rPr>
                <w:rFonts w:ascii="Arial" w:hAnsi="Arial" w:cs="Arial"/>
                <w:b/>
                <w:i/>
                <w:color w:val="A6A6A6"/>
              </w:rPr>
            </w:pPr>
          </w:p>
        </w:tc>
      </w:tr>
      <w:tr w:rsidR="0047048A" w:rsidRPr="00FE6B7C" w14:paraId="0F58768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C5414" w:rsidRDefault="0047048A" w:rsidP="007E6D93">
            <w:pPr>
              <w:jc w:val="center"/>
              <w:rPr>
                <w:rFonts w:ascii="Arial" w:hAnsi="Arial" w:cs="Arial"/>
              </w:rPr>
            </w:pPr>
          </w:p>
        </w:tc>
      </w:tr>
      <w:tr w:rsidR="0047048A" w:rsidRPr="00FE6B7C" w14:paraId="52E51EC9" w14:textId="77777777" w:rsidTr="007E6D93">
        <w:tc>
          <w:tcPr>
            <w:tcW w:w="516" w:type="dxa"/>
            <w:vMerge w:val="restart"/>
            <w:tcBorders>
              <w:top w:val="single" w:sz="4" w:space="0" w:color="auto"/>
              <w:left w:val="single" w:sz="4" w:space="0" w:color="auto"/>
              <w:right w:val="single" w:sz="4" w:space="0" w:color="auto"/>
            </w:tcBorders>
            <w:hideMark/>
          </w:tcPr>
          <w:p w14:paraId="4FC82C20" w14:textId="77777777" w:rsidR="0047048A" w:rsidRPr="002C5414" w:rsidRDefault="0047048A" w:rsidP="007E6D93">
            <w:pPr>
              <w:rPr>
                <w:rFonts w:ascii="Arial" w:hAnsi="Arial" w:cs="Arial"/>
              </w:rPr>
            </w:pPr>
            <w:r w:rsidRPr="002C5414">
              <w:rPr>
                <w:rFonts w:ascii="Arial" w:hAnsi="Arial" w:cs="Arial"/>
              </w:rPr>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3015D5E1" w14:textId="77777777" w:rsidTr="007E6D93">
        <w:tc>
          <w:tcPr>
            <w:tcW w:w="516" w:type="dxa"/>
            <w:vMerge/>
            <w:tcBorders>
              <w:left w:val="single" w:sz="4" w:space="0" w:color="auto"/>
              <w:right w:val="single" w:sz="4" w:space="0" w:color="auto"/>
            </w:tcBorders>
            <w:vAlign w:val="center"/>
            <w:hideMark/>
          </w:tcPr>
          <w:p w14:paraId="3ADAE4EE"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6343EC76" w:rsidR="0047048A" w:rsidRPr="002C5414" w:rsidRDefault="0047048A" w:rsidP="007E6D93">
            <w:pPr>
              <w:rPr>
                <w:rFonts w:ascii="Arial" w:hAnsi="Arial" w:cs="Arial"/>
              </w:rPr>
            </w:pPr>
            <w:r w:rsidRPr="002C5414">
              <w:rPr>
                <w:rFonts w:ascii="Arial" w:hAnsi="Arial" w:cs="Arial"/>
              </w:rPr>
              <w:t>Prikazan je izračun ocenjene vrednosti JN</w:t>
            </w:r>
            <w:r w:rsidR="003562E4" w:rsidRPr="002C5414">
              <w:rPr>
                <w:rFonts w:ascii="Arial" w:hAnsi="Arial" w:cs="Arial"/>
              </w:rPr>
              <w:t xml:space="preserve"> z vsemi količinskimi in cenovnimi parametri</w:t>
            </w:r>
            <w:r w:rsidRPr="002C5414">
              <w:rPr>
                <w:rFonts w:ascii="Arial" w:hAnsi="Arial" w:cs="Arial"/>
              </w:rPr>
              <w:t xml:space="preserve"> (24. čl. ZJN-3)     </w:t>
            </w:r>
          </w:p>
          <w:p w14:paraId="18A174C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C5414" w:rsidRDefault="0047048A" w:rsidP="007E6D93">
            <w:pPr>
              <w:rPr>
                <w:rFonts w:ascii="Arial" w:hAnsi="Arial" w:cs="Arial"/>
              </w:rPr>
            </w:pPr>
          </w:p>
        </w:tc>
      </w:tr>
      <w:tr w:rsidR="0047048A" w:rsidRPr="00FE6B7C" w14:paraId="41867A72" w14:textId="77777777" w:rsidTr="007E6D93">
        <w:tc>
          <w:tcPr>
            <w:tcW w:w="516" w:type="dxa"/>
            <w:vMerge/>
            <w:tcBorders>
              <w:left w:val="single" w:sz="4" w:space="0" w:color="auto"/>
              <w:bottom w:val="single" w:sz="4" w:space="0" w:color="auto"/>
              <w:right w:val="single" w:sz="4" w:space="0" w:color="auto"/>
            </w:tcBorders>
            <w:vAlign w:val="center"/>
          </w:tcPr>
          <w:p w14:paraId="50BAF8A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FE1BEF7" w14:textId="131F8F16"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w:t>
            </w:r>
            <w:r w:rsidR="00924884">
              <w:rPr>
                <w:rFonts w:ascii="Arial" w:hAnsi="Arial" w:cs="Arial"/>
              </w:rPr>
              <w:t>2</w:t>
            </w:r>
            <w:r w:rsidR="00AE20B2">
              <w:rPr>
                <w:rFonts w:ascii="Arial" w:hAnsi="Arial" w:cs="Arial"/>
              </w:rPr>
              <w:t>4</w:t>
            </w:r>
            <w:r w:rsidRPr="002C5414">
              <w:rPr>
                <w:rFonts w:ascii="Arial" w:hAnsi="Arial" w:cs="Arial"/>
              </w:rPr>
              <w:t>. čl. ZJN-3)</w:t>
            </w:r>
          </w:p>
          <w:p w14:paraId="0267C83A"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C5414" w:rsidRDefault="0047048A" w:rsidP="007E6D93">
            <w:pPr>
              <w:rPr>
                <w:rFonts w:ascii="Arial" w:hAnsi="Arial" w:cs="Arial"/>
              </w:rPr>
            </w:pPr>
          </w:p>
        </w:tc>
      </w:tr>
      <w:tr w:rsidR="0047048A" w:rsidRPr="00FE6B7C" w14:paraId="5BA71760" w14:textId="77777777" w:rsidTr="007E6D93">
        <w:tc>
          <w:tcPr>
            <w:tcW w:w="516" w:type="dxa"/>
            <w:vMerge w:val="restart"/>
            <w:tcBorders>
              <w:top w:val="single" w:sz="4" w:space="0" w:color="auto"/>
              <w:left w:val="single" w:sz="4" w:space="0" w:color="auto"/>
              <w:right w:val="single" w:sz="4" w:space="0" w:color="auto"/>
            </w:tcBorders>
            <w:hideMark/>
          </w:tcPr>
          <w:p w14:paraId="5F143D81" w14:textId="77777777" w:rsidR="0047048A" w:rsidRPr="002C5414" w:rsidRDefault="0047048A" w:rsidP="007E6D93">
            <w:pPr>
              <w:rPr>
                <w:rFonts w:ascii="Arial" w:hAnsi="Arial" w:cs="Arial"/>
              </w:rPr>
            </w:pPr>
            <w:r w:rsidRPr="002C5414">
              <w:rPr>
                <w:rFonts w:ascii="Arial" w:hAnsi="Arial" w:cs="Arial"/>
              </w:rPr>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6BFAF65" w14:textId="77777777" w:rsidTr="007022B7">
        <w:trPr>
          <w:trHeight w:val="529"/>
        </w:trPr>
        <w:tc>
          <w:tcPr>
            <w:tcW w:w="516" w:type="dxa"/>
            <w:vMerge/>
            <w:tcBorders>
              <w:left w:val="single" w:sz="4" w:space="0" w:color="auto"/>
              <w:right w:val="single" w:sz="4" w:space="0" w:color="auto"/>
            </w:tcBorders>
            <w:vAlign w:val="center"/>
            <w:hideMark/>
          </w:tcPr>
          <w:p w14:paraId="34389FB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1289AFE0" w14:textId="760AA975" w:rsidR="0047048A" w:rsidRPr="00323DBE" w:rsidRDefault="0047048A" w:rsidP="00323DBE">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neposredni in posredi proračunski uporabniki upoštevajo še pravila o javnih financah</w:t>
            </w:r>
            <w:r w:rsidR="007022B7">
              <w:rPr>
                <w:rFonts w:ascii="Arial" w:hAnsi="Arial" w:cs="Arial"/>
                <w:i/>
              </w:rPr>
              <w:t xml:space="preserve"> </w:t>
            </w:r>
            <w:r w:rsidRPr="002C5414">
              <w:rPr>
                <w:rFonts w:ascii="Arial" w:hAnsi="Arial" w:cs="Arial"/>
                <w:i/>
              </w:rPr>
              <w:t>– ZJF in</w:t>
            </w:r>
            <w:r w:rsidR="002D4E9B" w:rsidRPr="002C5414">
              <w:rPr>
                <w:rFonts w:ascii="Arial" w:hAnsi="Arial" w:cs="Arial"/>
                <w:i/>
              </w:rPr>
              <w:t xml:space="preserve"> vsakokratni veljavni ZIPRS za neposredne uporabnike – zagotovljen vir financiranja</w:t>
            </w:r>
          </w:p>
          <w:p w14:paraId="472CD0A8"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odložnim pogojem pridobitve (določenega dela) </w:t>
            </w:r>
            <w:r w:rsidRPr="002C5414">
              <w:rPr>
                <w:rFonts w:ascii="Arial" w:hAnsi="Arial" w:cs="Arial"/>
                <w:i/>
                <w:sz w:val="20"/>
                <w:szCs w:val="20"/>
              </w:rPr>
              <w:lastRenderedPageBreak/>
              <w:t>sredstev sofinanciranja, izvajanje pravnih poslov z odložnim pogojem pa je urejeno v OZ</w:t>
            </w:r>
            <w:r w:rsidRPr="002C5414">
              <w:rPr>
                <w:rStyle w:val="Sprotnaopomba-sklic"/>
                <w:rFonts w:ascii="Arial" w:hAnsi="Arial" w:cs="Arial"/>
                <w:i/>
                <w:sz w:val="20"/>
                <w:szCs w:val="20"/>
              </w:rPr>
              <w:footnoteReference w:id="7"/>
            </w:r>
            <w:r w:rsidRPr="002C5414">
              <w:rPr>
                <w:rFonts w:ascii="Arial" w:hAnsi="Arial" w:cs="Arial"/>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C5414" w:rsidRDefault="0047048A" w:rsidP="007E6D93">
            <w:pPr>
              <w:jc w:val="center"/>
              <w:rPr>
                <w:rFonts w:ascii="Arial" w:hAnsi="Arial" w:cs="Arial"/>
              </w:rPr>
            </w:pPr>
          </w:p>
        </w:tc>
      </w:tr>
      <w:tr w:rsidR="0047048A" w:rsidRPr="00FE6B7C" w14:paraId="555247EF" w14:textId="77777777" w:rsidTr="007E6D93">
        <w:tc>
          <w:tcPr>
            <w:tcW w:w="516" w:type="dxa"/>
            <w:vMerge/>
            <w:tcBorders>
              <w:left w:val="single" w:sz="4" w:space="0" w:color="auto"/>
              <w:right w:val="single" w:sz="4" w:space="0" w:color="auto"/>
            </w:tcBorders>
            <w:vAlign w:val="center"/>
            <w:hideMark/>
          </w:tcPr>
          <w:p w14:paraId="22B87A41"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12DF5DCC" w14:textId="77777777" w:rsidTr="007E6D93">
        <w:trPr>
          <w:trHeight w:val="428"/>
        </w:trPr>
        <w:tc>
          <w:tcPr>
            <w:tcW w:w="516" w:type="dxa"/>
            <w:vMerge/>
            <w:tcBorders>
              <w:left w:val="single" w:sz="4" w:space="0" w:color="auto"/>
              <w:right w:val="single" w:sz="4" w:space="0" w:color="auto"/>
            </w:tcBorders>
            <w:vAlign w:val="center"/>
          </w:tcPr>
          <w:p w14:paraId="509E7C7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FB156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8765325"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5277F036" w14:textId="77777777" w:rsidTr="007E6D93">
        <w:tc>
          <w:tcPr>
            <w:tcW w:w="516" w:type="dxa"/>
            <w:vMerge/>
            <w:tcBorders>
              <w:left w:val="single" w:sz="4" w:space="0" w:color="auto"/>
              <w:bottom w:val="single" w:sz="4" w:space="0" w:color="auto"/>
              <w:right w:val="single" w:sz="4" w:space="0" w:color="auto"/>
            </w:tcBorders>
            <w:vAlign w:val="center"/>
          </w:tcPr>
          <w:p w14:paraId="1E1E128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71407E" w:rsidRPr="002C5414">
              <w:rPr>
                <w:rStyle w:val="Sprotnaopomba-sklic"/>
                <w:rFonts w:ascii="Arial" w:hAnsi="Arial" w:cs="Arial"/>
              </w:rPr>
              <w:footnoteReference w:id="8"/>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974F48"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5845A53"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C5414" w:rsidRDefault="0047048A" w:rsidP="007E6D93">
            <w:pPr>
              <w:rPr>
                <w:rFonts w:ascii="Arial" w:hAnsi="Arial" w:cs="Arial"/>
              </w:rPr>
            </w:pPr>
            <w:r w:rsidRPr="002C5414">
              <w:rPr>
                <w:rFonts w:ascii="Arial" w:hAnsi="Arial" w:cs="Arial"/>
              </w:rPr>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2511BD8" w14:textId="77777777" w:rsidTr="007E6D93">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right w:val="single" w:sz="4" w:space="0" w:color="auto"/>
            </w:tcBorders>
            <w:vAlign w:val="center"/>
          </w:tcPr>
          <w:p w14:paraId="59638541" w14:textId="77777777" w:rsidR="0047048A" w:rsidRPr="00265973" w:rsidRDefault="0047048A" w:rsidP="007E6D93">
            <w:pPr>
              <w:autoSpaceDE w:val="0"/>
              <w:autoSpaceDN w:val="0"/>
              <w:adjustRightInd w:val="0"/>
              <w:rPr>
                <w:rFonts w:ascii="Arial" w:eastAsia="Calibri" w:hAnsi="Arial" w:cs="Arial"/>
                <w:i/>
              </w:rPr>
            </w:pPr>
            <w:r w:rsidRPr="00265973">
              <w:rPr>
                <w:rFonts w:ascii="Arial" w:eastAsia="Calibri" w:hAnsi="Arial" w:cs="Arial"/>
                <w:i/>
              </w:rPr>
              <w:t>Dokumentacija v zvezi z oddajo JN in tehnične specifikacije so pripravljene v skladu z zakonskimi določili</w:t>
            </w:r>
            <w:r w:rsidRPr="00265973" w:rsidDel="00910349">
              <w:rPr>
                <w:rFonts w:ascii="Arial" w:eastAsia="Calibri" w:hAnsi="Arial" w:cs="Arial"/>
                <w:i/>
              </w:rPr>
              <w:t xml:space="preserve"> </w:t>
            </w:r>
            <w:r w:rsidRPr="00265973">
              <w:rPr>
                <w:rFonts w:ascii="Arial" w:eastAsia="Calibri" w:hAnsi="Arial" w:cs="Arial"/>
                <w:i/>
              </w:rPr>
              <w:t>(67.–71. čl. ZJN-3), zahteve so nediskriminatorne in vsem gosp. sub. zagotavljajo enak dostop do postopka JN in neupravičeno ne ovirajo odpiranja JN konkurenci (4. odst. 68. čl. ZJN-3)</w:t>
            </w:r>
          </w:p>
          <w:p w14:paraId="59FBE60E" w14:textId="77777777" w:rsidR="0047048A" w:rsidRPr="00265973" w:rsidRDefault="0047048A" w:rsidP="007E6D93">
            <w:pPr>
              <w:rPr>
                <w:rFonts w:ascii="Arial" w:eastAsia="Calibri" w:hAnsi="Arial" w:cs="Arial"/>
                <w:i/>
              </w:rPr>
            </w:pPr>
            <w:r w:rsidRPr="00265973">
              <w:rPr>
                <w:rFonts w:ascii="Arial" w:eastAsia="Calibri" w:hAnsi="Arial" w:cs="Arial"/>
                <w:i/>
              </w:rPr>
              <w:t>(</w:t>
            </w:r>
            <w:r w:rsidRPr="004E46DC">
              <w:rPr>
                <w:rFonts w:ascii="Arial" w:eastAsia="Calibri" w:hAnsi="Arial" w:cs="Arial"/>
                <w:i/>
                <w:u w:val="single"/>
              </w:rPr>
              <w:t>opozorilo</w:t>
            </w:r>
            <w:r w:rsidRPr="00265973">
              <w:rPr>
                <w:rFonts w:ascii="Arial" w:eastAsia="Calibri" w:hAnsi="Arial" w:cs="Arial"/>
                <w:i/>
              </w:rPr>
              <w:t xml:space="preserve">: </w:t>
            </w:r>
          </w:p>
          <w:p w14:paraId="7BA39CA8" w14:textId="77777777" w:rsidR="004D3B03" w:rsidRPr="00265973" w:rsidRDefault="0047048A" w:rsidP="006415DA">
            <w:pPr>
              <w:pStyle w:val="Odstavekseznama"/>
              <w:numPr>
                <w:ilvl w:val="0"/>
                <w:numId w:val="17"/>
              </w:numPr>
              <w:autoSpaceDE w:val="0"/>
              <w:autoSpaceDN w:val="0"/>
              <w:adjustRightInd w:val="0"/>
              <w:spacing w:line="240" w:lineRule="auto"/>
              <w:ind w:left="155" w:hanging="155"/>
              <w:jc w:val="both"/>
              <w:rPr>
                <w:rFonts w:ascii="Arial" w:hAnsi="Arial" w:cs="Arial"/>
                <w:i/>
                <w:sz w:val="20"/>
                <w:szCs w:val="20"/>
                <w:lang w:eastAsia="sl-SI"/>
              </w:rPr>
            </w:pPr>
            <w:r w:rsidRPr="00265973">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2FB57FF4" w14:textId="1450F244" w:rsidR="0047048A" w:rsidRPr="00265973" w:rsidRDefault="004D3B03" w:rsidP="00341B5D">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60FA7773"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dokumentacija v zvezi z oddajo JN mora vsebovati osnutek pogodbe o izvedbi JN – 67. čl. ZJN-3</w:t>
            </w:r>
          </w:p>
          <w:p w14:paraId="03C55F62"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sklicevanje na blagovne znamke, patente ipd. ni dopustno, razen izjemoma s pojasnilom, vedno pa z dodatnim besedilom »ali enakovredni«– 6. odst. 68. čl. ZJN-3</w:t>
            </w:r>
          </w:p>
          <w:p w14:paraId="006D0FAE"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variantne ponudbe so dovoljene zgolj, če so predvidene/zahtevane v dokumentaciji v zvezi z oddajo JN – 72. čl. ZJN-3)</w:t>
            </w:r>
          </w:p>
          <w:p w14:paraId="45E8D598" w14:textId="548E3B3C" w:rsidR="004D3B03" w:rsidRPr="00265973" w:rsidRDefault="004D3B03" w:rsidP="004D3B03">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w:t>
            </w:r>
            <w:r w:rsidR="000635DF" w:rsidRPr="00265973">
              <w:rPr>
                <w:rFonts w:ascii="Arial" w:hAnsi="Arial" w:cs="Arial"/>
                <w:i/>
                <w:sz w:val="20"/>
                <w:szCs w:val="20"/>
                <w:lang w:eastAsia="sl-SI"/>
              </w:rPr>
              <w:t>o</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C5414" w:rsidRDefault="0047048A" w:rsidP="007E6D93">
            <w:pPr>
              <w:jc w:val="center"/>
              <w:rPr>
                <w:rFonts w:ascii="Arial" w:hAnsi="Arial" w:cs="Arial"/>
                <w:b/>
                <w:bCs/>
              </w:rPr>
            </w:pPr>
          </w:p>
          <w:p w14:paraId="64606D61" w14:textId="77777777" w:rsidR="0047048A" w:rsidRPr="002C5414" w:rsidRDefault="0047048A" w:rsidP="007E6D93">
            <w:pPr>
              <w:jc w:val="center"/>
              <w:rPr>
                <w:rFonts w:ascii="Arial" w:hAnsi="Arial" w:cs="Arial"/>
                <w:b/>
                <w:bCs/>
              </w:rPr>
            </w:pPr>
          </w:p>
        </w:tc>
      </w:tr>
      <w:tr w:rsidR="0047048A" w:rsidRPr="00FE6B7C" w14:paraId="007AC74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r w:rsidRPr="002C5414">
              <w:rPr>
                <w:rFonts w:ascii="Arial" w:hAnsi="Arial" w:cs="Arial"/>
              </w:rPr>
              <w:lastRenderedPageBreak/>
              <w:t xml:space="preserve">nediskriminatorna obravnava, večja dostopnost JN, omejitev št. sklopov na ponudnika, združevanje sklopov, oddaja izločenih sklopov … (73. čl. ZJN-3) </w:t>
            </w:r>
          </w:p>
          <w:p w14:paraId="7363E402" w14:textId="6676B9C9" w:rsidR="00454B3D"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C2DB7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zahtevana obrazložitev</w:t>
            </w:r>
          </w:p>
          <w:p w14:paraId="2E6AD3D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 xml:space="preserve">zgolj če predmet JN izpolnjuje </w:t>
            </w:r>
            <w:r w:rsidRPr="002C5414">
              <w:rPr>
                <w:rFonts w:ascii="Arial" w:hAnsi="Arial" w:cs="Arial"/>
                <w:i/>
                <w:color w:val="A6A6A6"/>
              </w:rPr>
              <w:lastRenderedPageBreak/>
              <w:t>zahteve po ločenih sklopih</w:t>
            </w:r>
          </w:p>
        </w:tc>
      </w:tr>
      <w:tr w:rsidR="0047048A" w:rsidRPr="00FE6B7C" w14:paraId="23CB905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3B918E"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1A0D1F4" w14:textId="77777777" w:rsidTr="007E6D93">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
            </w:r>
            <w:r w:rsidRPr="002C5414">
              <w:rPr>
                <w:rFonts w:ascii="Arial" w:hAnsi="Arial" w:cs="Arial"/>
              </w:rPr>
              <w:t xml:space="preserve"> ter usmeritve MF):</w:t>
            </w:r>
          </w:p>
          <w:p w14:paraId="3D4EAB34"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E0ACEE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FAFFB5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C5414" w:rsidRDefault="0047048A" w:rsidP="007E6D93">
            <w:pPr>
              <w:jc w:val="center"/>
              <w:rPr>
                <w:rFonts w:ascii="Arial" w:hAnsi="Arial" w:cs="Arial"/>
              </w:rPr>
            </w:pPr>
          </w:p>
          <w:p w14:paraId="07D8D478" w14:textId="77777777" w:rsidR="0047048A" w:rsidRPr="002C5414" w:rsidRDefault="0047048A" w:rsidP="007E6D93">
            <w:pPr>
              <w:rPr>
                <w:rFonts w:ascii="Arial" w:hAnsi="Arial" w:cs="Arial"/>
              </w:rPr>
            </w:pPr>
          </w:p>
          <w:p w14:paraId="1E540EAF" w14:textId="77777777" w:rsidR="003375C4" w:rsidRPr="002C5414" w:rsidRDefault="003375C4" w:rsidP="007E6D93">
            <w:pPr>
              <w:jc w:val="center"/>
              <w:rPr>
                <w:rFonts w:ascii="Arial" w:hAnsi="Arial" w:cs="Arial"/>
              </w:rPr>
            </w:pPr>
          </w:p>
          <w:p w14:paraId="53D89670" w14:textId="69039E8A"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AE613A9" w14:textId="778D1A13" w:rsidR="00AD1F8F" w:rsidRDefault="00AD1F8F" w:rsidP="007E6D93">
            <w:pPr>
              <w:rPr>
                <w:rFonts w:ascii="Arial" w:hAnsi="Arial" w:cs="Arial"/>
              </w:rPr>
            </w:pPr>
          </w:p>
          <w:p w14:paraId="7B2E4961" w14:textId="39C1FF75" w:rsidR="00AD1F8F" w:rsidRDefault="00AD1F8F" w:rsidP="007E6D93">
            <w:pPr>
              <w:rPr>
                <w:rFonts w:ascii="Arial" w:hAnsi="Arial" w:cs="Arial"/>
              </w:rPr>
            </w:pPr>
          </w:p>
          <w:p w14:paraId="6271F0A9" w14:textId="77777777" w:rsidR="00AD1F8F" w:rsidRPr="002C5414" w:rsidRDefault="00AD1F8F" w:rsidP="007E6D93">
            <w:pPr>
              <w:rPr>
                <w:rFonts w:ascii="Arial" w:hAnsi="Arial" w:cs="Arial"/>
              </w:rPr>
            </w:pPr>
          </w:p>
          <w:p w14:paraId="371024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5AC59B" w14:textId="77777777" w:rsidR="0047048A" w:rsidRPr="002C5414" w:rsidRDefault="0047048A" w:rsidP="007E6D93">
            <w:pPr>
              <w:jc w:val="center"/>
              <w:rPr>
                <w:rFonts w:ascii="Arial" w:hAnsi="Arial" w:cs="Arial"/>
              </w:rPr>
            </w:pPr>
          </w:p>
          <w:p w14:paraId="125B81DC" w14:textId="77777777" w:rsidR="0047048A" w:rsidRPr="002C5414" w:rsidRDefault="0047048A" w:rsidP="007E6D93">
            <w:pPr>
              <w:rPr>
                <w:rFonts w:ascii="Arial" w:hAnsi="Arial" w:cs="Arial"/>
              </w:rPr>
            </w:pPr>
          </w:p>
          <w:p w14:paraId="5B9191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C5414" w:rsidRDefault="0047048A" w:rsidP="007E6D93">
            <w:pPr>
              <w:jc w:val="center"/>
              <w:rPr>
                <w:rFonts w:ascii="Arial" w:hAnsi="Arial" w:cs="Arial"/>
                <w:b/>
                <w:i/>
                <w:color w:val="A6A6A6"/>
              </w:rPr>
            </w:pPr>
          </w:p>
        </w:tc>
      </w:tr>
      <w:tr w:rsidR="0047048A" w:rsidRPr="00FE6B7C" w14:paraId="270EFCC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Pr>
                <w:rStyle w:val="Sprotnaopomba-sklic"/>
                <w:rFonts w:ascii="Arial" w:hAnsi="Arial" w:cs="Arial"/>
              </w:rPr>
              <w:footnoteReference w:id="10"/>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D4E033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0A8B6F7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p>
          <w:p w14:paraId="2240D25F"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2B013DB7"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v enega od poklicnih ali poslovnih registrov, ki se vodijo v državi članici, v kateri ima gosp. sub. sedež </w:t>
            </w:r>
            <w:r w:rsidRPr="002C5414">
              <w:rPr>
                <w:rFonts w:ascii="Arial" w:hAnsi="Arial" w:cs="Arial"/>
                <w:i/>
                <w:sz w:val="20"/>
                <w:szCs w:val="20"/>
              </w:rPr>
              <w:lastRenderedPageBreak/>
              <w:t>(3.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1"/>
            </w:r>
            <w:r w:rsidRPr="002C5414">
              <w:rPr>
                <w:rFonts w:ascii="Arial" w:hAnsi="Arial" w:cs="Arial"/>
                <w:i/>
                <w:sz w:val="20"/>
                <w:szCs w:val="20"/>
              </w:rPr>
              <w:t>)</w:t>
            </w:r>
          </w:p>
          <w:p w14:paraId="69A95BB0" w14:textId="15B85555"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2BD356B0" w14:textId="212F5059"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določen po 1. 1. 2022)</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5C0812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C5414" w:rsidRDefault="0047048A" w:rsidP="007E6D93">
            <w:pPr>
              <w:jc w:val="center"/>
              <w:rPr>
                <w:rFonts w:ascii="Arial" w:hAnsi="Arial" w:cs="Arial"/>
                <w:i/>
                <w:color w:val="A6A6A6"/>
              </w:rPr>
            </w:pPr>
          </w:p>
        </w:tc>
      </w:tr>
      <w:tr w:rsidR="0047048A" w:rsidRPr="00FE6B7C" w14:paraId="2049A8C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4FAC2E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7F96C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8C6FF79" w14:textId="79618CA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E5DC413" w14:textId="6537DEAF" w:rsidR="00642912" w:rsidRPr="002C5414" w:rsidRDefault="00642912" w:rsidP="00642912">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5436F84" w14:textId="5BAE5D7E"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642912">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1719FB6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5ACDD609" w14:textId="4B458CC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642912">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59905A4"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C5414" w:rsidRDefault="0047048A" w:rsidP="007E6D93">
            <w:pPr>
              <w:rPr>
                <w:rFonts w:ascii="Arial" w:hAnsi="Arial" w:cs="Arial"/>
              </w:rPr>
            </w:pPr>
          </w:p>
        </w:tc>
      </w:tr>
      <w:tr w:rsidR="0047048A" w:rsidRPr="00FE6B7C" w14:paraId="7C4BE2A3" w14:textId="77777777" w:rsidTr="007E6D93">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94B8501"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1AACF876"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8C48953" w14:textId="3D71D2D1" w:rsidR="00642912" w:rsidRPr="002C5414" w:rsidRDefault="00642912" w:rsidP="00642912">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228129A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C5414" w:rsidRDefault="0047048A" w:rsidP="007E6D93">
            <w:pPr>
              <w:jc w:val="center"/>
              <w:rPr>
                <w:rFonts w:ascii="Arial" w:hAnsi="Arial" w:cs="Arial"/>
                <w:i/>
              </w:rPr>
            </w:pPr>
          </w:p>
        </w:tc>
      </w:tr>
      <w:tr w:rsidR="004A184A" w:rsidRPr="00FE6B7C" w14:paraId="4A091502"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C5414" w:rsidRDefault="004A184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Pr="002C5414" w:rsidRDefault="004A184A" w:rsidP="00953375">
            <w:pPr>
              <w:rPr>
                <w:rFonts w:ascii="Arial" w:hAnsi="Arial" w:cs="Arial"/>
              </w:rPr>
            </w:pPr>
            <w:r w:rsidRPr="002C5414">
              <w:rPr>
                <w:rFonts w:ascii="Arial" w:hAnsi="Arial" w:cs="Arial"/>
              </w:rPr>
              <w:t>Rok za oddajo in odpiranje prijav ali ponudb se lahko,  v primeru</w:t>
            </w:r>
            <w:r w:rsidR="00953375" w:rsidRPr="002C5414">
              <w:rPr>
                <w:rFonts w:ascii="Arial" w:hAnsi="Arial" w:cs="Arial"/>
              </w:rPr>
              <w:t xml:space="preserve"> če elektronska komunikacijska</w:t>
            </w:r>
            <w:r w:rsidRPr="002C5414">
              <w:rPr>
                <w:rFonts w:ascii="Arial" w:hAnsi="Arial" w:cs="Arial"/>
              </w:rPr>
              <w:t xml:space="preserve"> sredstva, ki se uporabljajo za sporočanje v skladu s 37. čl. ZJN-3, ne delujejo na način, ki omogoča oddajo prijav ali ponudb, podaljša za najmanj 5 delovnih dni, če so izpolnjeni </w:t>
            </w:r>
            <w:r w:rsidR="00953375" w:rsidRPr="002C5414">
              <w:rPr>
                <w:rFonts w:ascii="Arial" w:hAnsi="Arial" w:cs="Arial"/>
              </w:rPr>
              <w:t xml:space="preserve">vsi naslednji </w:t>
            </w:r>
            <w:r w:rsidRPr="002C5414">
              <w:rPr>
                <w:rFonts w:ascii="Arial" w:hAnsi="Arial" w:cs="Arial"/>
              </w:rPr>
              <w:t>pogoji</w:t>
            </w:r>
            <w:r w:rsidR="00953375" w:rsidRPr="002C5414">
              <w:rPr>
                <w:rFonts w:ascii="Arial" w:hAnsi="Arial" w:cs="Arial"/>
              </w:rPr>
              <w:t xml:space="preserve">  </w:t>
            </w:r>
            <w:r w:rsidR="00634EBA" w:rsidRPr="002C5414">
              <w:rPr>
                <w:rFonts w:ascii="Arial" w:hAnsi="Arial" w:cs="Arial"/>
              </w:rPr>
              <w:t xml:space="preserve">- </w:t>
            </w:r>
            <w:r w:rsidR="00953375" w:rsidRPr="002C5414">
              <w:rPr>
                <w:rFonts w:ascii="Arial" w:hAnsi="Arial" w:cs="Arial"/>
              </w:rPr>
              <w:t>8.</w:t>
            </w:r>
            <w:r w:rsidRPr="002C5414">
              <w:rPr>
                <w:rFonts w:ascii="Arial" w:hAnsi="Arial" w:cs="Arial"/>
              </w:rPr>
              <w:t>odst. 88. čl. ZJN-3</w:t>
            </w:r>
            <w:r w:rsidR="00953375" w:rsidRPr="002C5414">
              <w:rPr>
                <w:rFonts w:ascii="Arial" w:hAnsi="Arial" w:cs="Arial"/>
              </w:rPr>
              <w:t xml:space="preserve"> (novela ZJN-3b):</w:t>
            </w:r>
          </w:p>
          <w:p w14:paraId="199E1D7C" w14:textId="5F7CF722"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elektronsko komunikacijsko sred</w:t>
            </w:r>
            <w:r w:rsidR="00634EBA"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61DDEC0C" w14:textId="77777777"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 xml:space="preserve">kandidat ali ponudnik naročnika o tem nemudoma obvesti, vendar najpozneje 30 minut po roku </w:t>
            </w:r>
            <w:r w:rsidR="00142A28" w:rsidRPr="002C5414">
              <w:rPr>
                <w:rFonts w:ascii="Arial" w:hAnsi="Arial" w:cs="Arial"/>
                <w:sz w:val="20"/>
                <w:szCs w:val="20"/>
              </w:rPr>
              <w:t>za oddajo ponudb ali prijav;</w:t>
            </w:r>
          </w:p>
          <w:p w14:paraId="19B56593"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F066A61"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kandidatu ali ponudniku ni uspelo oddati prijave oziroma ponudbe;</w:t>
            </w:r>
          </w:p>
          <w:p w14:paraId="142BEB00"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C5414" w:rsidRDefault="00F73240"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Pr="002C5414" w:rsidRDefault="006B0E14" w:rsidP="006B0E14">
            <w:pPr>
              <w:jc w:val="center"/>
              <w:rPr>
                <w:rFonts w:ascii="Arial" w:hAnsi="Arial" w:cs="Arial"/>
                <w:b/>
                <w:i/>
                <w:color w:val="A6A6A6" w:themeColor="background1" w:themeShade="A6"/>
              </w:rPr>
            </w:pPr>
          </w:p>
          <w:p w14:paraId="510DD8B1" w14:textId="77777777" w:rsidR="006B0E14" w:rsidRPr="002C5414" w:rsidRDefault="006B0E14" w:rsidP="006B0E14">
            <w:pPr>
              <w:jc w:val="center"/>
              <w:rPr>
                <w:rFonts w:ascii="Arial" w:hAnsi="Arial" w:cs="Arial"/>
                <w:b/>
                <w:i/>
                <w:color w:val="A6A6A6" w:themeColor="background1" w:themeShade="A6"/>
              </w:rPr>
            </w:pPr>
          </w:p>
          <w:p w14:paraId="69993608" w14:textId="77777777" w:rsidR="006B0E14" w:rsidRPr="002C5414" w:rsidRDefault="006B0E14" w:rsidP="006B0E14">
            <w:pPr>
              <w:jc w:val="center"/>
              <w:rPr>
                <w:rFonts w:ascii="Arial" w:hAnsi="Arial" w:cs="Arial"/>
                <w:b/>
                <w:i/>
                <w:color w:val="A6A6A6" w:themeColor="background1" w:themeShade="A6"/>
              </w:rPr>
            </w:pPr>
          </w:p>
          <w:p w14:paraId="3C6C5C73" w14:textId="77777777" w:rsidR="006B0E14" w:rsidRPr="002C5414" w:rsidRDefault="006B0E14" w:rsidP="006B0E14">
            <w:pPr>
              <w:jc w:val="center"/>
              <w:rPr>
                <w:rFonts w:ascii="Arial" w:hAnsi="Arial" w:cs="Arial"/>
                <w:b/>
                <w:i/>
                <w:color w:val="A6A6A6" w:themeColor="background1" w:themeShade="A6"/>
              </w:rPr>
            </w:pPr>
          </w:p>
          <w:p w14:paraId="65D4A887" w14:textId="77777777" w:rsidR="006B0E14" w:rsidRPr="002C5414" w:rsidRDefault="006B0E14" w:rsidP="006B0E14">
            <w:pPr>
              <w:jc w:val="center"/>
              <w:rPr>
                <w:rFonts w:ascii="Arial" w:hAnsi="Arial" w:cs="Arial"/>
                <w:b/>
                <w:i/>
                <w:color w:val="A6A6A6" w:themeColor="background1" w:themeShade="A6"/>
              </w:rPr>
            </w:pPr>
          </w:p>
          <w:p w14:paraId="1E928E5B" w14:textId="77777777" w:rsidR="006B0E14" w:rsidRPr="002C5414" w:rsidRDefault="006B0E14" w:rsidP="006B0E14">
            <w:pPr>
              <w:jc w:val="center"/>
              <w:rPr>
                <w:rFonts w:ascii="Arial" w:hAnsi="Arial" w:cs="Arial"/>
                <w:b/>
                <w:i/>
                <w:color w:val="A6A6A6" w:themeColor="background1" w:themeShade="A6"/>
              </w:rPr>
            </w:pPr>
          </w:p>
          <w:p w14:paraId="3EFDD2E0" w14:textId="77777777" w:rsidR="006B0E14" w:rsidRPr="002C5414" w:rsidRDefault="006B0E14" w:rsidP="006B0E14">
            <w:pPr>
              <w:jc w:val="center"/>
              <w:rPr>
                <w:rFonts w:ascii="Arial" w:hAnsi="Arial" w:cs="Arial"/>
                <w:b/>
                <w:i/>
                <w:color w:val="A6A6A6" w:themeColor="background1" w:themeShade="A6"/>
              </w:rPr>
            </w:pPr>
          </w:p>
          <w:p w14:paraId="53C1223E" w14:textId="77777777" w:rsidR="006B0E14" w:rsidRPr="002C5414" w:rsidRDefault="006B0E14" w:rsidP="006B0E14">
            <w:pPr>
              <w:jc w:val="center"/>
              <w:rPr>
                <w:rFonts w:ascii="Arial" w:hAnsi="Arial" w:cs="Arial"/>
                <w:b/>
                <w:i/>
                <w:color w:val="A6A6A6" w:themeColor="background1" w:themeShade="A6"/>
              </w:rPr>
            </w:pPr>
          </w:p>
          <w:p w14:paraId="6A11DAF0" w14:textId="2D33CAF4" w:rsidR="004A184A" w:rsidRPr="002C5414" w:rsidRDefault="006B0E14" w:rsidP="006B0E14">
            <w:pPr>
              <w:jc w:val="center"/>
              <w:rPr>
                <w:rFonts w:ascii="Arial" w:hAnsi="Arial" w:cs="Arial"/>
                <w:b/>
                <w:i/>
              </w:rPr>
            </w:pPr>
            <w:r w:rsidRPr="002C5414">
              <w:rPr>
                <w:rFonts w:ascii="Arial" w:hAnsi="Arial" w:cs="Arial"/>
                <w:b/>
                <w:i/>
                <w:color w:val="A6A6A6" w:themeColor="background1" w:themeShade="A6"/>
              </w:rPr>
              <w:t xml:space="preserve"> ni relevantno, če se </w:t>
            </w:r>
            <w:r w:rsidRPr="002C5414">
              <w:rPr>
                <w:rFonts w:ascii="Arial" w:hAnsi="Arial" w:cs="Arial"/>
                <w:i/>
                <w:color w:val="A6A6A6" w:themeColor="background1" w:themeShade="A6"/>
              </w:rPr>
              <w:t xml:space="preserve"> elektronska komunikacijska sredstva ne uporabljajo iz razlogov iz 2. ali 4. odstavka </w:t>
            </w:r>
            <w:r w:rsidR="00D612A5" w:rsidRPr="002C5414">
              <w:rPr>
                <w:rFonts w:ascii="Arial" w:hAnsi="Arial" w:cs="Arial"/>
                <w:i/>
                <w:color w:val="A6A6A6" w:themeColor="background1" w:themeShade="A6"/>
              </w:rPr>
              <w:t xml:space="preserve">37. čl. </w:t>
            </w:r>
            <w:r w:rsidRPr="002C5414">
              <w:rPr>
                <w:rFonts w:ascii="Arial" w:hAnsi="Arial" w:cs="Arial"/>
                <w:i/>
                <w:color w:val="A6A6A6" w:themeColor="background1" w:themeShade="A6"/>
              </w:rPr>
              <w:t>ZJN- 3</w:t>
            </w:r>
          </w:p>
        </w:tc>
      </w:tr>
      <w:tr w:rsidR="0047048A" w:rsidRPr="00FE6B7C" w14:paraId="4341292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C5414" w:rsidRDefault="0047048A" w:rsidP="007E6D93">
            <w:pPr>
              <w:rPr>
                <w:rFonts w:ascii="Arial" w:hAnsi="Arial" w:cs="Arial"/>
                <w:i/>
              </w:rPr>
            </w:pPr>
            <w:r w:rsidRPr="002C5414">
              <w:rPr>
                <w:rFonts w:ascii="Arial" w:hAnsi="Arial" w:cs="Arial"/>
              </w:rPr>
              <w:t xml:space="preserve">O spremembah, dopolnitvah in pojasnilih dokumentacije v zvezi z oddajo JN je naročnik pravilno in pravočasno (najpozneje 6 dni pred </w:t>
            </w:r>
            <w:r w:rsidRPr="002C5414">
              <w:rPr>
                <w:rFonts w:ascii="Arial" w:hAnsi="Arial" w:cs="Arial"/>
              </w:rPr>
              <w:lastRenderedPageBreak/>
              <w:t>izrekom roka za oddajo ponudb) seznanil ponudnike (4. odst. 61. čl., 2. odst. 67. čl. in 74. čl. ZJN-3)</w:t>
            </w:r>
          </w:p>
          <w:p w14:paraId="3D07F36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7048A" w:rsidRPr="00FE6B7C" w14:paraId="48864999" w14:textId="77777777" w:rsidTr="007E6D93">
        <w:tc>
          <w:tcPr>
            <w:tcW w:w="516" w:type="dxa"/>
            <w:vMerge w:val="restart"/>
            <w:tcBorders>
              <w:top w:val="single" w:sz="4" w:space="0" w:color="auto"/>
              <w:left w:val="single" w:sz="4" w:space="0" w:color="auto"/>
              <w:right w:val="single" w:sz="4" w:space="0" w:color="auto"/>
            </w:tcBorders>
            <w:hideMark/>
          </w:tcPr>
          <w:p w14:paraId="35D47344" w14:textId="77777777" w:rsidR="0047048A" w:rsidRPr="002C5414" w:rsidRDefault="0047048A" w:rsidP="007E6D93">
            <w:pPr>
              <w:rPr>
                <w:rFonts w:ascii="Arial" w:hAnsi="Arial" w:cs="Arial"/>
              </w:rPr>
            </w:pPr>
            <w:r w:rsidRPr="002C5414">
              <w:rPr>
                <w:rFonts w:ascii="Arial" w:hAnsi="Arial" w:cs="Arial"/>
              </w:rPr>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C5414" w:rsidRDefault="0047048A" w:rsidP="007E6D93">
            <w:pPr>
              <w:rPr>
                <w:rFonts w:ascii="Arial" w:hAnsi="Arial" w:cs="Arial"/>
              </w:rPr>
            </w:pPr>
            <w:r w:rsidRPr="002C5414">
              <w:rPr>
                <w:rFonts w:ascii="Arial" w:hAnsi="Arial" w:cs="Arial"/>
                <w:b/>
                <w:bCs/>
              </w:rPr>
              <w:t>OBJAVA OBVESTILA O JAVNEM NAROČILU (OZ. DOKUMENTACIJE V ZVEZI Z ODDAJO JAVNEGA NAROČILA) TER MOREBITNIH POPRAVKOV</w:t>
            </w:r>
          </w:p>
        </w:tc>
      </w:tr>
      <w:tr w:rsidR="0047048A" w:rsidRPr="00FE6B7C" w14:paraId="00C13F1F" w14:textId="77777777" w:rsidTr="007E6D93">
        <w:tc>
          <w:tcPr>
            <w:tcW w:w="516" w:type="dxa"/>
            <w:vMerge/>
            <w:tcBorders>
              <w:left w:val="single" w:sz="4" w:space="0" w:color="auto"/>
              <w:right w:val="single" w:sz="4" w:space="0" w:color="auto"/>
            </w:tcBorders>
            <w:vAlign w:val="center"/>
            <w:hideMark/>
          </w:tcPr>
          <w:p w14:paraId="62C24DE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C5414" w:rsidRDefault="0047048A" w:rsidP="007E6D93">
            <w:pPr>
              <w:rPr>
                <w:rFonts w:ascii="Arial" w:hAnsi="Arial" w:cs="Arial"/>
              </w:rPr>
            </w:pPr>
            <w:r w:rsidRPr="002C5414">
              <w:rPr>
                <w:rFonts w:ascii="Arial" w:hAnsi="Arial" w:cs="Arial"/>
              </w:rPr>
              <w:t>Obvestilo o JN (objava povabila k sodelovanju) je objavljeno na portalu JN (2. odst. 39. čl. in 22., 52., 56 in 67. čl. ZJN-3)</w:t>
            </w:r>
          </w:p>
          <w:p w14:paraId="10E28F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C5414" w:rsidRDefault="0047048A" w:rsidP="007E6D93">
            <w:pPr>
              <w:rPr>
                <w:rFonts w:ascii="Arial" w:hAnsi="Arial" w:cs="Arial"/>
              </w:rPr>
            </w:pPr>
          </w:p>
        </w:tc>
      </w:tr>
      <w:tr w:rsidR="0047048A" w:rsidRPr="00FE6B7C" w14:paraId="78D7459B" w14:textId="77777777" w:rsidTr="007E6D93">
        <w:tc>
          <w:tcPr>
            <w:tcW w:w="516" w:type="dxa"/>
            <w:vMerge/>
            <w:tcBorders>
              <w:left w:val="single" w:sz="4" w:space="0" w:color="auto"/>
              <w:right w:val="single" w:sz="4" w:space="0" w:color="auto"/>
            </w:tcBorders>
            <w:vAlign w:val="center"/>
            <w:hideMark/>
          </w:tcPr>
          <w:p w14:paraId="109F41E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C5414" w:rsidRDefault="0047048A" w:rsidP="007E6D93">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0785F3CF"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38E6FB1B" w14:textId="77777777" w:rsidR="0047048A" w:rsidRPr="002C5414"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7048A" w:rsidRPr="00FE6B7C" w14:paraId="54B07B0C" w14:textId="77777777" w:rsidTr="007E6D93">
        <w:tc>
          <w:tcPr>
            <w:tcW w:w="516" w:type="dxa"/>
            <w:vMerge/>
            <w:tcBorders>
              <w:left w:val="single" w:sz="4" w:space="0" w:color="auto"/>
              <w:right w:val="single" w:sz="4" w:space="0" w:color="auto"/>
            </w:tcBorders>
            <w:vAlign w:val="center"/>
            <w:hideMark/>
          </w:tcPr>
          <w:p w14:paraId="31FC87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46DC2C19" w:rsidR="0047048A" w:rsidRPr="002C5414" w:rsidRDefault="0047048A" w:rsidP="007E6D93">
            <w:pPr>
              <w:rPr>
                <w:rFonts w:ascii="Arial" w:hAnsi="Arial" w:cs="Arial"/>
              </w:rPr>
            </w:pPr>
            <w:r w:rsidRPr="002C5414">
              <w:rPr>
                <w:rFonts w:ascii="Arial" w:hAnsi="Arial" w:cs="Arial"/>
              </w:rPr>
              <w:t>V obvestilu so spoštovane določbe</w:t>
            </w:r>
            <w:r w:rsidR="00811834" w:rsidRPr="002C5414">
              <w:rPr>
                <w:rFonts w:ascii="Arial" w:hAnsi="Arial" w:cs="Arial"/>
              </w:rPr>
              <w:t xml:space="preserve"> o prepoznavnosti, preglednosti in komuniciranju</w:t>
            </w:r>
            <w:r w:rsidRPr="002C5414">
              <w:rPr>
                <w:rFonts w:ascii="Arial" w:hAnsi="Arial" w:cs="Arial"/>
              </w:rPr>
              <w:t xml:space="preserve">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C5414" w:rsidRDefault="0047048A" w:rsidP="007E6D93">
            <w:pPr>
              <w:rPr>
                <w:rFonts w:ascii="Arial" w:hAnsi="Arial" w:cs="Arial"/>
              </w:rPr>
            </w:pPr>
          </w:p>
        </w:tc>
      </w:tr>
      <w:tr w:rsidR="0047048A" w:rsidRPr="00FE6B7C" w14:paraId="0D4002A9" w14:textId="77777777" w:rsidTr="007E6D93">
        <w:tc>
          <w:tcPr>
            <w:tcW w:w="516" w:type="dxa"/>
            <w:vMerge/>
            <w:tcBorders>
              <w:left w:val="single" w:sz="4" w:space="0" w:color="auto"/>
              <w:bottom w:val="single" w:sz="4" w:space="0" w:color="auto"/>
              <w:right w:val="single" w:sz="4" w:space="0" w:color="auto"/>
            </w:tcBorders>
            <w:vAlign w:val="center"/>
          </w:tcPr>
          <w:p w14:paraId="116D51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8FDB2F4" w:rsidR="0047048A" w:rsidRPr="002C5414" w:rsidRDefault="0047048A" w:rsidP="007E6D93">
            <w:pPr>
              <w:rPr>
                <w:rFonts w:ascii="Arial" w:hAnsi="Arial" w:cs="Arial"/>
              </w:rPr>
            </w:pPr>
            <w:r w:rsidRPr="002C5414">
              <w:rPr>
                <w:rFonts w:ascii="Arial" w:hAnsi="Arial" w:cs="Arial"/>
              </w:rPr>
              <w:t>Obvestilo o dodatnih informacijah ali popravku je objavljeno na portalu JN (22., 52., 60. in 2. odst. 67. čl. ZJN-3)</w:t>
            </w:r>
            <w:r w:rsidR="00FF1683" w:rsidRPr="006A0321">
              <w:rPr>
                <w:rFonts w:cs="Arial"/>
                <w:sz w:val="18"/>
                <w:szCs w:val="18"/>
              </w:rPr>
              <w:t xml:space="preserve"> </w:t>
            </w:r>
            <w:r w:rsidR="00FF1683" w:rsidRPr="002C5414">
              <w:rPr>
                <w:rFonts w:ascii="Arial" w:hAnsi="Arial" w:cs="Arial"/>
              </w:rPr>
              <w:t>oz. od 1. 1. 2022 (novela ZJN-3B) obvestilo o dodatnih informacijah ali popravku</w:t>
            </w:r>
            <w:r w:rsidR="003C5DDE" w:rsidRPr="002C5414">
              <w:rPr>
                <w:rFonts w:ascii="Arial" w:hAnsi="Arial" w:cs="Arial"/>
              </w:rPr>
              <w:t xml:space="preserve"> </w:t>
            </w:r>
            <w:r w:rsidRPr="002C5414">
              <w:rPr>
                <w:rFonts w:ascii="Arial" w:hAnsi="Arial" w:cs="Arial"/>
              </w:rPr>
              <w:t>in če je obvestilo o JN objavljeno v Ur. l. EU, je objavljeno tudi to obvestilo, ter upoštevana je zaporednost objav in spoštovane so določbe o informiranju in obveščanju javnosti</w:t>
            </w:r>
          </w:p>
          <w:p w14:paraId="3125D44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458A0FDD" w14:textId="77777777" w:rsidR="00FF1683" w:rsidRDefault="0047048A" w:rsidP="007E6D93">
            <w:pPr>
              <w:rPr>
                <w:rFonts w:ascii="Arial" w:hAnsi="Arial" w:cs="Arial"/>
                <w:i/>
                <w:u w:val="single"/>
              </w:rPr>
            </w:pPr>
            <w:r w:rsidRPr="002C5414">
              <w:rPr>
                <w:rFonts w:ascii="Arial" w:hAnsi="Arial" w:cs="Arial"/>
                <w:i/>
                <w:u w:val="single"/>
              </w:rPr>
              <w:t>opozorilo:</w:t>
            </w:r>
          </w:p>
          <w:p w14:paraId="0CC1708A" w14:textId="77777777" w:rsidR="0047048A" w:rsidRDefault="00FF1683" w:rsidP="007E6D93">
            <w:pPr>
              <w:rPr>
                <w:rFonts w:ascii="Arial" w:hAnsi="Arial" w:cs="Arial"/>
                <w:i/>
              </w:rPr>
            </w:pPr>
            <w:r w:rsidRPr="00DA3BF1">
              <w:rPr>
                <w:rFonts w:ascii="Arial" w:hAnsi="Arial" w:cs="Arial"/>
                <w:i/>
              </w:rPr>
              <w:t>-</w:t>
            </w:r>
            <w:r w:rsidR="0047048A" w:rsidRPr="00DA3BF1">
              <w:rPr>
                <w:rFonts w:ascii="Arial" w:hAnsi="Arial" w:cs="Arial"/>
                <w:i/>
              </w:rPr>
              <w:t xml:space="preserve"> </w:t>
            </w:r>
            <w:r w:rsidR="0047048A" w:rsidRPr="002C5414">
              <w:rPr>
                <w:rFonts w:ascii="Arial" w:hAnsi="Arial" w:cs="Arial"/>
                <w:i/>
              </w:rPr>
              <w:t>objava tega obvestila je določena tudi za primere, kadar se spreminja ali dopolnjuje navedbe v predhodno objavljenem obvestilu – 2. odst. 60. čl. ZJN-3)</w:t>
            </w:r>
          </w:p>
          <w:p w14:paraId="134D63AA" w14:textId="0E176D0B" w:rsidR="00FF1683" w:rsidRPr="002C5414" w:rsidRDefault="00FF1683" w:rsidP="007E6D93">
            <w:pPr>
              <w:rPr>
                <w:rFonts w:ascii="Arial" w:hAnsi="Arial" w:cs="Arial"/>
                <w:i/>
              </w:rPr>
            </w:pPr>
            <w:r>
              <w:rPr>
                <w:rFonts w:ascii="Arial" w:hAnsi="Arial" w:cs="Arial"/>
                <w:i/>
              </w:rPr>
              <w:t>-</w:t>
            </w:r>
            <w:r w:rsidRPr="002C5414">
              <w:rPr>
                <w:rFonts w:ascii="Arial" w:hAnsi="Arial" w:cs="Arial"/>
                <w:i/>
              </w:rPr>
              <w:t xml:space="preserve"> 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7048A" w:rsidRPr="00FE6B7C" w14:paraId="2876136F" w14:textId="77777777" w:rsidTr="007E6D93">
        <w:tc>
          <w:tcPr>
            <w:tcW w:w="516" w:type="dxa"/>
            <w:vMerge w:val="restart"/>
            <w:tcBorders>
              <w:top w:val="single" w:sz="4" w:space="0" w:color="auto"/>
              <w:left w:val="single" w:sz="4" w:space="0" w:color="auto"/>
              <w:right w:val="single" w:sz="4" w:space="0" w:color="auto"/>
            </w:tcBorders>
            <w:hideMark/>
          </w:tcPr>
          <w:p w14:paraId="6BB2CE5B" w14:textId="77777777" w:rsidR="0047048A" w:rsidRPr="002C5414" w:rsidRDefault="0047048A" w:rsidP="007E6D93">
            <w:pPr>
              <w:rPr>
                <w:rFonts w:ascii="Arial" w:hAnsi="Arial" w:cs="Arial"/>
              </w:rPr>
            </w:pPr>
            <w:r w:rsidRPr="002C5414">
              <w:rPr>
                <w:rFonts w:ascii="Arial" w:hAnsi="Arial" w:cs="Arial"/>
              </w:rPr>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C5414" w:rsidRDefault="0047048A" w:rsidP="007E6D93">
            <w:pPr>
              <w:rPr>
                <w:rFonts w:ascii="Arial" w:hAnsi="Arial" w:cs="Arial"/>
              </w:rPr>
            </w:pPr>
            <w:r w:rsidRPr="002C5414">
              <w:rPr>
                <w:rFonts w:ascii="Arial" w:hAnsi="Arial" w:cs="Arial"/>
                <w:b/>
                <w:bCs/>
              </w:rPr>
              <w:t>PREDLOŽITEV IN ODPIRANJE PONUDB</w:t>
            </w:r>
          </w:p>
        </w:tc>
      </w:tr>
      <w:tr w:rsidR="0047048A" w:rsidRPr="00FE6B7C" w14:paraId="5770ECBE" w14:textId="77777777" w:rsidTr="007E6D93">
        <w:tc>
          <w:tcPr>
            <w:tcW w:w="516" w:type="dxa"/>
            <w:vMerge/>
            <w:tcBorders>
              <w:left w:val="single" w:sz="4" w:space="0" w:color="auto"/>
              <w:right w:val="single" w:sz="4" w:space="0" w:color="auto"/>
            </w:tcBorders>
            <w:vAlign w:val="center"/>
            <w:hideMark/>
          </w:tcPr>
          <w:p w14:paraId="54D45C3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4FB1F756" w14:textId="77777777" w:rsidR="0047048A" w:rsidRDefault="00B71E2C" w:rsidP="007E6D93">
            <w:pPr>
              <w:rPr>
                <w:rFonts w:ascii="Arial" w:hAnsi="Arial" w:cs="Arial"/>
              </w:rPr>
            </w:pPr>
            <w:r w:rsidRPr="002C5414">
              <w:rPr>
                <w:rFonts w:ascii="Arial" w:hAnsi="Arial" w:cs="Arial"/>
              </w:rPr>
              <w:t>Prijave ali p</w:t>
            </w:r>
            <w:r w:rsidR="0047048A" w:rsidRPr="002C5414">
              <w:rPr>
                <w:rFonts w:ascii="Arial" w:hAnsi="Arial" w:cs="Arial"/>
              </w:rPr>
              <w:t>onudbe so predložene na ustreznem kraju in v roku (88. čl. ZJN-3) oz. od 1. aprila 2018 so predložene ponudbe elektronsko, razen izjem (37. in 118. čl. ZJN-3)</w:t>
            </w:r>
          </w:p>
          <w:p w14:paraId="71E1BFF4" w14:textId="31A78358" w:rsidR="008B0844" w:rsidRPr="002C5414" w:rsidRDefault="008B0844" w:rsidP="007E6D93">
            <w:pPr>
              <w:rPr>
                <w:rFonts w:ascii="Arial" w:hAnsi="Arial" w:cs="Arial"/>
                <w:u w:val="single"/>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C5414" w:rsidRDefault="0047048A" w:rsidP="007E6D93">
            <w:pPr>
              <w:rPr>
                <w:rFonts w:ascii="Arial" w:hAnsi="Arial" w:cs="Arial"/>
              </w:rPr>
            </w:pPr>
          </w:p>
        </w:tc>
      </w:tr>
      <w:tr w:rsidR="0047048A" w:rsidRPr="00FE6B7C" w14:paraId="78314924" w14:textId="77777777" w:rsidTr="007E6D93">
        <w:tc>
          <w:tcPr>
            <w:tcW w:w="516" w:type="dxa"/>
            <w:vMerge/>
            <w:tcBorders>
              <w:left w:val="single" w:sz="4" w:space="0" w:color="auto"/>
              <w:right w:val="single" w:sz="4" w:space="0" w:color="auto"/>
            </w:tcBorders>
            <w:vAlign w:val="center"/>
            <w:hideMark/>
          </w:tcPr>
          <w:p w14:paraId="22372C8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334C99B5" w:rsidR="0047048A" w:rsidRPr="002C5414" w:rsidRDefault="0047048A" w:rsidP="007E6D93">
            <w:pPr>
              <w:rPr>
                <w:rFonts w:ascii="Arial" w:hAnsi="Arial" w:cs="Arial"/>
              </w:rPr>
            </w:pPr>
            <w:r w:rsidRPr="002C5414">
              <w:rPr>
                <w:rFonts w:ascii="Arial" w:hAnsi="Arial" w:cs="Arial"/>
              </w:rPr>
              <w:t>Izvedeno je bilo javno odpiranj</w:t>
            </w:r>
            <w:r w:rsidR="00634EBA" w:rsidRPr="002C5414">
              <w:rPr>
                <w:rFonts w:ascii="Arial" w:hAnsi="Arial" w:cs="Arial"/>
              </w:rPr>
              <w:t>e</w:t>
            </w:r>
            <w:r w:rsidR="00083AA9" w:rsidRPr="002C5414">
              <w:rPr>
                <w:rFonts w:ascii="Arial" w:hAnsi="Arial" w:cs="Arial"/>
              </w:rPr>
              <w:t xml:space="preserve"> </w:t>
            </w:r>
            <w:r w:rsidRPr="002C5414">
              <w:rPr>
                <w:rFonts w:ascii="Arial" w:hAnsi="Arial" w:cs="Arial"/>
              </w:rPr>
              <w:t>ponudb (4. odst. 88. čl. ZJN-3) oz. elektronsko javno odpiranje v primeru elektronske oddaje ponudb (37. in 118. čl. ZJN-3)</w:t>
            </w:r>
          </w:p>
          <w:p w14:paraId="1E3BEC1E" w14:textId="77777777" w:rsidR="00AD1F8F" w:rsidRDefault="00B71E2C" w:rsidP="00AD1F8F">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6A2AB93" w14:textId="6C7B1721" w:rsidR="0047048A" w:rsidRPr="00AD1F8F" w:rsidRDefault="00AD1F8F" w:rsidP="00AD1F8F">
            <w:pPr>
              <w:rPr>
                <w:rFonts w:ascii="Arial" w:hAnsi="Arial" w:cs="Arial"/>
                <w:i/>
              </w:rPr>
            </w:pPr>
            <w:r>
              <w:rPr>
                <w:rFonts w:ascii="Arial" w:hAnsi="Arial" w:cs="Arial"/>
                <w:i/>
              </w:rPr>
              <w:t>-</w:t>
            </w:r>
            <w:r w:rsidR="00B71E2C" w:rsidRPr="00AD1F8F">
              <w:rPr>
                <w:rFonts w:ascii="Arial" w:hAnsi="Arial" w:cs="Arial"/>
                <w:i/>
              </w:rPr>
              <w:t xml:space="preserve">odpiranje prijav ali ponudb ne sme biti izvedeno prej kot eno uro po roku za oddajo prijav ali ponudb </w:t>
            </w:r>
            <w:r w:rsidR="00634EBA" w:rsidRPr="00AD1F8F">
              <w:rPr>
                <w:rFonts w:ascii="Arial" w:hAnsi="Arial" w:cs="Arial"/>
                <w:i/>
              </w:rPr>
              <w:t xml:space="preserve">- </w:t>
            </w:r>
            <w:r w:rsidR="00B71E2C" w:rsidRPr="00AD1F8F">
              <w:rPr>
                <w:rFonts w:ascii="Arial" w:hAnsi="Arial" w:cs="Arial"/>
                <w:i/>
              </w:rPr>
              <w:t>5.</w:t>
            </w:r>
            <w:r w:rsidR="00634EBA" w:rsidRPr="00AD1F8F">
              <w:rPr>
                <w:rFonts w:ascii="Arial" w:hAnsi="Arial" w:cs="Arial"/>
                <w:i/>
              </w:rPr>
              <w:t xml:space="preserve"> </w:t>
            </w:r>
            <w:r w:rsidR="00B71E2C" w:rsidRPr="00AD1F8F">
              <w:rPr>
                <w:rFonts w:ascii="Arial" w:hAnsi="Arial" w:cs="Arial"/>
                <w:i/>
              </w:rPr>
              <w:t>odst.</w:t>
            </w:r>
            <w:r w:rsidR="00634EBA" w:rsidRPr="00AD1F8F">
              <w:rPr>
                <w:rFonts w:ascii="Arial" w:hAnsi="Arial" w:cs="Arial"/>
                <w:i/>
              </w:rPr>
              <w:t xml:space="preserve"> </w:t>
            </w:r>
            <w:r w:rsidR="00B71E2C" w:rsidRPr="00AD1F8F">
              <w:rPr>
                <w:rFonts w:ascii="Arial" w:hAnsi="Arial" w:cs="Arial"/>
                <w:i/>
              </w:rPr>
              <w:t>88.</w:t>
            </w:r>
            <w:r w:rsidR="00634EBA" w:rsidRPr="00AD1F8F">
              <w:rPr>
                <w:rFonts w:ascii="Arial" w:hAnsi="Arial" w:cs="Arial"/>
                <w:i/>
              </w:rPr>
              <w:t xml:space="preserve"> </w:t>
            </w:r>
            <w:r w:rsidR="00B71E2C" w:rsidRPr="00AD1F8F">
              <w:rPr>
                <w:rFonts w:ascii="Arial" w:hAnsi="Arial" w:cs="Arial"/>
                <w:i/>
              </w:rPr>
              <w:t xml:space="preserve">člen </w:t>
            </w:r>
            <w:r w:rsidR="00634EBA" w:rsidRPr="00AD1F8F">
              <w:rPr>
                <w:rFonts w:ascii="Arial" w:hAnsi="Arial" w:cs="Arial"/>
                <w:i/>
              </w:rPr>
              <w:t xml:space="preserve">ZJN-3 </w:t>
            </w:r>
            <w:r w:rsidR="00B71E2C" w:rsidRPr="00AD1F8F">
              <w:rPr>
                <w:rFonts w:ascii="Arial" w:hAnsi="Arial" w:cs="Arial"/>
                <w:i/>
              </w:rPr>
              <w:t>(novela ZJN-3b)</w:t>
            </w:r>
            <w:r w:rsidR="0047048A" w:rsidRPr="00AD1F8F">
              <w:rPr>
                <w:rFonts w:ascii="Arial" w:hAnsi="Arial" w:cs="Arial"/>
                <w:i/>
              </w:rPr>
              <w:t xml:space="preserve"> </w:t>
            </w:r>
            <w:r w:rsidR="001912D3" w:rsidRPr="00AD1F8F">
              <w:rPr>
                <w:rFonts w:ascii="Arial" w:hAnsi="Arial" w:cs="Arial"/>
                <w:i/>
              </w:rPr>
              <w:t xml:space="preserve">- </w:t>
            </w:r>
            <w:r w:rsidR="0047048A" w:rsidRPr="00AD1F8F">
              <w:rPr>
                <w:rFonts w:ascii="Arial" w:hAnsi="Arial" w:cs="Arial"/>
                <w:i/>
              </w:rPr>
              <w:t>v primeru elektronske oddaje ponudb</w:t>
            </w:r>
            <w:r w:rsidR="0047048A" w:rsidRPr="00AD1F8F">
              <w:rPr>
                <w:rFonts w:ascii="Arial" w:hAnsi="Arial" w:cs="Arial"/>
              </w:rPr>
              <w:t xml:space="preserve"> </w:t>
            </w:r>
            <w:r w:rsidR="0047048A" w:rsidRPr="00AD1F8F">
              <w:rPr>
                <w:rFonts w:ascii="Arial" w:hAnsi="Arial" w:cs="Arial"/>
                <w:i/>
              </w:rPr>
              <w:t xml:space="preserve">ni treba sodelovati na </w:t>
            </w:r>
            <w:r w:rsidR="0047048A" w:rsidRPr="00AD1F8F">
              <w:rPr>
                <w:rFonts w:ascii="Arial" w:hAnsi="Arial" w:cs="Arial"/>
                <w:i/>
              </w:rPr>
              <w:lastRenderedPageBreak/>
              <w:t>javnem odpiranju ponudb na lokaciji naročnika, temveč imajo vsi sodelujoči ves čas, zainteresirana javnost pa 1 uro, možnost ogleda predloženih konkurenčnih ponudbenih predračunov)</w:t>
            </w:r>
          </w:p>
          <w:p w14:paraId="1B9E998A" w14:textId="77777777" w:rsidR="00DA3BF1" w:rsidRPr="00DA3BF1"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3B103E36" w14:textId="1EEEFD7A" w:rsidR="00C74EAD" w:rsidRPr="002C5414"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C5414" w:rsidRDefault="0047048A" w:rsidP="007E6D93">
            <w:pPr>
              <w:rPr>
                <w:rFonts w:ascii="Arial" w:hAnsi="Arial" w:cs="Arial"/>
              </w:rPr>
            </w:pPr>
          </w:p>
        </w:tc>
      </w:tr>
      <w:tr w:rsidR="0047048A" w:rsidRPr="00FE6B7C" w14:paraId="228F04ED" w14:textId="77777777" w:rsidTr="007E6D93">
        <w:tc>
          <w:tcPr>
            <w:tcW w:w="516" w:type="dxa"/>
            <w:vMerge/>
            <w:tcBorders>
              <w:left w:val="single" w:sz="4" w:space="0" w:color="auto"/>
              <w:right w:val="single" w:sz="4" w:space="0" w:color="auto"/>
            </w:tcBorders>
            <w:vAlign w:val="center"/>
            <w:hideMark/>
          </w:tcPr>
          <w:p w14:paraId="15CFD5D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C5414" w:rsidRDefault="0047048A" w:rsidP="007E6D9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38688026" w14:textId="77777777" w:rsidR="0047048A" w:rsidRPr="002C5414" w:rsidRDefault="0047048A" w:rsidP="007E6D93">
            <w:pPr>
              <w:jc w:val="center"/>
              <w:rPr>
                <w:rFonts w:ascii="Arial" w:hAnsi="Arial" w:cs="Arial"/>
                <w:i/>
                <w:color w:val="A6A6A6"/>
              </w:rPr>
            </w:pPr>
          </w:p>
          <w:p w14:paraId="1C090EF1"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47048A" w:rsidRPr="00FE6B7C" w14:paraId="1777C58F" w14:textId="77777777" w:rsidTr="007E6D93">
        <w:tc>
          <w:tcPr>
            <w:tcW w:w="516" w:type="dxa"/>
            <w:vMerge/>
            <w:tcBorders>
              <w:left w:val="single" w:sz="4" w:space="0" w:color="auto"/>
              <w:right w:val="single" w:sz="4" w:space="0" w:color="auto"/>
            </w:tcBorders>
            <w:vAlign w:val="center"/>
            <w:hideMark/>
          </w:tcPr>
          <w:p w14:paraId="63BCB59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35735F89" w:rsidR="0047048A" w:rsidRPr="002C5414" w:rsidRDefault="0047048A" w:rsidP="007E6D93">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za elektronsko oddajo ponudb oz. dokumentacija, iz katere je razvidna ponudbena cena, vseh ponudnikov </w:t>
            </w:r>
          </w:p>
          <w:p w14:paraId="0A2B37A5" w14:textId="65F10D9A" w:rsidR="00200704" w:rsidRPr="002C5414" w:rsidRDefault="00200704"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w:t>
            </w:r>
            <w:r w:rsidR="00545278" w:rsidRPr="002C5414">
              <w:rPr>
                <w:rFonts w:ascii="Arial" w:hAnsi="Arial" w:cs="Arial"/>
                <w:i/>
              </w:rPr>
              <w:t xml:space="preserve"> </w:t>
            </w:r>
            <w:r w:rsidRPr="002C5414">
              <w:rPr>
                <w:rFonts w:ascii="Arial" w:hAnsi="Arial" w:cs="Arial"/>
                <w:i/>
              </w:rPr>
              <w:t>samodejnega dostopa do podatkov iz 6.</w:t>
            </w:r>
            <w:r w:rsidR="00B97C67" w:rsidRPr="002C5414">
              <w:rPr>
                <w:rFonts w:ascii="Arial" w:hAnsi="Arial" w:cs="Arial"/>
                <w:i/>
              </w:rPr>
              <w:t xml:space="preserve"> </w:t>
            </w:r>
            <w:r w:rsidRPr="002C5414">
              <w:rPr>
                <w:rFonts w:ascii="Arial" w:hAnsi="Arial" w:cs="Arial"/>
                <w:i/>
              </w:rPr>
              <w:t>odst. 88. čl. ZJN-3, naročnik zapisnik o odpiranju ponudb najpozneje v petih delovn</w:t>
            </w:r>
            <w:r w:rsidR="00B97C67" w:rsidRPr="002C5414">
              <w:rPr>
                <w:rFonts w:ascii="Arial" w:hAnsi="Arial" w:cs="Arial"/>
                <w:i/>
              </w:rPr>
              <w:t xml:space="preserve">ih dneh pošlje vsem ponudnikom - </w:t>
            </w:r>
            <w:r w:rsidRPr="002C5414">
              <w:rPr>
                <w:rFonts w:ascii="Arial" w:hAnsi="Arial" w:cs="Arial"/>
                <w:i/>
              </w:rPr>
              <w:t>7.</w:t>
            </w:r>
            <w:r w:rsidR="00B97C67" w:rsidRPr="002C5414">
              <w:rPr>
                <w:rFonts w:ascii="Arial" w:hAnsi="Arial" w:cs="Arial"/>
                <w:i/>
              </w:rPr>
              <w:t xml:space="preserve"> </w:t>
            </w:r>
            <w:r w:rsidRPr="002C5414">
              <w:rPr>
                <w:rFonts w:ascii="Arial" w:hAnsi="Arial" w:cs="Arial"/>
                <w:i/>
              </w:rPr>
              <w:t>odst. 88.čl. ZJN-3 (novela ZJN-3b)</w:t>
            </w:r>
            <w:r w:rsidR="00B97C67" w:rsidRPr="002C5414">
              <w:rPr>
                <w:rFonts w:ascii="Arial" w:hAnsi="Arial" w:cs="Arial"/>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2C5414" w:rsidRDefault="001465C2" w:rsidP="001465C2">
            <w:pPr>
              <w:jc w:val="center"/>
              <w:rPr>
                <w:rFonts w:ascii="Arial" w:hAnsi="Arial" w:cs="Arial"/>
                <w:i/>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odst. 37. čl. ZJN-3</w:t>
            </w:r>
          </w:p>
        </w:tc>
      </w:tr>
      <w:tr w:rsidR="0047048A" w:rsidRPr="00FE6B7C" w14:paraId="3D3C680F"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C5414" w:rsidRDefault="0047048A" w:rsidP="007E6D93">
            <w:pPr>
              <w:rPr>
                <w:rFonts w:ascii="Arial" w:hAnsi="Arial" w:cs="Arial"/>
              </w:rPr>
            </w:pPr>
            <w:r w:rsidRPr="002C5414">
              <w:rPr>
                <w:rFonts w:ascii="Arial" w:hAnsi="Arial" w:cs="Arial"/>
              </w:rPr>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C5414" w:rsidRDefault="0047048A" w:rsidP="007E6D93">
            <w:pPr>
              <w:rPr>
                <w:rFonts w:ascii="Arial" w:hAnsi="Arial" w:cs="Arial"/>
              </w:rPr>
            </w:pPr>
            <w:r w:rsidRPr="002C5414">
              <w:rPr>
                <w:rFonts w:ascii="Arial" w:hAnsi="Arial" w:cs="Arial"/>
                <w:b/>
                <w:bCs/>
              </w:rPr>
              <w:t>PREGLED IN OCENJEVANJE PONUDB</w:t>
            </w:r>
          </w:p>
        </w:tc>
      </w:tr>
      <w:tr w:rsidR="0047048A" w:rsidRPr="00FE6B7C" w14:paraId="48CC57A1"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C5414" w:rsidRDefault="0047048A" w:rsidP="007E6D93">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41F5CB0C"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D81CF95" w14:textId="77777777" w:rsidR="00083AA9"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r w:rsidR="00083AA9" w:rsidRPr="002C5414">
              <w:rPr>
                <w:rFonts w:ascii="Arial" w:hAnsi="Arial" w:cs="Arial"/>
                <w:i/>
                <w:sz w:val="20"/>
                <w:szCs w:val="20"/>
              </w:rPr>
              <w:t xml:space="preserve"> </w:t>
            </w:r>
          </w:p>
          <w:p w14:paraId="4FD53EFF" w14:textId="158B567E"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42DE8D09" w14:textId="77777777"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C0EA671" w14:textId="5DCC242D" w:rsidR="00DC4A09" w:rsidRPr="00DA3BF1" w:rsidRDefault="0047048A" w:rsidP="00DA3BF1">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w:t>
            </w:r>
            <w:r w:rsidRPr="002C5414">
              <w:rPr>
                <w:rFonts w:ascii="Arial" w:hAnsi="Arial" w:cs="Arial"/>
                <w:i/>
                <w:sz w:val="20"/>
                <w:szCs w:val="20"/>
              </w:rPr>
              <w:lastRenderedPageBreak/>
              <w:t>če je to primerno, začeti nov postopek skladno z določbami ZJN-3 – 5. odst. 39.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C5414" w:rsidRDefault="0047048A" w:rsidP="007E6D93">
            <w:pPr>
              <w:rPr>
                <w:rFonts w:ascii="Arial" w:hAnsi="Arial" w:cs="Arial"/>
              </w:rPr>
            </w:pPr>
          </w:p>
        </w:tc>
      </w:tr>
      <w:tr w:rsidR="0047048A" w:rsidRPr="00FE6B7C" w14:paraId="5053EBC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C5414" w:rsidRDefault="0047048A" w:rsidP="007E6D93">
            <w:pPr>
              <w:rPr>
                <w:rFonts w:ascii="Arial" w:hAnsi="Arial" w:cs="Arial"/>
                <w:i/>
                <w:lang w:eastAsia="en-US"/>
              </w:rPr>
            </w:pPr>
            <w:r w:rsidRPr="002C5414">
              <w:rPr>
                <w:rFonts w:ascii="Arial" w:hAnsi="Arial" w:cs="Arial"/>
                <w:i/>
                <w:lang w:eastAsia="en-US"/>
              </w:rPr>
              <w:t>Dopolnitev, popravek, pojasnilo ponudb je izvedeno na poziv naročnika in je dopustno (5., 6. in 7. odst. 89. čl. ZJN-3)</w:t>
            </w:r>
          </w:p>
          <w:p w14:paraId="1A5BE96D" w14:textId="2A696E33" w:rsidR="0047048A" w:rsidRDefault="0047048A" w:rsidP="007E6D93">
            <w:pPr>
              <w:rPr>
                <w:rFonts w:ascii="Arial" w:hAnsi="Arial" w:cs="Arial"/>
                <w:i/>
                <w:lang w:eastAsia="en-US"/>
              </w:rPr>
            </w:pPr>
            <w:r w:rsidRPr="002C5414">
              <w:rPr>
                <w:rFonts w:ascii="Arial" w:hAnsi="Arial" w:cs="Arial"/>
                <w:i/>
                <w:lang w:eastAsia="en-US"/>
              </w:rPr>
              <w:t>(</w:t>
            </w:r>
            <w:r w:rsidRPr="004E46DC">
              <w:rPr>
                <w:rFonts w:ascii="Arial" w:hAnsi="Arial" w:cs="Arial"/>
                <w:i/>
                <w:u w:val="single"/>
                <w:lang w:eastAsia="en-US"/>
              </w:rPr>
              <w:t>opozorilo</w:t>
            </w:r>
            <w:r w:rsidRPr="002C5414">
              <w:rPr>
                <w:rFonts w:ascii="Arial" w:hAnsi="Arial" w:cs="Arial"/>
                <w:i/>
                <w:lang w:eastAsia="en-US"/>
              </w:rPr>
              <w:t xml:space="preserve">: </w:t>
            </w:r>
          </w:p>
          <w:p w14:paraId="49B211CE" w14:textId="3565EBCD" w:rsidR="001F5599" w:rsidRPr="006060FB" w:rsidRDefault="001F5599" w:rsidP="001F559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6060FB">
              <w:rPr>
                <w:rFonts w:ascii="Arial" w:eastAsia="Times New Roman" w:hAnsi="Arial" w:cs="Arial"/>
                <w:i/>
                <w:sz w:val="20"/>
                <w:szCs w:val="20"/>
              </w:rPr>
              <w:t>ZJN-3 taksativno navaja, česa ponudnik ne sme dopolnjevati ali popravljati – 6. odst. 89. čl. ZJN-3 (novela ZJN-3b)</w:t>
            </w:r>
          </w:p>
          <w:p w14:paraId="29B56336" w14:textId="51532881" w:rsidR="001F5599" w:rsidRPr="002C5414" w:rsidRDefault="001F5599"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76DC60D8" w14:textId="410A2AA1" w:rsidR="0047048A" w:rsidRPr="006060FB" w:rsidRDefault="0047048A"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w:t>
            </w:r>
            <w:r w:rsidR="008A2913">
              <w:rPr>
                <w:rFonts w:ascii="Arial" w:eastAsia="Times New Roman" w:hAnsi="Arial" w:cs="Arial"/>
                <w:i/>
                <w:sz w:val="20"/>
                <w:szCs w:val="20"/>
              </w:rPr>
              <w:t>5</w:t>
            </w:r>
            <w:r w:rsidRPr="002C5414">
              <w:rPr>
                <w:rFonts w:ascii="Arial" w:eastAsia="Times New Roman" w:hAnsi="Arial" w:cs="Arial"/>
                <w:i/>
                <w:sz w:val="20"/>
                <w:szCs w:val="20"/>
              </w:rPr>
              <w:t>. odst. 89. čl. ZJN-3</w:t>
            </w:r>
          </w:p>
          <w:p w14:paraId="09269F3E" w14:textId="6BBAF6B5" w:rsidR="008A2913" w:rsidRPr="006060FB"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01BF4FA2" w14:textId="0A7882A9" w:rsidR="008A2913" w:rsidRPr="002C5414"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F7C359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večkratno pozivanje  k dopolnjevanju ponudbe v istem delu ni dopustno</w:t>
            </w:r>
          </w:p>
          <w:p w14:paraId="5B214DF4" w14:textId="3E12426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C5414" w:rsidRDefault="0047048A" w:rsidP="007E6D93">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47048A" w:rsidRPr="00FE6B7C" w14:paraId="4250310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C5414" w:rsidRDefault="0047048A" w:rsidP="007E6D93">
            <w:pPr>
              <w:rPr>
                <w:rFonts w:ascii="Arial" w:hAnsi="Arial" w:cs="Arial"/>
              </w:rPr>
            </w:pPr>
            <w:r w:rsidRPr="002C5414">
              <w:rPr>
                <w:rFonts w:ascii="Arial" w:hAnsi="Arial" w:cs="Arial"/>
              </w:rPr>
              <w:t>Nedopustne ponudbe so izločene (29. tč. 1. odst. 2. čl. ZJN-3)</w:t>
            </w:r>
          </w:p>
          <w:p w14:paraId="4C9F6D0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26CB1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A48E1A8" w14:textId="77777777" w:rsidR="0047048A" w:rsidRPr="002C5414" w:rsidRDefault="0047048A" w:rsidP="006415DA">
            <w:pPr>
              <w:pStyle w:val="Odstavekseznama"/>
              <w:numPr>
                <w:ilvl w:val="0"/>
                <w:numId w:val="15"/>
              </w:numPr>
              <w:spacing w:after="0" w:line="240" w:lineRule="auto"/>
              <w:ind w:left="155" w:hanging="142"/>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1905B064"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0A4CB550" w14:textId="5D8A09B6" w:rsidR="0047048A"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w:t>
            </w:r>
            <w:r w:rsidR="00E84E54">
              <w:rPr>
                <w:rFonts w:ascii="Arial" w:hAnsi="Arial" w:cs="Arial"/>
                <w:i/>
                <w:sz w:val="20"/>
                <w:szCs w:val="20"/>
              </w:rPr>
              <w:t>anih</w:t>
            </w:r>
            <w:r w:rsidRPr="002C5414">
              <w:rPr>
                <w:rFonts w:ascii="Arial" w:hAnsi="Arial" w:cs="Arial"/>
                <w:i/>
                <w:sz w:val="20"/>
                <w:szCs w:val="20"/>
              </w:rPr>
              <w:t xml:space="preserve"> davčnih odtegljajev iz delovnega razmerja za dobo zadnjih petih let (2. odst. 75. čl. ZJN-3)</w:t>
            </w:r>
          </w:p>
          <w:p w14:paraId="36AD6ADF" w14:textId="13A36FF9" w:rsidR="00E84E54" w:rsidRPr="002C5414" w:rsidRDefault="00E84E54" w:rsidP="00E84E5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w:t>
            </w:r>
            <w:r w:rsidRPr="002C5414">
              <w:rPr>
                <w:rFonts w:ascii="Arial" w:hAnsi="Arial" w:cs="Arial"/>
                <w:i/>
                <w:sz w:val="20"/>
                <w:szCs w:val="20"/>
              </w:rPr>
              <w:lastRenderedPageBreak/>
              <w:t>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F9BD23C"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w:t>
            </w:r>
            <w:r w:rsidR="0073534C" w:rsidRPr="002C5414">
              <w:rPr>
                <w:rFonts w:ascii="Arial" w:hAnsi="Arial" w:cs="Arial"/>
                <w:i/>
                <w:sz w:val="20"/>
                <w:szCs w:val="20"/>
              </w:rPr>
              <w:t>d</w:t>
            </w:r>
            <w:r w:rsidRPr="002C5414">
              <w:rPr>
                <w:rFonts w:ascii="Arial" w:hAnsi="Arial" w:cs="Arial"/>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47048A" w:rsidRPr="00FE6B7C" w14:paraId="6E9F036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C5414" w:rsidRDefault="0047048A" w:rsidP="007E6D9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A3564A" w:rsidRPr="00A3564A" w14:paraId="343E60BB" w14:textId="77777777" w:rsidTr="002C5414">
        <w:tc>
          <w:tcPr>
            <w:tcW w:w="516" w:type="dxa"/>
            <w:vMerge/>
            <w:tcBorders>
              <w:top w:val="single" w:sz="4" w:space="0" w:color="auto"/>
              <w:left w:val="single" w:sz="4" w:space="0" w:color="auto"/>
              <w:bottom w:val="single" w:sz="4" w:space="0" w:color="auto"/>
              <w:right w:val="single" w:sz="4" w:space="0" w:color="auto"/>
            </w:tcBorders>
            <w:vAlign w:val="center"/>
          </w:tcPr>
          <w:p w14:paraId="6C6379DC" w14:textId="77777777" w:rsidR="00A3564A" w:rsidRPr="00A3564A"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FF4EF" w14:textId="77777777" w:rsidR="00A3564A" w:rsidRPr="002C5414" w:rsidRDefault="00A3564A" w:rsidP="00A3564A">
            <w:pPr>
              <w:rPr>
                <w:rFonts w:ascii="Arial" w:hAnsi="Arial" w:cs="Arial"/>
              </w:rPr>
            </w:pPr>
            <w:r w:rsidRPr="002C5414">
              <w:rPr>
                <w:rFonts w:ascii="Arial" w:hAnsi="Arial" w:cs="Arial"/>
              </w:rPr>
              <w:t>Če je oddana ponudba s podizvajalci, so upoštevana zakonska določila (94. čl. ZJN-3):</w:t>
            </w:r>
          </w:p>
          <w:p w14:paraId="68C4521C"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4E8EDB7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F46D55F" w14:textId="5986D952" w:rsidR="00A3564A" w:rsidRPr="00AD1F8F" w:rsidRDefault="00A3564A" w:rsidP="00A3564A">
            <w:pPr>
              <w:rPr>
                <w:rFonts w:ascii="Arial" w:hAnsi="Arial" w:cs="Arial"/>
                <w:i/>
                <w:iCs/>
              </w:rPr>
            </w:pPr>
            <w:r w:rsidRPr="004E46DC">
              <w:rPr>
                <w:rFonts w:ascii="Arial" w:hAnsi="Arial" w:cs="Arial"/>
                <w:i/>
                <w:iCs/>
                <w:u w:val="single"/>
              </w:rPr>
              <w:t>(opozorilo</w:t>
            </w:r>
            <w:r w:rsidRPr="00AD1F8F">
              <w:rPr>
                <w:rFonts w:ascii="Arial" w:hAnsi="Arial" w:cs="Arial"/>
                <w:i/>
                <w:iCs/>
              </w:rPr>
              <w:t>: ponudnik lahko del JN odda v podizvajanje (1. odst. 94. čl. ZJN-3), torej ne more oddati v podizvajanje celotnega JN)</w:t>
            </w:r>
          </w:p>
        </w:tc>
        <w:tc>
          <w:tcPr>
            <w:tcW w:w="2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7F72" w14:textId="35A5C08B" w:rsidR="00A3564A" w:rsidRPr="00A3564A" w:rsidRDefault="00A3564A" w:rsidP="00A3564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9FB66" w14:textId="7F95FCD6" w:rsidR="00A3564A" w:rsidRPr="00A3564A" w:rsidRDefault="00A3564A" w:rsidP="00A3564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bCs/>
                <w:i/>
                <w:color w:val="A6A6A6"/>
              </w:rPr>
              <w:t>če ni podizvajalcev</w:t>
            </w:r>
          </w:p>
        </w:tc>
      </w:tr>
      <w:tr w:rsidR="00A3564A" w:rsidRPr="00FE6B7C" w14:paraId="7A8B8857" w14:textId="77777777" w:rsidTr="007E6D93">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A3564A" w:rsidRPr="002C5414" w:rsidRDefault="00A3564A" w:rsidP="00A3564A">
            <w:pPr>
              <w:rPr>
                <w:rFonts w:ascii="Arial" w:hAnsi="Arial" w:cs="Arial"/>
              </w:rPr>
            </w:pPr>
            <w:r w:rsidRPr="002C5414">
              <w:rPr>
                <w:rFonts w:ascii="Arial" w:hAnsi="Arial" w:cs="Arial"/>
              </w:rPr>
              <w:t>Predloženo je finančno zavarovanje za resnost ponudbe (če je bilo zahtevano)</w:t>
            </w:r>
          </w:p>
          <w:p w14:paraId="7EDF7135"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0708CB" w14:textId="77777777" w:rsidR="00A3564A" w:rsidRPr="002C5414" w:rsidRDefault="00A3564A" w:rsidP="00A3564A">
            <w:pPr>
              <w:pStyle w:val="Odstavekseznama"/>
              <w:numPr>
                <w:ilvl w:val="0"/>
                <w:numId w:val="15"/>
              </w:numPr>
              <w:spacing w:line="240" w:lineRule="auto"/>
              <w:ind w:left="115" w:hanging="115"/>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71E94E67" w14:textId="77777777" w:rsidR="00A3564A" w:rsidRPr="002C5414" w:rsidRDefault="00A3564A" w:rsidP="00A3564A">
            <w:pPr>
              <w:pStyle w:val="Odstavekseznama"/>
              <w:numPr>
                <w:ilvl w:val="0"/>
                <w:numId w:val="15"/>
              </w:numPr>
              <w:spacing w:after="0" w:line="240" w:lineRule="auto"/>
              <w:ind w:left="115" w:hanging="115"/>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A3564A" w:rsidRPr="00FE6B7C" w14:paraId="058A86E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A3564A" w:rsidRPr="002C5414" w:rsidRDefault="00A3564A" w:rsidP="00A3564A">
            <w:pPr>
              <w:rPr>
                <w:rFonts w:ascii="Arial" w:hAnsi="Arial" w:cs="Arial"/>
              </w:rPr>
            </w:pPr>
            <w:r w:rsidRPr="002C5414">
              <w:rPr>
                <w:rFonts w:ascii="Arial" w:hAnsi="Arial" w:cs="Arial"/>
              </w:rPr>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A3564A" w:rsidRPr="002C5414" w:rsidRDefault="00A3564A" w:rsidP="00A3564A">
            <w:pPr>
              <w:jc w:val="center"/>
              <w:rPr>
                <w:rFonts w:ascii="Arial" w:hAnsi="Arial" w:cs="Arial"/>
                <w:b/>
                <w:i/>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7F6F14" w:rsidRPr="00FE6B7C" w14:paraId="6911EEFD" w14:textId="77777777" w:rsidTr="007E6D93">
        <w:tc>
          <w:tcPr>
            <w:tcW w:w="516" w:type="dxa"/>
            <w:tcBorders>
              <w:top w:val="single" w:sz="4" w:space="0" w:color="auto"/>
              <w:left w:val="single" w:sz="4" w:space="0" w:color="auto"/>
              <w:bottom w:val="single" w:sz="4" w:space="0" w:color="auto"/>
              <w:right w:val="single" w:sz="4" w:space="0" w:color="auto"/>
            </w:tcBorders>
            <w:vAlign w:val="center"/>
          </w:tcPr>
          <w:p w14:paraId="73FCDCBF" w14:textId="77777777" w:rsidR="007F6F14" w:rsidRPr="007F6F14" w:rsidRDefault="007F6F14"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C9FA4" w14:textId="77777777" w:rsidR="007F6F14" w:rsidRPr="002C5414" w:rsidRDefault="007F6F14" w:rsidP="007F6F14">
            <w:pPr>
              <w:rPr>
                <w:rFonts w:ascii="Arial" w:hAnsi="Arial" w:cs="Arial"/>
              </w:rPr>
            </w:pPr>
            <w:r w:rsidRPr="002C5414">
              <w:rPr>
                <w:rFonts w:ascii="Arial" w:hAnsi="Arial" w:cs="Arial"/>
              </w:rPr>
              <w:t>Izbrana ponudba ni neobičajno nizka oz. je ponudba utemeljeno pojasnjena (86. čl. ZJN-3)</w:t>
            </w:r>
          </w:p>
          <w:p w14:paraId="46AD7590" w14:textId="539543C0" w:rsidR="007F6F14" w:rsidRPr="00A533FB" w:rsidRDefault="007F6F14" w:rsidP="007F6F14">
            <w:pPr>
              <w:rPr>
                <w:rFonts w:ascii="Arial" w:hAnsi="Arial" w:cs="Arial"/>
                <w:i/>
                <w:iCs/>
              </w:rPr>
            </w:pPr>
            <w:r w:rsidRPr="00A533FB">
              <w:rPr>
                <w:rFonts w:ascii="Arial" w:hAnsi="Arial" w:cs="Arial"/>
                <w:i/>
                <w:iCs/>
              </w:rPr>
              <w:t>(</w:t>
            </w:r>
            <w:r w:rsidRPr="004E46DC">
              <w:rPr>
                <w:rFonts w:ascii="Arial" w:hAnsi="Arial" w:cs="Arial"/>
                <w:i/>
                <w:iCs/>
                <w:u w:val="single"/>
              </w:rPr>
              <w:t>opozorilo</w:t>
            </w:r>
            <w:r w:rsidRPr="00A533FB">
              <w:rPr>
                <w:rFonts w:ascii="Arial" w:hAnsi="Arial" w:cs="Arial"/>
                <w:i/>
                <w:iC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16" w:type="dxa"/>
            <w:tcBorders>
              <w:top w:val="single" w:sz="4" w:space="0" w:color="auto"/>
              <w:left w:val="single" w:sz="4" w:space="0" w:color="auto"/>
              <w:bottom w:val="single" w:sz="4" w:space="0" w:color="auto"/>
              <w:right w:val="single" w:sz="4" w:space="0" w:color="auto"/>
            </w:tcBorders>
            <w:vAlign w:val="center"/>
          </w:tcPr>
          <w:p w14:paraId="0783E32B" w14:textId="14CBB103" w:rsidR="007F6F14" w:rsidRPr="007F6F14" w:rsidRDefault="007F6F14"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AE9188" w14:textId="77777777" w:rsidR="007F6F14" w:rsidRPr="007F6F14" w:rsidRDefault="007F6F14" w:rsidP="00A3564A">
            <w:pPr>
              <w:jc w:val="center"/>
              <w:rPr>
                <w:rFonts w:ascii="Arial" w:hAnsi="Arial" w:cs="Arial"/>
                <w:b/>
                <w:i/>
                <w:color w:val="A6A6A6"/>
              </w:rPr>
            </w:pPr>
          </w:p>
        </w:tc>
      </w:tr>
      <w:tr w:rsidR="00A3564A" w:rsidRPr="00FE6B7C" w14:paraId="094D6F55" w14:textId="77777777" w:rsidTr="007E6D93">
        <w:tc>
          <w:tcPr>
            <w:tcW w:w="516" w:type="dxa"/>
            <w:vMerge w:val="restart"/>
            <w:tcBorders>
              <w:top w:val="single" w:sz="4" w:space="0" w:color="auto"/>
              <w:left w:val="single" w:sz="4" w:space="0" w:color="auto"/>
              <w:right w:val="single" w:sz="4" w:space="0" w:color="auto"/>
            </w:tcBorders>
            <w:hideMark/>
          </w:tcPr>
          <w:p w14:paraId="2E6692A1" w14:textId="77777777" w:rsidR="00A3564A" w:rsidRPr="002C5414" w:rsidRDefault="00A3564A" w:rsidP="00A3564A">
            <w:pPr>
              <w:rPr>
                <w:rFonts w:ascii="Arial" w:hAnsi="Arial" w:cs="Arial"/>
              </w:rPr>
            </w:pPr>
            <w:r w:rsidRPr="002C5414">
              <w:rPr>
                <w:rFonts w:ascii="Arial" w:hAnsi="Arial" w:cs="Arial"/>
              </w:rPr>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A3564A" w:rsidRPr="002C5414" w:rsidRDefault="00A3564A" w:rsidP="00A3564A">
            <w:pPr>
              <w:rPr>
                <w:rFonts w:ascii="Arial" w:hAnsi="Arial" w:cs="Arial"/>
              </w:rPr>
            </w:pPr>
            <w:r w:rsidRPr="002C5414">
              <w:rPr>
                <w:rFonts w:ascii="Arial" w:hAnsi="Arial" w:cs="Arial"/>
                <w:b/>
                <w:bCs/>
              </w:rPr>
              <w:t>ODLOČITEV O ODDAJI JAVNEGA NAROČILA</w:t>
            </w:r>
          </w:p>
        </w:tc>
      </w:tr>
      <w:tr w:rsidR="00A3564A" w:rsidRPr="00FE6B7C" w14:paraId="4B5EA8D0" w14:textId="77777777" w:rsidTr="007E6D93">
        <w:tc>
          <w:tcPr>
            <w:tcW w:w="516" w:type="dxa"/>
            <w:vMerge/>
            <w:tcBorders>
              <w:left w:val="single" w:sz="4" w:space="0" w:color="auto"/>
              <w:right w:val="single" w:sz="4" w:space="0" w:color="auto"/>
            </w:tcBorders>
            <w:vAlign w:val="center"/>
            <w:hideMark/>
          </w:tcPr>
          <w:p w14:paraId="7AB4BF01"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A3564A" w:rsidRPr="002C5414" w:rsidRDefault="00A3564A" w:rsidP="00A3564A">
            <w:pPr>
              <w:rPr>
                <w:rFonts w:ascii="Arial" w:hAnsi="Arial" w:cs="Arial"/>
              </w:rPr>
            </w:pPr>
            <w:r w:rsidRPr="002C5414">
              <w:rPr>
                <w:rFonts w:ascii="Arial" w:hAnsi="Arial" w:cs="Arial"/>
              </w:rPr>
              <w:t xml:space="preserve">Odločitev  o oddaji JN je sprejeta najpozneje 90 dni od roka za oddajo ponudb in vsebuje vse zakonsko </w:t>
            </w:r>
            <w:r w:rsidRPr="002C5414">
              <w:rPr>
                <w:rFonts w:ascii="Arial" w:hAnsi="Arial" w:cs="Arial"/>
              </w:rPr>
              <w:lastRenderedPageBreak/>
              <w:t xml:space="preserve">določene informacije (3. odst. 90  čl. ZJN-3) in v 5 dneh po končanem preverjanju in ocenjevanju sporočena vsem ponudnikom (2. odst. 90  čl. ZJN-3) </w:t>
            </w:r>
          </w:p>
          <w:p w14:paraId="2DED20A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7D0AF89E"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28F0B498"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354CF3FA"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4387F9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A3564A" w:rsidRPr="002C5414" w:rsidRDefault="00A3564A" w:rsidP="00A3564A">
            <w:pPr>
              <w:rPr>
                <w:rFonts w:ascii="Arial" w:hAnsi="Arial" w:cs="Arial"/>
              </w:rPr>
            </w:pPr>
          </w:p>
        </w:tc>
      </w:tr>
      <w:tr w:rsidR="00A3564A" w:rsidRPr="00FE6B7C" w14:paraId="60814FD8" w14:textId="77777777" w:rsidTr="007E6D93">
        <w:tc>
          <w:tcPr>
            <w:tcW w:w="516" w:type="dxa"/>
            <w:vMerge/>
            <w:tcBorders>
              <w:left w:val="single" w:sz="4" w:space="0" w:color="auto"/>
              <w:right w:val="single" w:sz="4" w:space="0" w:color="auto"/>
            </w:tcBorders>
            <w:vAlign w:val="center"/>
          </w:tcPr>
          <w:p w14:paraId="097F114D"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A3564A" w:rsidRPr="002C5414" w:rsidRDefault="00A3564A" w:rsidP="00A3564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A3564A" w:rsidRPr="002C5414" w:rsidRDefault="00A3564A" w:rsidP="00A3564A">
            <w:pPr>
              <w:rPr>
                <w:rFonts w:ascii="Arial" w:hAnsi="Arial" w:cs="Arial"/>
              </w:rPr>
            </w:pPr>
          </w:p>
        </w:tc>
      </w:tr>
      <w:tr w:rsidR="00A3564A" w:rsidRPr="00FE6B7C" w14:paraId="0AA5084E" w14:textId="77777777" w:rsidTr="007E6D93">
        <w:tc>
          <w:tcPr>
            <w:tcW w:w="516" w:type="dxa"/>
            <w:vMerge/>
            <w:tcBorders>
              <w:left w:val="single" w:sz="4" w:space="0" w:color="auto"/>
              <w:right w:val="single" w:sz="4" w:space="0" w:color="auto"/>
            </w:tcBorders>
            <w:vAlign w:val="center"/>
            <w:hideMark/>
          </w:tcPr>
          <w:p w14:paraId="5BE10DD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A3564A" w:rsidRPr="002C5414" w:rsidRDefault="00A3564A" w:rsidP="00A3564A">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A3564A" w:rsidRPr="002C5414" w:rsidRDefault="00A3564A" w:rsidP="00A3564A">
            <w:pPr>
              <w:rPr>
                <w:rFonts w:ascii="Arial" w:hAnsi="Arial" w:cs="Arial"/>
              </w:rPr>
            </w:pPr>
          </w:p>
        </w:tc>
      </w:tr>
      <w:tr w:rsidR="00A3564A" w:rsidRPr="00FE6B7C" w14:paraId="40C42ED8" w14:textId="77777777" w:rsidTr="007E6D93">
        <w:tc>
          <w:tcPr>
            <w:tcW w:w="516" w:type="dxa"/>
            <w:vMerge/>
            <w:tcBorders>
              <w:left w:val="single" w:sz="4" w:space="0" w:color="auto"/>
              <w:right w:val="single" w:sz="4" w:space="0" w:color="auto"/>
            </w:tcBorders>
            <w:vAlign w:val="center"/>
            <w:hideMark/>
          </w:tcPr>
          <w:p w14:paraId="48ED20C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A3564A" w:rsidRPr="002C5414" w:rsidRDefault="00A3564A" w:rsidP="00A3564A">
            <w:pPr>
              <w:rPr>
                <w:rFonts w:ascii="Arial" w:hAnsi="Arial" w:cs="Arial"/>
              </w:rPr>
            </w:pPr>
            <w:r w:rsidRPr="002C5414">
              <w:rPr>
                <w:rFonts w:ascii="Arial" w:hAnsi="Arial" w:cs="Arial"/>
              </w:rPr>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A3564A" w:rsidRPr="002C5414" w:rsidRDefault="00A3564A" w:rsidP="00A3564A">
            <w:pPr>
              <w:jc w:val="center"/>
              <w:rPr>
                <w:rFonts w:ascii="Arial" w:hAnsi="Arial" w:cs="Arial"/>
                <w:b/>
                <w:i/>
              </w:rPr>
            </w:pPr>
            <w:r w:rsidRPr="002C5414">
              <w:rPr>
                <w:rFonts w:ascii="Arial" w:hAnsi="Arial" w:cs="Arial"/>
                <w:b/>
                <w:i/>
                <w:color w:val="A6A6A6"/>
              </w:rPr>
              <w:t>ni obvezno za izjeme, ki jih našteva ZJN-3</w:t>
            </w:r>
          </w:p>
        </w:tc>
      </w:tr>
      <w:tr w:rsidR="00A3564A" w:rsidRPr="00FE6B7C" w14:paraId="1958DAE3" w14:textId="77777777" w:rsidTr="007E6D93">
        <w:tc>
          <w:tcPr>
            <w:tcW w:w="516" w:type="dxa"/>
            <w:vMerge/>
            <w:tcBorders>
              <w:left w:val="single" w:sz="4" w:space="0" w:color="auto"/>
              <w:bottom w:val="single" w:sz="4" w:space="0" w:color="auto"/>
              <w:right w:val="single" w:sz="4" w:space="0" w:color="auto"/>
            </w:tcBorders>
            <w:vAlign w:val="center"/>
          </w:tcPr>
          <w:p w14:paraId="4145E68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36FF28D" w14:textId="6288FF3A" w:rsidR="00A3564A" w:rsidRDefault="00A3564A" w:rsidP="00A3564A">
            <w:pPr>
              <w:rPr>
                <w:rFonts w:ascii="Arial" w:hAnsi="Arial" w:cs="Arial"/>
              </w:rPr>
            </w:pPr>
            <w:r w:rsidRPr="002C5414">
              <w:rPr>
                <w:rFonts w:ascii="Arial" w:hAnsi="Arial" w:cs="Arial"/>
              </w:rPr>
              <w:t xml:space="preserve">Zagotovljeno je učinkovito preprečevanje nasprotja interesov (91. čl. ZJN-3) </w:t>
            </w:r>
          </w:p>
          <w:p w14:paraId="1FFD6803" w14:textId="77777777" w:rsidR="007C68F6" w:rsidRPr="002C5414" w:rsidRDefault="007C68F6" w:rsidP="007C68F6">
            <w:pPr>
              <w:rPr>
                <w:rFonts w:ascii="Arial" w:hAnsi="Arial" w:cs="Arial"/>
              </w:rPr>
            </w:pPr>
            <w:r w:rsidRPr="002C5414">
              <w:rPr>
                <w:rFonts w:ascii="Arial" w:hAnsi="Arial" w:cs="Arial"/>
              </w:rPr>
              <w:t>(</w:t>
            </w:r>
            <w:r w:rsidRPr="004E46DC">
              <w:rPr>
                <w:rFonts w:ascii="Arial" w:hAnsi="Arial" w:cs="Arial"/>
                <w:i/>
                <w:iCs/>
                <w:u w:val="single"/>
              </w:rPr>
              <w:t>opozorilo</w:t>
            </w:r>
            <w:r w:rsidRPr="002C5414">
              <w:rPr>
                <w:rFonts w:ascii="Arial" w:hAnsi="Arial" w:cs="Arial"/>
                <w:i/>
                <w:iCs/>
              </w:rPr>
              <w:t>:</w:t>
            </w:r>
          </w:p>
          <w:p w14:paraId="74773B71" w14:textId="77777777" w:rsidR="00DA3BF1" w:rsidRPr="00DA3BF1"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55627D2" w14:textId="2C89F394" w:rsidR="007F6F14" w:rsidRPr="002C5414"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2C5414">
              <w:rPr>
                <w:rFonts w:ascii="Arial" w:hAnsi="Arial"/>
                <w:i/>
                <w:iCs/>
                <w:sz w:val="20"/>
                <w:szCs w:val="20"/>
              </w:rPr>
              <w:t xml:space="preserve"> </w:t>
            </w:r>
            <w:r w:rsidRPr="002C5414">
              <w:rPr>
                <w:rFonts w:ascii="Arial" w:hAnsi="Arial"/>
                <w:i/>
                <w:iCs/>
                <w:sz w:val="20"/>
                <w:szCs w:val="20"/>
              </w:rPr>
              <w:footnoteReference w:id="12"/>
            </w:r>
            <w:r w:rsidRPr="002C5414">
              <w:rPr>
                <w:rFonts w:ascii="Arial" w:eastAsia="Times New Roman" w:hAnsi="Arial" w:cs="Arial"/>
                <w:i/>
                <w:iCs/>
                <w:sz w:val="20"/>
                <w:szCs w:val="20"/>
                <w:lang w:eastAsia="sl-SI"/>
              </w:rPr>
              <w:t>))</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r w:rsidRPr="002C5414" w:rsidDel="0034782B">
              <w:rPr>
                <w:rFonts w:ascii="Arial" w:hAnsi="Arial" w:cs="Arial"/>
              </w:rPr>
              <w:t xml:space="preserve"> </w:t>
            </w:r>
          </w:p>
          <w:p w14:paraId="7C57DD2E" w14:textId="77777777" w:rsidR="00A3564A" w:rsidRPr="002C5414" w:rsidRDefault="00A3564A" w:rsidP="00A3564A">
            <w:pPr>
              <w:jc w:val="center"/>
              <w:rPr>
                <w:rFonts w:ascii="Arial" w:hAnsi="Arial" w:cs="Arial"/>
              </w:rPr>
            </w:pPr>
          </w:p>
          <w:p w14:paraId="454269DF" w14:textId="0FC77D11" w:rsidR="00A3564A" w:rsidRPr="002C5414" w:rsidRDefault="00A3564A" w:rsidP="00A3564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A3564A" w:rsidRPr="002C5414" w:rsidRDefault="00A3564A" w:rsidP="00A3564A">
            <w:pPr>
              <w:jc w:val="center"/>
              <w:rPr>
                <w:rFonts w:ascii="Arial" w:hAnsi="Arial" w:cs="Arial"/>
                <w:b/>
                <w:i/>
                <w:color w:val="A6A6A6"/>
              </w:rPr>
            </w:pPr>
          </w:p>
        </w:tc>
      </w:tr>
      <w:tr w:rsidR="00A3564A" w:rsidRPr="00FE6B7C" w14:paraId="0E92DD9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A3564A" w:rsidRPr="002C5414" w:rsidRDefault="00A3564A" w:rsidP="00A3564A">
            <w:pPr>
              <w:rPr>
                <w:rFonts w:ascii="Arial" w:hAnsi="Arial" w:cs="Arial"/>
              </w:rPr>
            </w:pPr>
            <w:r w:rsidRPr="002C5414">
              <w:rPr>
                <w:rFonts w:ascii="Arial" w:hAnsi="Arial" w:cs="Arial"/>
              </w:rPr>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A3564A" w:rsidRPr="002C5414" w:rsidRDefault="00A3564A" w:rsidP="00A3564A">
            <w:pPr>
              <w:rPr>
                <w:rFonts w:ascii="Arial" w:hAnsi="Arial" w:cs="Arial"/>
              </w:rPr>
            </w:pPr>
            <w:r w:rsidRPr="002C5414">
              <w:rPr>
                <w:rFonts w:ascii="Arial" w:hAnsi="Arial" w:cs="Arial"/>
                <w:b/>
                <w:bCs/>
              </w:rPr>
              <w:t>OBJAVA OBVESTILA O ODDAJI JAVNEGA NAROČILA</w:t>
            </w:r>
          </w:p>
        </w:tc>
      </w:tr>
      <w:tr w:rsidR="00A3564A" w:rsidRPr="00FE6B7C" w14:paraId="5920C1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A3564A" w:rsidRPr="002C5414" w:rsidRDefault="00A3564A" w:rsidP="00A3564A">
            <w:pPr>
              <w:rPr>
                <w:rFonts w:ascii="Arial" w:hAnsi="Arial" w:cs="Arial"/>
              </w:rPr>
            </w:pPr>
            <w:r w:rsidRPr="002C5414">
              <w:rPr>
                <w:rFonts w:ascii="Arial" w:hAnsi="Arial" w:cs="Arial"/>
              </w:rPr>
              <w:t>Obvestilo o oddaji naročila je objavljeno na portalu JN najpozneje 30 dni po sklenitvi pogodbe (22., 52. in 58. čl. ZJN-3)</w:t>
            </w:r>
          </w:p>
          <w:p w14:paraId="3FDE1A5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6A5D6BC" w14:textId="77777777" w:rsidR="00A3564A" w:rsidRPr="002C5414" w:rsidRDefault="00A3564A" w:rsidP="00A3564A">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A3564A" w:rsidRPr="002C5414" w:rsidRDefault="00A3564A" w:rsidP="00A3564A">
            <w:pPr>
              <w:rPr>
                <w:rFonts w:ascii="Arial" w:hAnsi="Arial" w:cs="Arial"/>
              </w:rPr>
            </w:pPr>
          </w:p>
        </w:tc>
      </w:tr>
      <w:tr w:rsidR="00A3564A" w:rsidRPr="00FE6B7C" w14:paraId="7927E68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A3564A" w:rsidRPr="002C5414" w:rsidRDefault="00A3564A" w:rsidP="00A3564A">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602F4C58"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A3564A" w:rsidRPr="00FE6B7C" w14:paraId="0F92DBF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56BC8ED" w14:textId="60FAD513" w:rsidR="00A3564A" w:rsidRPr="002C5414" w:rsidRDefault="00A3564A" w:rsidP="00A3564A">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A3564A" w:rsidRPr="002C5414" w:rsidRDefault="00A3564A" w:rsidP="00A3564A">
            <w:pPr>
              <w:rPr>
                <w:rFonts w:ascii="Arial" w:hAnsi="Arial" w:cs="Arial"/>
              </w:rPr>
            </w:pPr>
          </w:p>
        </w:tc>
      </w:tr>
      <w:tr w:rsidR="00A3564A" w:rsidRPr="00FE6B7C" w14:paraId="65F2ACD0" w14:textId="77777777" w:rsidTr="007E6D93">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A3564A" w:rsidRPr="002C5414" w:rsidRDefault="00A3564A" w:rsidP="00A3564A">
            <w:pPr>
              <w:rPr>
                <w:rFonts w:ascii="Arial" w:hAnsi="Arial" w:cs="Arial"/>
              </w:rPr>
            </w:pPr>
            <w:r w:rsidRPr="002C5414">
              <w:rPr>
                <w:rFonts w:ascii="Arial" w:hAnsi="Arial" w:cs="Arial"/>
              </w:rPr>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A3564A" w:rsidRPr="002C5414" w:rsidRDefault="00A3564A" w:rsidP="00A3564A">
            <w:pPr>
              <w:rPr>
                <w:rFonts w:ascii="Arial" w:hAnsi="Arial" w:cs="Arial"/>
              </w:rPr>
            </w:pPr>
            <w:r w:rsidRPr="002C5414">
              <w:rPr>
                <w:rFonts w:ascii="Arial" w:hAnsi="Arial" w:cs="Arial"/>
                <w:b/>
                <w:bCs/>
              </w:rPr>
              <w:t>POROČILO V SKLADU S 105. ČL. ZJN-3</w:t>
            </w:r>
          </w:p>
        </w:tc>
      </w:tr>
      <w:tr w:rsidR="00A3564A" w:rsidRPr="00FE6B7C" w14:paraId="3C71D375" w14:textId="77777777" w:rsidTr="007E6D93">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A3564A" w:rsidRPr="002C5414" w:rsidRDefault="00A3564A" w:rsidP="00A3564A">
            <w:pPr>
              <w:rPr>
                <w:rFonts w:ascii="Arial" w:hAnsi="Arial" w:cs="Arial"/>
              </w:rPr>
            </w:pPr>
            <w:r w:rsidRPr="002C5414">
              <w:rPr>
                <w:rFonts w:ascii="Arial" w:hAnsi="Arial" w:cs="Arial"/>
              </w:rPr>
              <w:t>(Končno) poročilo o postopku oddaje JN je pripravljeno in zajema vse predpisane informacije (105. čl. ZJN-3)</w:t>
            </w:r>
          </w:p>
          <w:p w14:paraId="491A8328"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A3564A" w:rsidRPr="00FE6B7C" w14:paraId="7266A7F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A3564A" w:rsidRPr="002C5414" w:rsidRDefault="00A3564A" w:rsidP="00A3564A">
            <w:pPr>
              <w:rPr>
                <w:rFonts w:ascii="Arial" w:hAnsi="Arial" w:cs="Arial"/>
              </w:rPr>
            </w:pPr>
            <w:r w:rsidRPr="002C5414">
              <w:rPr>
                <w:rFonts w:ascii="Arial" w:hAnsi="Arial" w:cs="Arial"/>
              </w:rPr>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A3564A" w:rsidRPr="002C5414" w:rsidRDefault="00A3564A" w:rsidP="00A3564A">
            <w:pPr>
              <w:rPr>
                <w:rFonts w:ascii="Arial" w:hAnsi="Arial" w:cs="Arial"/>
              </w:rPr>
            </w:pPr>
            <w:r w:rsidRPr="002C5414">
              <w:rPr>
                <w:rFonts w:ascii="Arial" w:hAnsi="Arial" w:cs="Arial"/>
                <w:b/>
                <w:bCs/>
              </w:rPr>
              <w:t>TEMELJNA NAČELA JAVNEGA NAROČANJA</w:t>
            </w:r>
          </w:p>
        </w:tc>
      </w:tr>
      <w:tr w:rsidR="00A3564A" w:rsidRPr="00FE6B7C" w14:paraId="4F9FEC2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A3564A" w:rsidRPr="002C5414" w:rsidRDefault="00A3564A" w:rsidP="00A3564A">
            <w:pPr>
              <w:rPr>
                <w:rFonts w:ascii="Arial" w:hAnsi="Arial" w:cs="Arial"/>
              </w:rPr>
            </w:pPr>
            <w:r w:rsidRPr="002C5414">
              <w:rPr>
                <w:rFonts w:ascii="Arial" w:hAnsi="Arial" w:cs="Arial"/>
              </w:rPr>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A3564A" w:rsidRPr="002C5414" w:rsidRDefault="00A3564A" w:rsidP="00A3564A">
            <w:pPr>
              <w:rPr>
                <w:rFonts w:ascii="Arial" w:hAnsi="Arial" w:cs="Arial"/>
              </w:rPr>
            </w:pPr>
          </w:p>
        </w:tc>
      </w:tr>
      <w:tr w:rsidR="00A3564A" w:rsidRPr="00FE6B7C" w14:paraId="218F2A37"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A3564A" w:rsidRPr="002C5414" w:rsidRDefault="00A3564A" w:rsidP="00A3564A">
            <w:pPr>
              <w:rPr>
                <w:rFonts w:ascii="Arial" w:hAnsi="Arial" w:cs="Arial"/>
              </w:rPr>
            </w:pPr>
            <w:r w:rsidRPr="002C5414">
              <w:rPr>
                <w:rFonts w:ascii="Arial" w:hAnsi="Arial" w:cs="Arial"/>
              </w:rPr>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03DCED4D" w:rsidR="00A3564A" w:rsidRPr="002C5414" w:rsidRDefault="00A3564A" w:rsidP="00A3564A">
            <w:pPr>
              <w:rPr>
                <w:rFonts w:ascii="Arial" w:hAnsi="Arial" w:cs="Arial"/>
              </w:rPr>
            </w:pPr>
            <w:r w:rsidRPr="002C5414">
              <w:rPr>
                <w:rFonts w:ascii="Arial" w:hAnsi="Arial" w:cs="Arial"/>
                <w:b/>
                <w:bCs/>
              </w:rPr>
              <w:t xml:space="preserve">PREPOZNAVNOST, PREGLEDNOST  IN KOMUNICIRANJE  </w:t>
            </w:r>
          </w:p>
        </w:tc>
      </w:tr>
      <w:tr w:rsidR="00A3564A" w:rsidRPr="00FE6B7C" w14:paraId="4FCFEC5C"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4A34A44B" w:rsidR="00A3564A" w:rsidRPr="002C5414" w:rsidRDefault="00A74E8E" w:rsidP="00A3564A">
            <w:pPr>
              <w:rPr>
                <w:rFonts w:ascii="Arial" w:hAnsi="Arial" w:cs="Arial"/>
              </w:rPr>
            </w:pPr>
            <w:r>
              <w:rPr>
                <w:rFonts w:ascii="Arial" w:hAnsi="Arial" w:cs="Arial"/>
              </w:rPr>
              <w:t>Upoštevane so zahteve s področja prepoznavnosti, preglednosti in komuniciranja vsebin 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A3564A" w:rsidRPr="002C5414" w:rsidRDefault="00A3564A" w:rsidP="00A3564A">
            <w:pPr>
              <w:rPr>
                <w:rFonts w:ascii="Arial" w:hAnsi="Arial" w:cs="Arial"/>
              </w:rPr>
            </w:pPr>
          </w:p>
        </w:tc>
      </w:tr>
      <w:tr w:rsidR="00A3564A" w:rsidRPr="00FE6B7C" w14:paraId="058B6B72"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A3564A" w:rsidRPr="002C5414" w:rsidRDefault="00A3564A" w:rsidP="00A3564A">
            <w:pPr>
              <w:rPr>
                <w:rFonts w:ascii="Arial" w:hAnsi="Arial" w:cs="Arial"/>
              </w:rPr>
            </w:pPr>
            <w:r w:rsidRPr="002C5414">
              <w:rPr>
                <w:rFonts w:ascii="Arial" w:hAnsi="Arial" w:cs="Arial"/>
              </w:rPr>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A3564A" w:rsidRPr="002C5414" w:rsidRDefault="00A3564A" w:rsidP="00A3564A">
            <w:pPr>
              <w:rPr>
                <w:rFonts w:ascii="Arial" w:hAnsi="Arial" w:cs="Arial"/>
              </w:rPr>
            </w:pPr>
            <w:r w:rsidRPr="002C5414">
              <w:rPr>
                <w:rFonts w:ascii="Arial" w:hAnsi="Arial" w:cs="Arial"/>
                <w:b/>
                <w:bCs/>
              </w:rPr>
              <w:t>UPOŠTEVAN JE INTERNI DOKUMENT ZA IZVAJANJE JAVNIH NAROČIL</w:t>
            </w:r>
          </w:p>
        </w:tc>
      </w:tr>
      <w:tr w:rsidR="00A3564A" w:rsidRPr="00FE6B7C" w14:paraId="7E82271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A3564A" w:rsidRPr="002C5414" w:rsidRDefault="00A3564A" w:rsidP="00A3564A">
            <w:pPr>
              <w:rPr>
                <w:rFonts w:ascii="Arial" w:hAnsi="Arial" w:cs="Arial"/>
              </w:rPr>
            </w:pPr>
            <w:r w:rsidRPr="002C5414">
              <w:rPr>
                <w:rFonts w:ascii="Arial" w:hAnsi="Arial" w:cs="Arial"/>
              </w:rPr>
              <w:t xml:space="preserve">Upoštevana so določila internega dokumenta za izvajanje JN </w:t>
            </w:r>
          </w:p>
          <w:p w14:paraId="0C3031B2"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A3564A" w:rsidRPr="00FE6B7C" w14:paraId="209680B7"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A3564A" w:rsidRPr="002C5414" w:rsidRDefault="00A3564A" w:rsidP="00A3564A">
            <w:pPr>
              <w:rPr>
                <w:rFonts w:ascii="Arial" w:hAnsi="Arial" w:cs="Arial"/>
                <w:b/>
              </w:rPr>
            </w:pPr>
            <w:r w:rsidRPr="002C5414">
              <w:rPr>
                <w:rFonts w:ascii="Arial" w:hAnsi="Arial" w:cs="Arial"/>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A3564A" w:rsidRPr="002C5414" w:rsidRDefault="00A3564A" w:rsidP="00A3564A">
            <w:pPr>
              <w:rPr>
                <w:rFonts w:ascii="Arial" w:hAnsi="Arial" w:cs="Arial"/>
                <w:b/>
              </w:rPr>
            </w:pPr>
            <w:r w:rsidRPr="002C5414">
              <w:rPr>
                <w:rFonts w:ascii="Arial" w:hAnsi="Arial" w:cs="Arial"/>
                <w:b/>
                <w:bCs/>
              </w:rPr>
              <w:t>REVIZIJA</w:t>
            </w:r>
          </w:p>
        </w:tc>
      </w:tr>
      <w:tr w:rsidR="00A3564A" w:rsidRPr="00FE6B7C" w14:paraId="6093B6C6" w14:textId="77777777" w:rsidTr="007E6D93">
        <w:tc>
          <w:tcPr>
            <w:tcW w:w="516" w:type="dxa"/>
            <w:tcBorders>
              <w:top w:val="single" w:sz="4" w:space="0" w:color="auto"/>
              <w:left w:val="single" w:sz="4" w:space="0" w:color="auto"/>
              <w:right w:val="single" w:sz="4" w:space="0" w:color="auto"/>
            </w:tcBorders>
          </w:tcPr>
          <w:p w14:paraId="48D4B516"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5DEF6560" w:rsidR="00A3564A" w:rsidRPr="002C5414" w:rsidRDefault="00A3564A" w:rsidP="00A3564A">
            <w:pPr>
              <w:rPr>
                <w:rFonts w:ascii="Arial" w:hAnsi="Arial" w:cs="Arial"/>
              </w:rPr>
            </w:pPr>
            <w:r w:rsidRPr="002C5414">
              <w:rPr>
                <w:rFonts w:ascii="Arial" w:hAnsi="Arial" w:cs="Arial"/>
              </w:rPr>
              <w:t>Uveden je bil predrevizijski postopek (p</w:t>
            </w:r>
            <w:r w:rsidR="007C68F6">
              <w:rPr>
                <w:rFonts w:ascii="Arial" w:hAnsi="Arial" w:cs="Arial"/>
              </w:rPr>
              <w:t>red</w:t>
            </w:r>
            <w:r w:rsidRPr="002C5414">
              <w:rPr>
                <w:rFonts w:ascii="Arial" w:hAnsi="Arial" w:cs="Arial"/>
              </w:rPr>
              <w:t xml:space="preserve"> naročnik</w:t>
            </w:r>
            <w:r w:rsidR="007C68F6">
              <w:rPr>
                <w:rFonts w:ascii="Arial" w:hAnsi="Arial" w:cs="Arial"/>
              </w:rPr>
              <w:t>om</w:t>
            </w:r>
            <w:r w:rsidRPr="002C5414">
              <w:rPr>
                <w:rFonts w:ascii="Arial" w:hAnsi="Arial" w:cs="Arial"/>
              </w:rPr>
              <w:t xml:space="preserve"> </w:t>
            </w:r>
            <w:r w:rsidR="007C68F6">
              <w:rPr>
                <w:rFonts w:ascii="Arial" w:hAnsi="Arial" w:cs="Arial"/>
              </w:rPr>
              <w:t>24</w:t>
            </w:r>
            <w:r w:rsidRPr="002C5414">
              <w:rPr>
                <w:rFonts w:ascii="Arial" w:hAnsi="Arial" w:cs="Arial"/>
              </w:rPr>
              <w:t xml:space="preserve">– </w:t>
            </w:r>
            <w:r w:rsidR="00492E88">
              <w:rPr>
                <w:rFonts w:ascii="Arial" w:hAnsi="Arial" w:cs="Arial"/>
              </w:rPr>
              <w:t>4</w:t>
            </w:r>
            <w:r w:rsidR="007C68F6">
              <w:rPr>
                <w:rFonts w:ascii="Arial" w:hAnsi="Arial" w:cs="Arial"/>
              </w:rPr>
              <w:t>9</w:t>
            </w:r>
            <w:r w:rsidRPr="002C5414">
              <w:rPr>
                <w:rFonts w:ascii="Arial" w:hAnsi="Arial" w:cs="Arial"/>
              </w:rPr>
              <w:t>.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A3564A" w:rsidRPr="002C5414" w:rsidRDefault="00A3564A" w:rsidP="00A3564A">
            <w:pPr>
              <w:rPr>
                <w:rFonts w:ascii="Arial" w:hAnsi="Arial" w:cs="Arial"/>
              </w:rPr>
            </w:pPr>
          </w:p>
        </w:tc>
      </w:tr>
      <w:tr w:rsidR="00A3564A" w:rsidRPr="00FE6B7C" w14:paraId="6155E51C" w14:textId="77777777" w:rsidTr="007E6D93">
        <w:tc>
          <w:tcPr>
            <w:tcW w:w="516" w:type="dxa"/>
            <w:tcBorders>
              <w:left w:val="single" w:sz="4" w:space="0" w:color="auto"/>
              <w:right w:val="single" w:sz="4" w:space="0" w:color="auto"/>
            </w:tcBorders>
            <w:hideMark/>
          </w:tcPr>
          <w:p w14:paraId="1DD7AA7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06BAFF48" w:rsidR="00A3564A" w:rsidRPr="002C5414" w:rsidRDefault="00A3564A" w:rsidP="00A3564A">
            <w:pPr>
              <w:rPr>
                <w:rFonts w:ascii="Arial" w:hAnsi="Arial" w:cs="Arial"/>
              </w:rPr>
            </w:pPr>
            <w:r w:rsidRPr="002C5414">
              <w:rPr>
                <w:rFonts w:ascii="Arial" w:hAnsi="Arial" w:cs="Arial"/>
              </w:rPr>
              <w:t>Vložen je bil zahtevek za revizijo na DKOM</w:t>
            </w:r>
            <w:r w:rsidR="007C68F6">
              <w:rPr>
                <w:rFonts w:ascii="Arial" w:hAnsi="Arial" w:cs="Arial"/>
              </w:rPr>
              <w:t xml:space="preserve">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A3564A" w:rsidRPr="002C5414" w:rsidRDefault="00A3564A" w:rsidP="00A3564A">
            <w:pPr>
              <w:rPr>
                <w:rFonts w:ascii="Arial" w:hAnsi="Arial" w:cs="Arial"/>
              </w:rPr>
            </w:pPr>
          </w:p>
        </w:tc>
      </w:tr>
      <w:tr w:rsidR="00A3564A" w:rsidRPr="00FE6B7C" w14:paraId="7170DAA3" w14:textId="77777777" w:rsidTr="007E6D93">
        <w:tc>
          <w:tcPr>
            <w:tcW w:w="516" w:type="dxa"/>
            <w:tcBorders>
              <w:left w:val="single" w:sz="4" w:space="0" w:color="auto"/>
              <w:right w:val="single" w:sz="4" w:space="0" w:color="auto"/>
            </w:tcBorders>
            <w:hideMark/>
          </w:tcPr>
          <w:p w14:paraId="374354D7"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A3564A" w:rsidRPr="002C5414" w:rsidRDefault="00A3564A" w:rsidP="00A3564A">
            <w:pPr>
              <w:rPr>
                <w:rFonts w:ascii="Arial" w:hAnsi="Arial" w:cs="Arial"/>
              </w:rPr>
            </w:pPr>
            <w:r w:rsidRPr="002C5414">
              <w:rPr>
                <w:rFonts w:ascii="Arial" w:hAnsi="Arial" w:cs="Arial"/>
              </w:rPr>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A3564A" w:rsidRPr="002C5414" w:rsidRDefault="00A3564A" w:rsidP="00A3564A">
            <w:pPr>
              <w:rPr>
                <w:rFonts w:ascii="Arial" w:hAnsi="Arial" w:cs="Arial"/>
              </w:rPr>
            </w:pPr>
          </w:p>
        </w:tc>
      </w:tr>
      <w:tr w:rsidR="00A3564A" w:rsidRPr="00FE6B7C" w14:paraId="484F93B5" w14:textId="77777777" w:rsidTr="007E6D93">
        <w:tc>
          <w:tcPr>
            <w:tcW w:w="516" w:type="dxa"/>
            <w:tcBorders>
              <w:left w:val="single" w:sz="4" w:space="0" w:color="auto"/>
              <w:bottom w:val="single" w:sz="4" w:space="0" w:color="auto"/>
              <w:right w:val="single" w:sz="4" w:space="0" w:color="auto"/>
            </w:tcBorders>
          </w:tcPr>
          <w:p w14:paraId="118080D9"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A3564A" w:rsidRPr="002C5414" w:rsidRDefault="00A3564A" w:rsidP="00A3564A">
            <w:pPr>
              <w:rPr>
                <w:rFonts w:ascii="Arial" w:hAnsi="Arial" w:cs="Arial"/>
              </w:rPr>
            </w:pPr>
            <w:r w:rsidRPr="002C5414">
              <w:rPr>
                <w:rFonts w:ascii="Arial" w:hAnsi="Arial" w:cs="Arial"/>
              </w:rPr>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A3564A" w:rsidRPr="002C5414" w:rsidRDefault="00A3564A" w:rsidP="00A3564A">
            <w:pPr>
              <w:rPr>
                <w:rFonts w:ascii="Arial" w:hAnsi="Arial" w:cs="Arial"/>
              </w:rPr>
            </w:pPr>
          </w:p>
        </w:tc>
      </w:tr>
      <w:tr w:rsidR="00A3564A" w:rsidRPr="00FE6B7C" w14:paraId="477BB7C1" w14:textId="77777777" w:rsidTr="007E6D93">
        <w:tc>
          <w:tcPr>
            <w:tcW w:w="516" w:type="dxa"/>
            <w:tcBorders>
              <w:left w:val="single" w:sz="4" w:space="0" w:color="auto"/>
              <w:bottom w:val="single" w:sz="4" w:space="0" w:color="auto"/>
              <w:right w:val="single" w:sz="4" w:space="0" w:color="auto"/>
            </w:tcBorders>
            <w:hideMark/>
          </w:tcPr>
          <w:p w14:paraId="2FE2549B"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A3564A" w:rsidRPr="002C5414" w:rsidRDefault="00A3564A" w:rsidP="00A3564A">
            <w:pPr>
              <w:rPr>
                <w:rFonts w:ascii="Arial" w:hAnsi="Arial" w:cs="Arial"/>
              </w:rPr>
            </w:pPr>
            <w:r w:rsidRPr="002C5414">
              <w:rPr>
                <w:rFonts w:ascii="Arial" w:hAnsi="Arial" w:cs="Arial"/>
              </w:rPr>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A3564A" w:rsidRPr="002C5414" w:rsidRDefault="00A3564A" w:rsidP="00A3564A">
            <w:pPr>
              <w:rPr>
                <w:rFonts w:ascii="Arial" w:hAnsi="Arial" w:cs="Arial"/>
              </w:rPr>
            </w:pPr>
          </w:p>
        </w:tc>
      </w:tr>
      <w:tr w:rsidR="00A3564A" w:rsidRPr="00FE6B7C" w14:paraId="6E705CB8" w14:textId="77777777" w:rsidTr="007E6D93">
        <w:tc>
          <w:tcPr>
            <w:tcW w:w="516" w:type="dxa"/>
            <w:tcBorders>
              <w:left w:val="single" w:sz="4" w:space="0" w:color="auto"/>
              <w:bottom w:val="single" w:sz="4" w:space="0" w:color="auto"/>
              <w:right w:val="single" w:sz="4" w:space="0" w:color="auto"/>
            </w:tcBorders>
          </w:tcPr>
          <w:p w14:paraId="704530B1"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A3564A" w:rsidRPr="002C5414" w:rsidRDefault="00A3564A" w:rsidP="00A3564A">
            <w:pPr>
              <w:rPr>
                <w:rFonts w:ascii="Arial" w:hAnsi="Arial" w:cs="Arial"/>
              </w:rPr>
            </w:pPr>
            <w:r w:rsidRPr="002C5414">
              <w:rPr>
                <w:rFonts w:ascii="Arial" w:hAnsi="Arial" w:cs="Arial"/>
              </w:rPr>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A3564A" w:rsidRPr="002C5414" w:rsidRDefault="00A3564A" w:rsidP="00A3564A">
            <w:pPr>
              <w:rPr>
                <w:rFonts w:ascii="Arial" w:hAnsi="Arial" w:cs="Arial"/>
              </w:rPr>
            </w:pPr>
          </w:p>
        </w:tc>
      </w:tr>
      <w:tr w:rsidR="00A3564A" w:rsidRPr="00FE6B7C" w14:paraId="24CC3BC2"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A3564A" w:rsidRPr="002C5414" w:rsidRDefault="00A3564A" w:rsidP="00A3564A">
            <w:pPr>
              <w:rPr>
                <w:rFonts w:ascii="Arial" w:hAnsi="Arial" w:cs="Arial"/>
                <w:b/>
              </w:rPr>
            </w:pPr>
            <w:r w:rsidRPr="002C5414">
              <w:rPr>
                <w:rFonts w:ascii="Arial" w:hAnsi="Arial" w:cs="Arial"/>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A3564A" w:rsidRPr="002C5414" w:rsidRDefault="00A3564A" w:rsidP="00A3564A">
            <w:pPr>
              <w:rPr>
                <w:rFonts w:ascii="Arial" w:hAnsi="Arial" w:cs="Arial"/>
                <w:b/>
              </w:rPr>
            </w:pPr>
            <w:r w:rsidRPr="002C5414">
              <w:rPr>
                <w:rFonts w:ascii="Arial" w:hAnsi="Arial" w:cs="Arial"/>
                <w:b/>
                <w:bCs/>
              </w:rPr>
              <w:t xml:space="preserve">POGODBA </w:t>
            </w:r>
          </w:p>
        </w:tc>
      </w:tr>
      <w:tr w:rsidR="00A3564A" w:rsidRPr="00FE6B7C" w14:paraId="540D0826" w14:textId="77777777" w:rsidTr="007E6D93">
        <w:tc>
          <w:tcPr>
            <w:tcW w:w="516" w:type="dxa"/>
            <w:tcBorders>
              <w:top w:val="single" w:sz="4" w:space="0" w:color="auto"/>
              <w:left w:val="single" w:sz="4" w:space="0" w:color="auto"/>
              <w:right w:val="single" w:sz="4" w:space="0" w:color="auto"/>
            </w:tcBorders>
          </w:tcPr>
          <w:p w14:paraId="4A1D47AF"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A3564A" w:rsidRPr="002C5414" w:rsidRDefault="00A3564A" w:rsidP="00A3564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A3564A" w:rsidRPr="002C5414" w:rsidRDefault="00A3564A" w:rsidP="00A3564A">
            <w:pPr>
              <w:rPr>
                <w:rFonts w:ascii="Arial" w:hAnsi="Arial" w:cs="Arial"/>
              </w:rPr>
            </w:pPr>
          </w:p>
        </w:tc>
      </w:tr>
      <w:tr w:rsidR="00A3564A" w:rsidRPr="00FE6B7C" w14:paraId="0BF3BEAC" w14:textId="77777777" w:rsidTr="007E6D93">
        <w:tc>
          <w:tcPr>
            <w:tcW w:w="516" w:type="dxa"/>
            <w:tcBorders>
              <w:top w:val="single" w:sz="4" w:space="0" w:color="auto"/>
              <w:left w:val="single" w:sz="4" w:space="0" w:color="auto"/>
              <w:right w:val="single" w:sz="4" w:space="0" w:color="auto"/>
            </w:tcBorders>
          </w:tcPr>
          <w:p w14:paraId="12FE8182"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A3564A" w:rsidRPr="002C5414" w:rsidRDefault="00A3564A" w:rsidP="00A3564A">
            <w:pPr>
              <w:rPr>
                <w:rFonts w:ascii="Arial" w:hAnsi="Arial" w:cs="Arial"/>
              </w:rPr>
            </w:pPr>
            <w:r w:rsidRPr="002C5414">
              <w:rPr>
                <w:rFonts w:ascii="Arial" w:hAnsi="Arial" w:cs="Arial"/>
              </w:rPr>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A3564A" w:rsidRPr="002C5414" w:rsidRDefault="00A3564A" w:rsidP="00A3564A">
            <w:pPr>
              <w:rPr>
                <w:rFonts w:ascii="Arial" w:hAnsi="Arial" w:cs="Arial"/>
              </w:rPr>
            </w:pPr>
          </w:p>
        </w:tc>
      </w:tr>
      <w:tr w:rsidR="00A3564A" w:rsidRPr="00FE6B7C" w14:paraId="63B48831" w14:textId="77777777" w:rsidTr="007E6D93">
        <w:tc>
          <w:tcPr>
            <w:tcW w:w="516" w:type="dxa"/>
            <w:tcBorders>
              <w:left w:val="single" w:sz="4" w:space="0" w:color="auto"/>
              <w:right w:val="single" w:sz="4" w:space="0" w:color="auto"/>
            </w:tcBorders>
            <w:hideMark/>
          </w:tcPr>
          <w:p w14:paraId="20E68A74"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A3564A" w:rsidRPr="002C5414" w:rsidRDefault="00A3564A" w:rsidP="00A3564A">
            <w:pPr>
              <w:rPr>
                <w:rFonts w:ascii="Arial" w:hAnsi="Arial" w:cs="Arial"/>
              </w:rPr>
            </w:pPr>
            <w:r w:rsidRPr="002C5414">
              <w:rPr>
                <w:rFonts w:ascii="Arial" w:hAnsi="Arial" w:cs="Arial"/>
              </w:rPr>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A3564A" w:rsidRPr="002C5414" w:rsidRDefault="00A3564A" w:rsidP="00A3564A">
            <w:pPr>
              <w:rPr>
                <w:rFonts w:ascii="Arial" w:hAnsi="Arial" w:cs="Arial"/>
              </w:rPr>
            </w:pPr>
          </w:p>
        </w:tc>
      </w:tr>
      <w:tr w:rsidR="00A3564A" w:rsidRPr="00FE6B7C" w14:paraId="74EAB259" w14:textId="77777777" w:rsidTr="007E6D93">
        <w:tc>
          <w:tcPr>
            <w:tcW w:w="516" w:type="dxa"/>
            <w:tcBorders>
              <w:left w:val="single" w:sz="4" w:space="0" w:color="auto"/>
              <w:right w:val="single" w:sz="4" w:space="0" w:color="auto"/>
            </w:tcBorders>
          </w:tcPr>
          <w:p w14:paraId="1FD9AAA7"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A3564A" w:rsidRPr="002C5414" w:rsidRDefault="00A3564A" w:rsidP="00A3564A">
            <w:pPr>
              <w:rPr>
                <w:rFonts w:ascii="Arial" w:hAnsi="Arial" w:cs="Arial"/>
              </w:rPr>
            </w:pPr>
            <w:r w:rsidRPr="002C5414">
              <w:rPr>
                <w:rFonts w:ascii="Arial" w:hAnsi="Arial" w:cs="Arial"/>
              </w:rPr>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A3564A" w:rsidRPr="002C5414" w:rsidRDefault="00A3564A" w:rsidP="00A3564A">
            <w:pPr>
              <w:rPr>
                <w:rFonts w:ascii="Arial" w:hAnsi="Arial" w:cs="Arial"/>
              </w:rPr>
            </w:pPr>
          </w:p>
        </w:tc>
      </w:tr>
      <w:tr w:rsidR="00A3564A" w:rsidRPr="00FE6B7C" w14:paraId="051CC3C5" w14:textId="77777777" w:rsidTr="007E6D93">
        <w:tc>
          <w:tcPr>
            <w:tcW w:w="516" w:type="dxa"/>
            <w:tcBorders>
              <w:left w:val="single" w:sz="4" w:space="0" w:color="auto"/>
              <w:right w:val="single" w:sz="4" w:space="0" w:color="auto"/>
            </w:tcBorders>
          </w:tcPr>
          <w:p w14:paraId="6AC8F598"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A3564A" w:rsidRPr="002C5414" w:rsidRDefault="00A3564A" w:rsidP="00A3564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A3564A" w:rsidRPr="002C5414" w:rsidRDefault="00A3564A" w:rsidP="00A3564A">
            <w:pPr>
              <w:rPr>
                <w:rFonts w:ascii="Arial" w:hAnsi="Arial" w:cs="Arial"/>
              </w:rPr>
            </w:pPr>
          </w:p>
        </w:tc>
      </w:tr>
      <w:tr w:rsidR="00A3564A" w:rsidRPr="00FE6B7C" w14:paraId="0849E4E3" w14:textId="77777777" w:rsidTr="007E6D93">
        <w:tc>
          <w:tcPr>
            <w:tcW w:w="516" w:type="dxa"/>
            <w:tcBorders>
              <w:left w:val="single" w:sz="4" w:space="0" w:color="auto"/>
              <w:right w:val="single" w:sz="4" w:space="0" w:color="auto"/>
            </w:tcBorders>
            <w:hideMark/>
          </w:tcPr>
          <w:p w14:paraId="3B8F0F12"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A3564A" w:rsidRPr="002C5414" w:rsidRDefault="00A3564A" w:rsidP="00A3564A">
            <w:pPr>
              <w:rPr>
                <w:rFonts w:ascii="Arial" w:hAnsi="Arial" w:cs="Arial"/>
              </w:rPr>
            </w:pPr>
            <w:r w:rsidRPr="002C5414">
              <w:rPr>
                <w:rFonts w:ascii="Arial" w:hAnsi="Arial" w:cs="Arial"/>
              </w:rPr>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A3564A" w:rsidRPr="002C5414" w:rsidRDefault="00A3564A" w:rsidP="00A3564A">
            <w:pPr>
              <w:rPr>
                <w:rFonts w:ascii="Arial" w:hAnsi="Arial" w:cs="Arial"/>
              </w:rPr>
            </w:pPr>
          </w:p>
        </w:tc>
      </w:tr>
      <w:tr w:rsidR="00A3564A" w:rsidRPr="00FE6B7C" w14:paraId="403B67B3" w14:textId="77777777" w:rsidTr="002C5414">
        <w:trPr>
          <w:trHeight w:val="3562"/>
        </w:trPr>
        <w:tc>
          <w:tcPr>
            <w:tcW w:w="516" w:type="dxa"/>
            <w:tcBorders>
              <w:left w:val="single" w:sz="4" w:space="0" w:color="auto"/>
              <w:right w:val="single" w:sz="4" w:space="0" w:color="auto"/>
            </w:tcBorders>
          </w:tcPr>
          <w:p w14:paraId="15DE7D68" w14:textId="77777777" w:rsidR="00A3564A" w:rsidRPr="002C5414" w:rsidRDefault="00A3564A" w:rsidP="00A3564A">
            <w:pPr>
              <w:rPr>
                <w:rFonts w:ascii="Arial" w:hAnsi="Arial" w:cs="Arial"/>
              </w:rPr>
            </w:pPr>
            <w:r w:rsidRPr="002C5414">
              <w:rPr>
                <w:rFonts w:ascii="Arial" w:hAnsi="Arial" w:cs="Arial"/>
              </w:rPr>
              <w:lastRenderedPageBreak/>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A3564A" w:rsidRPr="002C5414" w:rsidRDefault="00A3564A" w:rsidP="00A3564A">
            <w:pPr>
              <w:autoSpaceDE w:val="0"/>
              <w:autoSpaceDN w:val="0"/>
              <w:adjustRightInd w:val="0"/>
              <w:rPr>
                <w:rFonts w:ascii="Arial" w:hAnsi="Arial" w:cs="Arial"/>
              </w:rPr>
            </w:pPr>
            <w:r w:rsidRPr="002C5414">
              <w:rPr>
                <w:rFonts w:ascii="Arial" w:hAnsi="Arial" w:cs="Arial"/>
              </w:rPr>
              <w:t>V pogodbi je naveden:</w:t>
            </w:r>
          </w:p>
          <w:p w14:paraId="0E0F4FDF" w14:textId="184AD9A4" w:rsidR="00A3564A" w:rsidRPr="002C5414" w:rsidRDefault="00A3564A" w:rsidP="00A3564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 xml:space="preserve">razvezni pogoj (če so bila obvestila o JN poslana v objavo) </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A3564A" w:rsidRPr="002C5414" w:rsidRDefault="00A3564A" w:rsidP="00A3564A">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01FFFC2C" w14:textId="4411040B" w:rsidR="00A3564A" w:rsidRPr="002C5414" w:rsidRDefault="00A3564A" w:rsidP="00A3564A">
            <w:pPr>
              <w:autoSpaceDE w:val="0"/>
              <w:autoSpaceDN w:val="0"/>
              <w:adjustRightInd w:val="0"/>
              <w:rPr>
                <w:rFonts w:ascii="Arial" w:hAnsi="Arial" w:cs="Arial"/>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tretja alineja 4. odst. 67.čl. ZJN- 3 (novela ZJN-3b))</w:t>
            </w: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A3564A" w:rsidRPr="002C5414" w:rsidRDefault="00A3564A" w:rsidP="00A3564A">
            <w:pPr>
              <w:rPr>
                <w:rFonts w:ascii="Arial" w:hAnsi="Arial" w:cs="Arial"/>
              </w:rPr>
            </w:pPr>
          </w:p>
        </w:tc>
      </w:tr>
      <w:tr w:rsidR="00A3564A" w:rsidRPr="00FE6B7C" w14:paraId="2058B146" w14:textId="77777777" w:rsidTr="007E6D93">
        <w:trPr>
          <w:trHeight w:val="470"/>
        </w:trPr>
        <w:tc>
          <w:tcPr>
            <w:tcW w:w="516" w:type="dxa"/>
            <w:tcBorders>
              <w:left w:val="single" w:sz="4" w:space="0" w:color="auto"/>
              <w:right w:val="single" w:sz="4" w:space="0" w:color="auto"/>
            </w:tcBorders>
            <w:hideMark/>
          </w:tcPr>
          <w:p w14:paraId="4206104C" w14:textId="77777777" w:rsidR="00A3564A" w:rsidRPr="002C5414" w:rsidRDefault="00A3564A" w:rsidP="00A3564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A3564A" w:rsidRPr="002C5414" w:rsidRDefault="00A3564A" w:rsidP="00A3564A">
            <w:pPr>
              <w:rPr>
                <w:rFonts w:ascii="Arial" w:hAnsi="Arial" w:cs="Arial"/>
              </w:rPr>
            </w:pPr>
            <w:r w:rsidRPr="002C5414">
              <w:rPr>
                <w:rFonts w:ascii="Arial" w:hAnsi="Arial" w:cs="Arial"/>
              </w:rPr>
              <w:t>Pogodba skladno s ponudbo vsebuje podatke glede podizvajalcev oz. upoštevana so zakonska določila (94. čl. ZJN-3):</w:t>
            </w:r>
          </w:p>
          <w:p w14:paraId="4F16693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9CF7E7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83324AD"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12AFF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A3564A" w:rsidRPr="00FE6B7C" w14:paraId="54196F56" w14:textId="77777777" w:rsidTr="007E6D93">
        <w:trPr>
          <w:trHeight w:val="470"/>
        </w:trPr>
        <w:tc>
          <w:tcPr>
            <w:tcW w:w="516" w:type="dxa"/>
            <w:tcBorders>
              <w:left w:val="single" w:sz="4" w:space="0" w:color="auto"/>
              <w:right w:val="single" w:sz="4" w:space="0" w:color="auto"/>
            </w:tcBorders>
            <w:hideMark/>
          </w:tcPr>
          <w:p w14:paraId="05958B65"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A3564A" w:rsidRPr="002C5414" w:rsidRDefault="00A3564A" w:rsidP="00A3564A">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17C3245A" w14:textId="77777777" w:rsidR="00A3564A" w:rsidRPr="002C5414" w:rsidRDefault="00A3564A" w:rsidP="00A3564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5655A1" w14:textId="6C3C9F64"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CBBC2D3" w14:textId="535B902C" w:rsidR="008B6D01" w:rsidRPr="002C5414" w:rsidRDefault="008B6D01" w:rsidP="008B6D01">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6F1FDF8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A3564A" w:rsidRPr="00FE6B7C" w14:paraId="4B9CF161" w14:textId="77777777" w:rsidTr="007E6D93">
        <w:tc>
          <w:tcPr>
            <w:tcW w:w="516" w:type="dxa"/>
            <w:tcBorders>
              <w:left w:val="single" w:sz="4" w:space="0" w:color="auto"/>
              <w:bottom w:val="single" w:sz="4" w:space="0" w:color="auto"/>
              <w:right w:val="single" w:sz="4" w:space="0" w:color="auto"/>
            </w:tcBorders>
            <w:hideMark/>
          </w:tcPr>
          <w:p w14:paraId="6ED11AB9" w14:textId="77777777" w:rsidR="00A3564A" w:rsidRPr="002C5414" w:rsidRDefault="00A3564A" w:rsidP="00A3564A">
            <w:pPr>
              <w:rPr>
                <w:rFonts w:ascii="Arial" w:hAnsi="Arial" w:cs="Arial"/>
              </w:rPr>
            </w:pPr>
            <w:r w:rsidRPr="002C5414">
              <w:rPr>
                <w:rFonts w:ascii="Arial" w:hAnsi="Arial" w:cs="Arial"/>
              </w:rPr>
              <w:lastRenderedPageBreak/>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713CB9E1" w:rsidR="00A3564A" w:rsidRPr="002C5414" w:rsidRDefault="00A3564A" w:rsidP="00A3564A">
            <w:pPr>
              <w:rPr>
                <w:rFonts w:ascii="Arial" w:hAnsi="Arial" w:cs="Arial"/>
              </w:rPr>
            </w:pPr>
            <w:r w:rsidRPr="002C5414">
              <w:rPr>
                <w:rFonts w:ascii="Arial" w:hAnsi="Arial" w:cs="Arial"/>
              </w:rPr>
              <w:t xml:space="preserve">Upoštevane so zahteve s področja prepoznavnosti, preglednosti in komuniciranja vsebin </w:t>
            </w:r>
            <w:r w:rsidR="00CE6DB6">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A3564A" w:rsidRPr="002C5414" w:rsidRDefault="00A3564A" w:rsidP="00A3564A">
            <w:pPr>
              <w:rPr>
                <w:rFonts w:ascii="Arial" w:hAnsi="Arial" w:cs="Arial"/>
              </w:rPr>
            </w:pPr>
          </w:p>
        </w:tc>
      </w:tr>
      <w:tr w:rsidR="00A3564A" w:rsidRPr="00FE6B7C" w14:paraId="3FC9534B" w14:textId="77777777" w:rsidTr="007E6D93">
        <w:tc>
          <w:tcPr>
            <w:tcW w:w="516" w:type="dxa"/>
            <w:tcBorders>
              <w:left w:val="single" w:sz="4" w:space="0" w:color="auto"/>
              <w:bottom w:val="single" w:sz="4" w:space="0" w:color="auto"/>
              <w:right w:val="single" w:sz="4" w:space="0" w:color="auto"/>
            </w:tcBorders>
          </w:tcPr>
          <w:p w14:paraId="5EE4F7A5" w14:textId="77777777" w:rsidR="00A3564A" w:rsidRPr="002C5414" w:rsidRDefault="00A3564A" w:rsidP="00A3564A">
            <w:pPr>
              <w:rPr>
                <w:rFonts w:ascii="Arial" w:hAnsi="Arial" w:cs="Arial"/>
              </w:rPr>
            </w:pPr>
            <w:r w:rsidRPr="002C5414">
              <w:rPr>
                <w:rFonts w:ascii="Arial" w:hAnsi="Arial" w:cs="Arial"/>
              </w:rPr>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A3564A" w:rsidRPr="002C5414" w:rsidRDefault="00A3564A" w:rsidP="00A3564A">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3"/>
            </w:r>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A3564A" w:rsidRPr="002C5414" w:rsidRDefault="00A3564A" w:rsidP="00A3564A">
            <w:pPr>
              <w:rPr>
                <w:rFonts w:ascii="Arial" w:hAnsi="Arial" w:cs="Arial"/>
              </w:rPr>
            </w:pPr>
          </w:p>
        </w:tc>
      </w:tr>
      <w:tr w:rsidR="00A3564A" w:rsidRPr="00FE6B7C" w14:paraId="23FD4448"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A3564A" w:rsidRPr="002C5414" w:rsidRDefault="00A3564A" w:rsidP="00A3564A">
            <w:pPr>
              <w:rPr>
                <w:rFonts w:ascii="Arial" w:hAnsi="Arial" w:cs="Arial"/>
                <w:b/>
              </w:rPr>
            </w:pPr>
            <w:r w:rsidRPr="002C5414">
              <w:rPr>
                <w:rFonts w:ascii="Arial" w:hAnsi="Arial" w:cs="Arial"/>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A3564A" w:rsidRPr="002C5414" w:rsidRDefault="00A3564A" w:rsidP="00A3564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A3564A" w:rsidRPr="00FE6B7C" w14:paraId="0DF3E793" w14:textId="77777777" w:rsidTr="007E6D93">
        <w:tc>
          <w:tcPr>
            <w:tcW w:w="516" w:type="dxa"/>
            <w:tcBorders>
              <w:top w:val="single" w:sz="4" w:space="0" w:color="auto"/>
              <w:left w:val="single" w:sz="4" w:space="0" w:color="auto"/>
              <w:right w:val="single" w:sz="4" w:space="0" w:color="auto"/>
            </w:tcBorders>
          </w:tcPr>
          <w:p w14:paraId="46314A95"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A3564A" w:rsidRPr="002C5414" w:rsidRDefault="00A3564A" w:rsidP="00A3564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A3564A" w:rsidRPr="002C5414" w:rsidRDefault="00A3564A" w:rsidP="00A3564A">
            <w:pPr>
              <w:jc w:val="center"/>
              <w:rPr>
                <w:rFonts w:ascii="Arial" w:hAnsi="Arial" w:cs="Arial"/>
              </w:rPr>
            </w:pPr>
          </w:p>
        </w:tc>
      </w:tr>
      <w:tr w:rsidR="00A3564A" w:rsidRPr="00FE6B7C" w14:paraId="3F65F5A3" w14:textId="77777777" w:rsidTr="007E6D93">
        <w:tc>
          <w:tcPr>
            <w:tcW w:w="516" w:type="dxa"/>
            <w:tcBorders>
              <w:top w:val="single" w:sz="4" w:space="0" w:color="auto"/>
              <w:left w:val="single" w:sz="4" w:space="0" w:color="auto"/>
              <w:right w:val="single" w:sz="4" w:space="0" w:color="auto"/>
            </w:tcBorders>
          </w:tcPr>
          <w:p w14:paraId="6107BBC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A3564A" w:rsidRPr="002C5414" w:rsidRDefault="00A3564A" w:rsidP="00A3564A">
            <w:pPr>
              <w:rPr>
                <w:rFonts w:ascii="Arial" w:hAnsi="Arial" w:cs="Arial"/>
              </w:rPr>
            </w:pPr>
            <w:r w:rsidRPr="002C5414">
              <w:rPr>
                <w:rFonts w:ascii="Arial" w:hAnsi="Arial" w:cs="Arial"/>
              </w:rPr>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0523C04A" w14:textId="77777777" w:rsidTr="007E6D93">
        <w:tc>
          <w:tcPr>
            <w:tcW w:w="516" w:type="dxa"/>
            <w:tcBorders>
              <w:left w:val="single" w:sz="4" w:space="0" w:color="auto"/>
              <w:right w:val="single" w:sz="4" w:space="0" w:color="auto"/>
            </w:tcBorders>
            <w:hideMark/>
          </w:tcPr>
          <w:p w14:paraId="458D4F2C"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3CE33499" w:rsidR="00A3564A" w:rsidRPr="002C5414" w:rsidRDefault="00A3564A" w:rsidP="00A3564A">
            <w:pPr>
              <w:rPr>
                <w:rFonts w:ascii="Arial" w:hAnsi="Arial" w:cs="Arial"/>
              </w:rPr>
            </w:pPr>
            <w:r w:rsidRPr="002C5414">
              <w:rPr>
                <w:rFonts w:ascii="Arial" w:hAnsi="Arial" w:cs="Arial"/>
              </w:rPr>
              <w:t xml:space="preserve">Sprememba pogodbe o izvedbi JN je v skladu z razlogi iz 1. – </w:t>
            </w:r>
            <w:r w:rsidR="00F32A8E">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5EE8F492" w14:textId="77777777" w:rsidR="00F32A8E" w:rsidRDefault="00A3564A" w:rsidP="00F32A8E">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487C17B" w14:textId="2604A31F" w:rsidR="00A3564A" w:rsidRPr="002C5414" w:rsidRDefault="00F32A8E" w:rsidP="00F32A8E">
            <w:pPr>
              <w:rPr>
                <w:rFonts w:ascii="Arial" w:hAnsi="Arial" w:cs="Arial"/>
                <w:i/>
              </w:rPr>
            </w:pPr>
            <w:r>
              <w:rPr>
                <w:rFonts w:ascii="Arial" w:hAnsi="Arial" w:cs="Arial"/>
                <w:i/>
              </w:rPr>
              <w:t xml:space="preserve">- </w:t>
            </w:r>
            <w:r w:rsidR="00A3564A" w:rsidRPr="002C5414">
              <w:rPr>
                <w:rFonts w:ascii="Arial" w:hAnsi="Arial" w:cs="Arial"/>
                <w:i/>
              </w:rPr>
              <w:t>preveri se vse zakonsko določene razloge za posamezno spremembo pogodbe (aneks) in njihovo utemeljitev, kar mora imeti naročnik dokumentirano</w:t>
            </w:r>
          </w:p>
          <w:p w14:paraId="56CB97DE" w14:textId="61FCB67E" w:rsidR="006F5631" w:rsidRDefault="006F5631" w:rsidP="00A3564A">
            <w:pPr>
              <w:rPr>
                <w:rFonts w:ascii="Arial" w:eastAsia="Calibri" w:hAnsi="Arial" w:cs="Arial"/>
                <w:i/>
                <w:lang w:eastAsia="en-US"/>
              </w:rPr>
            </w:pPr>
            <w:r>
              <w:rPr>
                <w:rFonts w:ascii="Arial" w:eastAsia="Calibri" w:hAnsi="Arial" w:cs="Arial"/>
                <w:i/>
                <w:lang w:eastAsia="en-US"/>
              </w:rPr>
              <w:t xml:space="preserve">- </w:t>
            </w:r>
            <w:r w:rsidR="00F32A8E"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57165723" w14:textId="53469B95" w:rsidR="00A3564A" w:rsidRPr="002C5414" w:rsidRDefault="00A3564A" w:rsidP="00A3564A">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72BE1BD3" w14:textId="77777777" w:rsidTr="007E6D93">
        <w:tc>
          <w:tcPr>
            <w:tcW w:w="516" w:type="dxa"/>
            <w:tcBorders>
              <w:left w:val="single" w:sz="4" w:space="0" w:color="auto"/>
              <w:right w:val="single" w:sz="4" w:space="0" w:color="auto"/>
            </w:tcBorders>
          </w:tcPr>
          <w:p w14:paraId="47949440"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A3564A" w:rsidRPr="002C5414" w:rsidRDefault="00A3564A" w:rsidP="00A3564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68DB4AE"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A3564A" w:rsidRPr="00FE6B7C" w14:paraId="5FBE0BE1" w14:textId="77777777" w:rsidTr="007E6D93">
        <w:tc>
          <w:tcPr>
            <w:tcW w:w="516" w:type="dxa"/>
            <w:tcBorders>
              <w:left w:val="single" w:sz="4" w:space="0" w:color="auto"/>
              <w:right w:val="single" w:sz="4" w:space="0" w:color="auto"/>
            </w:tcBorders>
          </w:tcPr>
          <w:p w14:paraId="023E5F9F"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A3564A" w:rsidRPr="002C5414" w:rsidRDefault="00A3564A" w:rsidP="00A3564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A3564A" w:rsidRPr="002C5414" w:rsidRDefault="00A3564A" w:rsidP="00A3564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A3564A" w:rsidRPr="00FE6B7C" w14:paraId="533B6B04" w14:textId="77777777" w:rsidTr="007E6D93">
        <w:tc>
          <w:tcPr>
            <w:tcW w:w="516" w:type="dxa"/>
            <w:tcBorders>
              <w:left w:val="single" w:sz="4" w:space="0" w:color="auto"/>
              <w:right w:val="single" w:sz="4" w:space="0" w:color="auto"/>
            </w:tcBorders>
          </w:tcPr>
          <w:p w14:paraId="18DAA868"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A3564A" w:rsidRPr="002C5414" w:rsidRDefault="00A3564A" w:rsidP="00A3564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A3564A" w:rsidRPr="00FE6B7C" w14:paraId="515723F3" w14:textId="77777777" w:rsidTr="007E6D93">
        <w:tc>
          <w:tcPr>
            <w:tcW w:w="516" w:type="dxa"/>
            <w:tcBorders>
              <w:left w:val="single" w:sz="4" w:space="0" w:color="auto"/>
              <w:right w:val="single" w:sz="4" w:space="0" w:color="auto"/>
            </w:tcBorders>
          </w:tcPr>
          <w:p w14:paraId="29855A03" w14:textId="77777777" w:rsidR="00A3564A" w:rsidRPr="002C5414" w:rsidRDefault="00A3564A" w:rsidP="00A3564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A3564A" w:rsidRPr="002C5414" w:rsidRDefault="00A3564A" w:rsidP="00A3564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8D2380"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A3564A" w:rsidRPr="002C5414" w:rsidRDefault="00A3564A" w:rsidP="00A3564A">
            <w:pPr>
              <w:rPr>
                <w:rFonts w:ascii="Arial" w:hAnsi="Arial" w:cs="Arial"/>
              </w:rPr>
            </w:pPr>
          </w:p>
        </w:tc>
      </w:tr>
      <w:tr w:rsidR="00A3564A" w:rsidRPr="00FE6B7C" w14:paraId="416C920B" w14:textId="77777777" w:rsidTr="007E6D93">
        <w:tc>
          <w:tcPr>
            <w:tcW w:w="516" w:type="dxa"/>
            <w:tcBorders>
              <w:left w:val="single" w:sz="4" w:space="0" w:color="auto"/>
              <w:right w:val="single" w:sz="4" w:space="0" w:color="auto"/>
            </w:tcBorders>
            <w:hideMark/>
          </w:tcPr>
          <w:p w14:paraId="170B1139" w14:textId="77777777" w:rsidR="00A3564A" w:rsidRPr="002C5414" w:rsidRDefault="00A3564A" w:rsidP="00A3564A">
            <w:pPr>
              <w:rPr>
                <w:rFonts w:ascii="Arial" w:hAnsi="Arial" w:cs="Arial"/>
              </w:rPr>
            </w:pPr>
            <w:r w:rsidRPr="002C5414">
              <w:rPr>
                <w:rFonts w:ascii="Arial" w:hAnsi="Arial" w:cs="Arial"/>
              </w:rPr>
              <w:lastRenderedPageBreak/>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7777777" w:rsidR="00A3564A" w:rsidRPr="002C5414" w:rsidRDefault="00A3564A" w:rsidP="00A3564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A3564A" w:rsidRPr="002C5414" w:rsidRDefault="00A3564A" w:rsidP="00A3564A">
            <w:pPr>
              <w:jc w:val="center"/>
              <w:rPr>
                <w:rFonts w:ascii="Arial" w:hAnsi="Arial" w:cs="Arial"/>
              </w:rPr>
            </w:pPr>
          </w:p>
        </w:tc>
      </w:tr>
      <w:tr w:rsidR="00A3564A" w:rsidRPr="00FE6B7C" w14:paraId="14A762B9" w14:textId="77777777" w:rsidTr="007E6D93">
        <w:tc>
          <w:tcPr>
            <w:tcW w:w="516" w:type="dxa"/>
            <w:tcBorders>
              <w:left w:val="single" w:sz="4" w:space="0" w:color="auto"/>
              <w:bottom w:val="single" w:sz="4" w:space="0" w:color="auto"/>
              <w:right w:val="single" w:sz="4" w:space="0" w:color="auto"/>
            </w:tcBorders>
            <w:hideMark/>
          </w:tcPr>
          <w:p w14:paraId="7D2B912D"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1D333BC0" w:rsidR="00A3564A" w:rsidRPr="002C5414" w:rsidRDefault="00CE6DB6" w:rsidP="00A3564A">
            <w:pPr>
              <w:rPr>
                <w:rFonts w:ascii="Arial" w:hAnsi="Arial" w:cs="Arial"/>
              </w:rPr>
            </w:pPr>
            <w:r w:rsidRPr="002C5414">
              <w:rPr>
                <w:rFonts w:ascii="Arial" w:hAnsi="Arial" w:cs="Arial"/>
              </w:rPr>
              <w:t xml:space="preserve">Upoštevane so zahteve s področja prepoznavnosti, preglednosti in komuniciranja vsebin </w:t>
            </w:r>
            <w:r>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A3564A" w:rsidRPr="002C5414" w:rsidRDefault="00A3564A" w:rsidP="00A3564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A3564A" w:rsidRPr="002C5414" w:rsidRDefault="00A3564A" w:rsidP="00A3564A">
            <w:pPr>
              <w:rPr>
                <w:rFonts w:ascii="Arial" w:hAnsi="Arial" w:cs="Arial"/>
              </w:rPr>
            </w:pPr>
          </w:p>
        </w:tc>
      </w:tr>
    </w:tbl>
    <w:p w14:paraId="748314B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5382E439"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5F7A4FB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C5414" w:rsidRDefault="0047048A" w:rsidP="007E6D93">
            <w:pPr>
              <w:rPr>
                <w:rFonts w:ascii="Arial" w:hAnsi="Arial" w:cs="Arial"/>
              </w:rPr>
            </w:pPr>
          </w:p>
        </w:tc>
      </w:tr>
      <w:tr w:rsidR="0047048A" w:rsidRPr="00FE6B7C"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1C50D638" w14:textId="77777777" w:rsidTr="002C5414">
        <w:trPr>
          <w:trHeight w:val="623"/>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C5414" w:rsidRDefault="0047048A" w:rsidP="007E6D93">
            <w:pPr>
              <w:rPr>
                <w:rFonts w:ascii="Arial" w:hAnsi="Arial" w:cs="Arial"/>
                <w:bCs/>
              </w:rPr>
            </w:pPr>
          </w:p>
          <w:p w14:paraId="1FDA6040" w14:textId="77777777" w:rsidR="0047048A" w:rsidRPr="002C5414" w:rsidRDefault="0047048A" w:rsidP="007E6D93">
            <w:pPr>
              <w:rPr>
                <w:rFonts w:ascii="Arial" w:hAnsi="Arial" w:cs="Arial"/>
                <w:bCs/>
              </w:rPr>
            </w:pPr>
          </w:p>
          <w:p w14:paraId="17AB2901" w14:textId="77777777" w:rsidR="0047048A" w:rsidRPr="002C5414" w:rsidRDefault="0047048A" w:rsidP="007E6D93">
            <w:pPr>
              <w:rPr>
                <w:rFonts w:ascii="Arial" w:hAnsi="Arial" w:cs="Arial"/>
                <w:bCs/>
              </w:rPr>
            </w:pPr>
          </w:p>
        </w:tc>
      </w:tr>
    </w:tbl>
    <w:p w14:paraId="6436E76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0CAEDC7B"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39FCAE16" w14:textId="77777777" w:rsidR="0047048A" w:rsidRPr="002C5414" w:rsidRDefault="0047048A" w:rsidP="0047048A">
      <w:pPr>
        <w:rPr>
          <w:rFonts w:ascii="Arial" w:hAnsi="Arial" w:cs="Arial"/>
        </w:rPr>
      </w:pPr>
    </w:p>
    <w:p w14:paraId="2DAF5277" w14:textId="770C1867" w:rsidR="0047048A" w:rsidRPr="00546128" w:rsidRDefault="0047048A" w:rsidP="00546128">
      <w:pPr>
        <w:pStyle w:val="KLstrosek2"/>
        <w:rPr>
          <w:rFonts w:ascii="Arial" w:hAnsi="Arial" w:cs="Arial"/>
        </w:rPr>
      </w:pPr>
      <w:r w:rsidRPr="002C5414">
        <w:br w:type="page"/>
      </w:r>
      <w:r w:rsidRPr="00546128">
        <w:rPr>
          <w:rFonts w:ascii="Arial" w:hAnsi="Arial" w:cs="Arial"/>
        </w:rPr>
        <w:lastRenderedPageBreak/>
        <w:t xml:space="preserve"> </w:t>
      </w:r>
      <w:bookmarkStart w:id="21" w:name="_Toc96690963"/>
      <w:bookmarkStart w:id="22" w:name="_Toc152246827"/>
      <w:r w:rsidRPr="00546128">
        <w:rPr>
          <w:rFonts w:ascii="Arial" w:hAnsi="Arial" w:cs="Arial"/>
        </w:rPr>
        <w:t>VZOREC KONTROLNEGA LISTA ZA IZVEDBO JAVNEGA NAROČILA PO POSTOPKU NAROČILA MALE VREDNOSTI – ZJN-3</w:t>
      </w:r>
      <w:bookmarkEnd w:id="21"/>
      <w:bookmarkEnd w:id="22"/>
    </w:p>
    <w:p w14:paraId="39FB7C38" w14:textId="77777777" w:rsidR="0047048A" w:rsidRPr="00546128" w:rsidRDefault="0047048A" w:rsidP="00546128"/>
    <w:p w14:paraId="7FD933C7" w14:textId="77777777" w:rsidR="0047048A" w:rsidRPr="002C5414" w:rsidRDefault="0047048A" w:rsidP="0047048A">
      <w:pPr>
        <w:ind w:right="-142"/>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AA4456A" w14:textId="77777777" w:rsidR="0047048A" w:rsidRPr="002C5414" w:rsidRDefault="0047048A" w:rsidP="0047048A">
      <w:pPr>
        <w:ind w:right="-142"/>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1B07D18C" w14:textId="77777777" w:rsidR="0047048A" w:rsidRPr="002C5414" w:rsidRDefault="0047048A" w:rsidP="0047048A">
      <w:pPr>
        <w:ind w:right="-142"/>
        <w:rPr>
          <w:rFonts w:ascii="Arial" w:hAnsi="Arial" w:cs="Arial"/>
        </w:rPr>
      </w:pPr>
    </w:p>
    <w:p w14:paraId="15FE99C4" w14:textId="77777777" w:rsidR="0047048A" w:rsidRPr="002C5414" w:rsidRDefault="0047048A" w:rsidP="0047048A">
      <w:pPr>
        <w:ind w:right="-142"/>
        <w:jc w:val="center"/>
        <w:rPr>
          <w:rFonts w:ascii="Arial" w:hAnsi="Arial" w:cs="Arial"/>
          <w:b/>
          <w:bCs/>
        </w:rPr>
      </w:pPr>
      <w:r w:rsidRPr="002C5414">
        <w:rPr>
          <w:rFonts w:ascii="Arial" w:hAnsi="Arial" w:cs="Arial"/>
          <w:b/>
          <w:bCs/>
        </w:rPr>
        <w:t>KONTROLNI LIST</w:t>
      </w:r>
    </w:p>
    <w:p w14:paraId="635DA6A1" w14:textId="77777777" w:rsidR="0047048A" w:rsidRPr="002C5414" w:rsidRDefault="0047048A" w:rsidP="0047048A">
      <w:pPr>
        <w:ind w:right="-142"/>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7"/>
      </w:r>
    </w:p>
    <w:p w14:paraId="1ACE51B2" w14:textId="77777777" w:rsidR="0047048A" w:rsidRPr="002C5414" w:rsidRDefault="0047048A" w:rsidP="0047048A">
      <w:pPr>
        <w:ind w:right="-142"/>
        <w:jc w:val="center"/>
        <w:rPr>
          <w:rFonts w:ascii="Arial" w:hAnsi="Arial" w:cs="Arial"/>
          <w:b/>
          <w:bCs/>
        </w:rPr>
      </w:pPr>
      <w:r w:rsidRPr="002C5414">
        <w:rPr>
          <w:rFonts w:ascii="Arial" w:hAnsi="Arial" w:cs="Arial"/>
          <w:b/>
          <w:bCs/>
          <w:u w:val="single"/>
        </w:rPr>
        <w:t>POSTOPEK NAROČILA MALE VREDNOSTI (NMV)</w:t>
      </w:r>
    </w:p>
    <w:p w14:paraId="7820E005" w14:textId="77777777" w:rsidR="0047048A" w:rsidRPr="002C5414" w:rsidRDefault="0047048A" w:rsidP="0047048A">
      <w:pPr>
        <w:ind w:right="-142"/>
        <w:jc w:val="center"/>
        <w:rPr>
          <w:rFonts w:ascii="Arial" w:hAnsi="Arial" w:cs="Arial"/>
          <w:bCs/>
        </w:rPr>
      </w:pPr>
    </w:p>
    <w:p w14:paraId="51B5526F" w14:textId="47F15CEB" w:rsidR="00487E5E" w:rsidRPr="002C5414" w:rsidRDefault="0047048A" w:rsidP="0047048A">
      <w:pPr>
        <w:ind w:right="-142"/>
        <w:rPr>
          <w:rFonts w:ascii="Arial" w:hAnsi="Arial" w:cs="Arial"/>
          <w:bCs/>
        </w:rPr>
      </w:pPr>
      <w:r w:rsidRPr="002C5414">
        <w:rPr>
          <w:rFonts w:ascii="Arial" w:hAnsi="Arial" w:cs="Arial"/>
          <w:bCs/>
        </w:rPr>
        <w:t xml:space="preserve">NMV (47.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6A5A151C" w14:textId="646048E2" w:rsidR="00856F2C" w:rsidRPr="002C5414" w:rsidRDefault="00487E5E" w:rsidP="00A834D5">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D86D25">
        <w:rPr>
          <w:rFonts w:ascii="Arial" w:hAnsi="Arial" w:cs="Arial"/>
          <w:bCs/>
          <w:sz w:val="20"/>
          <w:szCs w:val="20"/>
        </w:rPr>
        <w:t xml:space="preserve">blaga ali storitev </w:t>
      </w:r>
      <w:r w:rsidRPr="00D86D25">
        <w:rPr>
          <w:rFonts w:ascii="Arial" w:hAnsi="Arial" w:cs="Arial"/>
          <w:b/>
          <w:bCs/>
          <w:sz w:val="20"/>
          <w:szCs w:val="20"/>
        </w:rPr>
        <w:t>enaka ali višja</w:t>
      </w:r>
      <w:r w:rsidRPr="00D86D25">
        <w:rPr>
          <w:rFonts w:ascii="Arial" w:hAnsi="Arial" w:cs="Arial"/>
          <w:b/>
          <w:sz w:val="20"/>
          <w:szCs w:val="20"/>
        </w:rPr>
        <w:t xml:space="preserve"> od 40.000 EUR (brez DDV) (21. člen ZJN- 3d) in nižja od praga za objavo v Ur. l. EU – TED (od 1.1.2022 </w:t>
      </w:r>
      <w:r>
        <w:rPr>
          <w:rFonts w:ascii="Arial" w:hAnsi="Arial" w:cs="Arial"/>
          <w:b/>
          <w:sz w:val="20"/>
          <w:szCs w:val="20"/>
        </w:rPr>
        <w:t>140</w:t>
      </w:r>
      <w:r w:rsidRPr="00D86D25">
        <w:rPr>
          <w:rFonts w:ascii="Arial" w:hAnsi="Arial" w:cs="Arial"/>
          <w:b/>
          <w:sz w:val="20"/>
          <w:szCs w:val="20"/>
        </w:rPr>
        <w:t>.000 EUR (brez DDV)</w:t>
      </w:r>
      <w:r w:rsidRPr="00D86D25">
        <w:rPr>
          <w:rStyle w:val="Sprotnaopomba-sklic"/>
          <w:rFonts w:ascii="Arial" w:hAnsi="Arial" w:cs="Arial"/>
          <w:b/>
          <w:sz w:val="20"/>
          <w:szCs w:val="20"/>
        </w:rPr>
        <w:footnoteReference w:id="18"/>
      </w:r>
      <w:r w:rsidRPr="00D86D25">
        <w:rPr>
          <w:rFonts w:ascii="Arial" w:hAnsi="Arial" w:cs="Arial"/>
          <w:b/>
          <w:sz w:val="20"/>
          <w:szCs w:val="20"/>
        </w:rPr>
        <w:t>,</w:t>
      </w:r>
      <w:r w:rsidRPr="00D86D25">
        <w:rPr>
          <w:rFonts w:ascii="Arial" w:hAnsi="Arial" w:cs="Arial"/>
          <w:sz w:val="20"/>
          <w:szCs w:val="20"/>
        </w:rPr>
        <w:t xml:space="preserve"> </w:t>
      </w:r>
      <w:r w:rsidRPr="002C5414">
        <w:rPr>
          <w:rFonts w:ascii="Arial" w:hAnsi="Arial" w:cs="Arial"/>
          <w:sz w:val="20"/>
          <w:szCs w:val="20"/>
        </w:rPr>
        <w:t xml:space="preserve">če je naročnik organ RS ali organ samoupravne lokalne skupnosti </w:t>
      </w:r>
      <w:r w:rsidRPr="00D86D25">
        <w:rPr>
          <w:rFonts w:ascii="Arial" w:hAnsi="Arial" w:cs="Arial"/>
          <w:sz w:val="20"/>
          <w:szCs w:val="20"/>
        </w:rPr>
        <w:t>(9. čl. ZJN-3) in če gre za projektni natečaj, ki ga organizira ta naročnik</w:t>
      </w:r>
    </w:p>
    <w:p w14:paraId="52E61024" w14:textId="479A6793"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w:t>
      </w:r>
      <w:r w:rsidR="000946AA" w:rsidRPr="002C5414">
        <w:rPr>
          <w:rFonts w:ascii="Arial" w:hAnsi="Arial" w:cs="Arial"/>
          <w:b/>
          <w:sz w:val="20"/>
          <w:szCs w:val="20"/>
        </w:rPr>
        <w:t>4</w:t>
      </w:r>
      <w:r w:rsidRPr="002C5414">
        <w:rPr>
          <w:rFonts w:ascii="Arial" w:hAnsi="Arial" w:cs="Arial"/>
          <w:b/>
          <w:sz w:val="20"/>
          <w:szCs w:val="20"/>
        </w:rPr>
        <w:t xml:space="preserve">0.000 EUR (brez DDV)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19"/>
      </w:r>
      <w:r w:rsidR="007E6D93" w:rsidRPr="002C5414">
        <w:rPr>
          <w:rFonts w:ascii="Arial" w:hAnsi="Arial" w:cs="Arial"/>
          <w:b/>
          <w:sz w:val="20"/>
          <w:szCs w:val="20"/>
        </w:rPr>
        <w:t xml:space="preserve"> </w:t>
      </w:r>
      <w:r w:rsidRPr="002C5414">
        <w:rPr>
          <w:rFonts w:ascii="Arial" w:hAnsi="Arial" w:cs="Arial"/>
          <w:b/>
          <w:sz w:val="20"/>
          <w:szCs w:val="20"/>
        </w:rPr>
        <w:t>in nižja od praga za objavo v Ur. l. EU – TED (</w:t>
      </w:r>
      <w:r w:rsidR="003B3709" w:rsidRPr="002C5414">
        <w:rPr>
          <w:rFonts w:ascii="Arial" w:hAnsi="Arial" w:cs="Arial"/>
          <w:b/>
          <w:sz w:val="20"/>
          <w:szCs w:val="20"/>
        </w:rPr>
        <w:t>od 1.1.2022 215.000 EUR (brez DDV)</w:t>
      </w:r>
      <w:r w:rsidR="003B3709" w:rsidRPr="002C5414">
        <w:rPr>
          <w:rStyle w:val="Sprotnaopomba-sklic"/>
          <w:rFonts w:ascii="Arial" w:hAnsi="Arial" w:cs="Arial"/>
          <w:b/>
          <w:sz w:val="20"/>
          <w:szCs w:val="20"/>
        </w:rPr>
        <w:footnoteReference w:id="20"/>
      </w:r>
      <w:r w:rsidR="003B3709" w:rsidRPr="002C5414">
        <w:rPr>
          <w:rFonts w:ascii="Arial" w:hAnsi="Arial" w:cs="Arial"/>
          <w:b/>
          <w:sz w:val="20"/>
          <w:szCs w:val="20"/>
        </w:rPr>
        <w:t>,</w:t>
      </w:r>
      <w:r w:rsidR="003B3709" w:rsidRPr="002C5414">
        <w:rPr>
          <w:rFonts w:ascii="Arial" w:hAnsi="Arial" w:cs="Arial"/>
          <w:sz w:val="20"/>
          <w:szCs w:val="20"/>
        </w:rPr>
        <w:t xml:space="preserve"> </w:t>
      </w:r>
      <w:r w:rsidRPr="002C5414">
        <w:rPr>
          <w:rFonts w:ascii="Arial" w:hAnsi="Arial" w:cs="Arial"/>
          <w:sz w:val="20"/>
          <w:szCs w:val="20"/>
        </w:rPr>
        <w:t>če je naročnik druga oseba javnega prava (9. čl. ZJN-3) in če gre za projektni natečaj, ki ga organizira ta naročnik</w:t>
      </w:r>
      <w:r w:rsidR="000946AA" w:rsidRPr="002C5414">
        <w:rPr>
          <w:rFonts w:ascii="Arial" w:hAnsi="Arial" w:cs="Arial"/>
          <w:sz w:val="20"/>
          <w:szCs w:val="20"/>
        </w:rPr>
        <w:t xml:space="preserve">, </w:t>
      </w:r>
    </w:p>
    <w:p w14:paraId="5F0619DB" w14:textId="135F4CAA" w:rsidR="001D6589" w:rsidRPr="002C5414" w:rsidRDefault="0047048A" w:rsidP="001D6589">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w:t>
      </w:r>
      <w:r w:rsidR="000946AA" w:rsidRPr="002C5414">
        <w:rPr>
          <w:rFonts w:ascii="Arial" w:hAnsi="Arial" w:cs="Arial"/>
          <w:b/>
          <w:bCs/>
          <w:sz w:val="20"/>
          <w:szCs w:val="20"/>
        </w:rPr>
        <w:t>8</w:t>
      </w:r>
      <w:r w:rsidRPr="002C5414">
        <w:rPr>
          <w:rFonts w:ascii="Arial" w:hAnsi="Arial" w:cs="Arial"/>
          <w:b/>
          <w:bCs/>
          <w:sz w:val="20"/>
          <w:szCs w:val="20"/>
        </w:rPr>
        <w:t>0.000 EUR (brez DDV)</w:t>
      </w:r>
      <w:r w:rsidR="007E6D93" w:rsidRPr="002C5414">
        <w:rPr>
          <w:rFonts w:ascii="Arial" w:hAnsi="Arial" w:cs="Arial"/>
          <w:b/>
          <w:sz w:val="20"/>
          <w:szCs w:val="20"/>
        </w:rPr>
        <w:t xml:space="preserve">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21"/>
      </w:r>
      <w:r w:rsidR="00923AD9" w:rsidRPr="002C5414">
        <w:rPr>
          <w:rFonts w:ascii="Arial" w:hAnsi="Arial" w:cs="Arial"/>
          <w:b/>
          <w:sz w:val="20"/>
          <w:szCs w:val="20"/>
        </w:rPr>
        <w:t xml:space="preserve"> </w:t>
      </w:r>
      <w:r w:rsidRPr="002C5414">
        <w:rPr>
          <w:rFonts w:ascii="Arial" w:hAnsi="Arial" w:cs="Arial"/>
          <w:b/>
          <w:bCs/>
          <w:sz w:val="20"/>
          <w:szCs w:val="20"/>
        </w:rPr>
        <w:t xml:space="preserve">in </w:t>
      </w:r>
      <w:r w:rsidR="001D6589" w:rsidRPr="002C5414">
        <w:rPr>
          <w:rFonts w:ascii="Arial" w:hAnsi="Arial" w:cs="Arial"/>
          <w:b/>
          <w:bCs/>
        </w:rPr>
        <w:t xml:space="preserve"> </w:t>
      </w:r>
      <w:r w:rsidR="001D6589" w:rsidRPr="002C5414">
        <w:rPr>
          <w:rFonts w:ascii="Arial" w:hAnsi="Arial" w:cs="Arial"/>
          <w:b/>
          <w:bCs/>
          <w:sz w:val="20"/>
          <w:szCs w:val="20"/>
        </w:rPr>
        <w:t xml:space="preserve">nižja od praga za objavo v Ur. l. EU-TED (od 1.1.2022 5.382.000 EUR (brez DDV)) </w:t>
      </w:r>
      <w:r w:rsidR="001D6589" w:rsidRPr="002C5414">
        <w:rPr>
          <w:rFonts w:ascii="Arial" w:hAnsi="Arial" w:cs="Arial"/>
          <w:bCs/>
          <w:sz w:val="20"/>
          <w:szCs w:val="20"/>
        </w:rPr>
        <w:t>(47. člena ZJN-</w:t>
      </w:r>
      <w:r w:rsidR="0003199B" w:rsidRPr="002C5414">
        <w:rPr>
          <w:rFonts w:ascii="Arial" w:hAnsi="Arial" w:cs="Arial"/>
          <w:bCs/>
          <w:sz w:val="20"/>
          <w:szCs w:val="20"/>
        </w:rPr>
        <w:t>3d</w:t>
      </w:r>
      <w:r w:rsidR="001D6589" w:rsidRPr="002C5414">
        <w:rPr>
          <w:rFonts w:ascii="Arial" w:hAnsi="Arial" w:cs="Arial"/>
          <w:bCs/>
          <w:sz w:val="20"/>
          <w:szCs w:val="20"/>
        </w:rPr>
        <w:t>)</w:t>
      </w:r>
    </w:p>
    <w:p w14:paraId="604056E7" w14:textId="77777777" w:rsidR="00DE1A8D" w:rsidRPr="002C5414" w:rsidRDefault="00DE1A8D" w:rsidP="00DE1A8D">
      <w:pPr>
        <w:ind w:right="-142"/>
        <w:rPr>
          <w:rFonts w:ascii="Arial" w:hAnsi="Arial" w:cs="Arial"/>
          <w:bCs/>
        </w:rPr>
      </w:pPr>
    </w:p>
    <w:p w14:paraId="1E29DBCC" w14:textId="67206144" w:rsidR="0047048A" w:rsidRPr="002C5414" w:rsidRDefault="0047048A" w:rsidP="00DE1A8D">
      <w:pPr>
        <w:ind w:right="-142"/>
        <w:rPr>
          <w:rFonts w:ascii="Arial" w:hAnsi="Arial" w:cs="Arial"/>
          <w:b/>
          <w:bCs/>
        </w:rPr>
      </w:pPr>
      <w:r w:rsidRPr="002C5414">
        <w:rPr>
          <w:rFonts w:ascii="Arial" w:hAnsi="Arial" w:cs="Arial"/>
          <w:bCs/>
        </w:rPr>
        <w:t xml:space="preserve">NMV (47. čl. ZJN-3) za JN na </w:t>
      </w:r>
      <w:r w:rsidRPr="002C5414">
        <w:rPr>
          <w:rFonts w:ascii="Arial" w:hAnsi="Arial" w:cs="Arial"/>
          <w:b/>
          <w:bCs/>
        </w:rPr>
        <w:t>infrastrukturnem področju</w:t>
      </w:r>
      <w:r w:rsidRPr="002C5414">
        <w:rPr>
          <w:rFonts w:ascii="Arial" w:hAnsi="Arial" w:cs="Arial"/>
          <w:bCs/>
        </w:rPr>
        <w:t xml:space="preserve"> (2</w:t>
      </w:r>
      <w:r w:rsidR="00B0521D" w:rsidRPr="002C5414">
        <w:rPr>
          <w:rFonts w:ascii="Arial" w:hAnsi="Arial" w:cs="Arial"/>
          <w:bCs/>
        </w:rPr>
        <w:t>2</w:t>
      </w:r>
      <w:r w:rsidRPr="002C5414">
        <w:rPr>
          <w:rFonts w:ascii="Arial" w:hAnsi="Arial" w:cs="Arial"/>
          <w:bCs/>
        </w:rPr>
        <w:t xml:space="preserve">.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46E1DD6D" w14:textId="030115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50.000 EUR (brez DDV) in nižja od praga za objavo v Ur. l. EU - TED (</w:t>
      </w:r>
      <w:r w:rsidR="00770A15" w:rsidRPr="002C5414">
        <w:rPr>
          <w:rFonts w:ascii="Arial" w:hAnsi="Arial" w:cs="Arial"/>
          <w:b/>
          <w:sz w:val="20"/>
          <w:szCs w:val="20"/>
        </w:rPr>
        <w:t>)</w:t>
      </w:r>
      <w:r w:rsidR="009F4144" w:rsidRPr="002C5414">
        <w:rPr>
          <w:rFonts w:ascii="Arial" w:hAnsi="Arial" w:cs="Arial"/>
          <w:b/>
          <w:sz w:val="20"/>
          <w:szCs w:val="20"/>
        </w:rPr>
        <w:t xml:space="preserve"> od 1.1.2022 431.000 EUR(brez DD</w:t>
      </w:r>
      <w:r w:rsidR="00770A15" w:rsidRPr="002C5414">
        <w:rPr>
          <w:rFonts w:ascii="Arial" w:hAnsi="Arial" w:cs="Arial"/>
          <w:b/>
          <w:sz w:val="20"/>
          <w:szCs w:val="20"/>
        </w:rPr>
        <w:t>V</w:t>
      </w:r>
      <w:r w:rsidRPr="002C5414">
        <w:rPr>
          <w:rFonts w:ascii="Arial" w:hAnsi="Arial" w:cs="Arial"/>
          <w:b/>
          <w:sz w:val="20"/>
          <w:szCs w:val="20"/>
        </w:rPr>
        <w:t>)</w:t>
      </w:r>
      <w:r w:rsidRPr="002C5414">
        <w:rPr>
          <w:rStyle w:val="Sprotnaopomba-sklic"/>
          <w:rFonts w:ascii="Arial" w:hAnsi="Arial" w:cs="Arial"/>
          <w:sz w:val="20"/>
          <w:szCs w:val="20"/>
        </w:rPr>
        <w:footnoteReference w:id="22"/>
      </w:r>
      <w:r w:rsidRPr="002C5414">
        <w:rPr>
          <w:rFonts w:ascii="Arial" w:hAnsi="Arial" w:cs="Arial"/>
          <w:sz w:val="20"/>
          <w:szCs w:val="20"/>
        </w:rPr>
        <w:t>;</w:t>
      </w:r>
    </w:p>
    <w:p w14:paraId="61F880E7" w14:textId="7356A8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100.000 EUR (brez DDV) in </w:t>
      </w:r>
      <w:r w:rsidR="00770A15" w:rsidRPr="002C5414">
        <w:rPr>
          <w:rFonts w:ascii="Arial" w:hAnsi="Arial" w:cs="Arial"/>
          <w:b/>
          <w:bCs/>
          <w:sz w:val="20"/>
          <w:szCs w:val="20"/>
        </w:rPr>
        <w:t>ni</w:t>
      </w:r>
      <w:r w:rsidR="00F048EC" w:rsidRPr="002C5414">
        <w:rPr>
          <w:rFonts w:ascii="Arial" w:hAnsi="Arial" w:cs="Arial"/>
          <w:b/>
          <w:bCs/>
          <w:sz w:val="20"/>
          <w:szCs w:val="20"/>
        </w:rPr>
        <w:t xml:space="preserve">žja od praga za objavo v Ur. l. </w:t>
      </w:r>
      <w:r w:rsidR="00770A15" w:rsidRPr="002C5414">
        <w:rPr>
          <w:rFonts w:ascii="Arial" w:hAnsi="Arial" w:cs="Arial"/>
          <w:b/>
          <w:bCs/>
          <w:sz w:val="20"/>
          <w:szCs w:val="20"/>
        </w:rPr>
        <w:t>EU –TED (</w:t>
      </w:r>
      <w:r w:rsidR="00DF01FB" w:rsidRPr="002C5414">
        <w:rPr>
          <w:rFonts w:ascii="Arial" w:hAnsi="Arial" w:cs="Arial"/>
          <w:b/>
          <w:bCs/>
          <w:sz w:val="20"/>
          <w:szCs w:val="20"/>
        </w:rPr>
        <w:t>od 1.1.2022 5.382</w:t>
      </w:r>
      <w:r w:rsidR="00635BC3" w:rsidRPr="002C5414">
        <w:rPr>
          <w:rFonts w:ascii="Arial" w:hAnsi="Arial" w:cs="Arial"/>
          <w:b/>
          <w:bCs/>
          <w:sz w:val="20"/>
          <w:szCs w:val="20"/>
        </w:rPr>
        <w:t>.000</w:t>
      </w:r>
      <w:r w:rsidR="00770A15" w:rsidRPr="002C5414">
        <w:rPr>
          <w:rFonts w:ascii="Arial" w:hAnsi="Arial" w:cs="Arial"/>
          <w:b/>
          <w:bCs/>
          <w:sz w:val="20"/>
          <w:szCs w:val="20"/>
        </w:rPr>
        <w:t>,00 EUR (brez DDV)</w:t>
      </w:r>
      <w:r w:rsidR="00770A15" w:rsidRPr="002C5414">
        <w:rPr>
          <w:rStyle w:val="Sprotnaopomba-sklic"/>
          <w:rFonts w:ascii="Arial" w:hAnsi="Arial" w:cs="Arial"/>
          <w:b/>
          <w:bCs/>
          <w:sz w:val="20"/>
          <w:szCs w:val="20"/>
        </w:rPr>
        <w:footnoteReference w:id="23"/>
      </w:r>
      <w:r w:rsidR="00DF01FB" w:rsidRPr="002C5414">
        <w:rPr>
          <w:rFonts w:ascii="Arial" w:hAnsi="Arial" w:cs="Arial"/>
          <w:b/>
          <w:bCs/>
          <w:sz w:val="20"/>
          <w:szCs w:val="20"/>
        </w:rPr>
        <w:t xml:space="preserve"> (47. člena ZJN-</w:t>
      </w:r>
      <w:r w:rsidR="0003199B" w:rsidRPr="002C5414">
        <w:rPr>
          <w:rFonts w:ascii="Arial" w:hAnsi="Arial" w:cs="Arial"/>
          <w:b/>
          <w:bCs/>
          <w:sz w:val="20"/>
          <w:szCs w:val="20"/>
        </w:rPr>
        <w:t>3d</w:t>
      </w:r>
      <w:r w:rsidR="00DF01FB" w:rsidRPr="002C5414">
        <w:rPr>
          <w:rFonts w:ascii="Arial" w:hAnsi="Arial" w:cs="Arial"/>
          <w:b/>
          <w:bCs/>
          <w:sz w:val="20"/>
          <w:szCs w:val="20"/>
        </w:rPr>
        <w:t>).</w:t>
      </w:r>
    </w:p>
    <w:p w14:paraId="157603C0" w14:textId="77777777" w:rsidR="0047048A" w:rsidRPr="002C5414" w:rsidRDefault="0047048A" w:rsidP="0047048A">
      <w:pPr>
        <w:ind w:right="-142"/>
        <w:rPr>
          <w:rFonts w:ascii="Arial" w:hAnsi="Arial" w:cs="Arial"/>
          <w:b/>
          <w:bCs/>
        </w:rPr>
      </w:pPr>
    </w:p>
    <w:p w14:paraId="3AC1081F" w14:textId="5A72351A" w:rsidR="00323DBE" w:rsidRDefault="007E4E0B" w:rsidP="00323DBE">
      <w:pPr>
        <w:ind w:left="-142" w:right="-433"/>
        <w:rPr>
          <w:rFonts w:ascii="Arial" w:hAnsi="Arial" w:cs="Arial"/>
          <w:b/>
        </w:rPr>
      </w:pPr>
      <w:r w:rsidRPr="002C5414">
        <w:rPr>
          <w:rFonts w:ascii="Arial" w:hAnsi="Arial" w:cs="Arial"/>
          <w:b/>
        </w:rPr>
        <w:t xml:space="preserve">OSNOVNI PODATKI </w:t>
      </w:r>
    </w:p>
    <w:p w14:paraId="48AA79E8"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F138CC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C0B88ED"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1C1CFE" w14:textId="77777777" w:rsidR="0047048A" w:rsidRPr="002C5414" w:rsidRDefault="0047048A" w:rsidP="0047048A">
      <w:pPr>
        <w:rPr>
          <w:rFonts w:ascii="Arial" w:hAnsi="Arial" w:cs="Arial"/>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375"/>
      </w:tblGrid>
      <w:tr w:rsidR="0047048A" w:rsidRPr="00FE6B7C" w14:paraId="5DB4431B" w14:textId="77777777" w:rsidTr="007E6D93">
        <w:trPr>
          <w:trHeight w:val="462"/>
          <w:jc w:val="center"/>
        </w:trPr>
        <w:tc>
          <w:tcPr>
            <w:tcW w:w="10031"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92F27FE" w14:textId="77777777" w:rsidTr="007E6D93">
        <w:trPr>
          <w:trHeight w:val="267"/>
          <w:jc w:val="center"/>
        </w:trPr>
        <w:tc>
          <w:tcPr>
            <w:tcW w:w="10031" w:type="dxa"/>
            <w:gridSpan w:val="4"/>
            <w:tcBorders>
              <w:top w:val="single" w:sz="4" w:space="0" w:color="auto"/>
              <w:left w:val="single" w:sz="12" w:space="0" w:color="auto"/>
              <w:bottom w:val="nil"/>
              <w:right w:val="single" w:sz="12" w:space="0" w:color="auto"/>
            </w:tcBorders>
            <w:vAlign w:val="bottom"/>
            <w:hideMark/>
          </w:tcPr>
          <w:p w14:paraId="677F4962"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navedba št. objave na portalu JN, npr. JN005918/2018</w:t>
            </w:r>
            <w:r w:rsidRPr="002C5414">
              <w:rPr>
                <w:rFonts w:ascii="Arial" w:hAnsi="Arial" w:cs="Arial"/>
                <w:color w:val="808080" w:themeColor="background1" w:themeShade="80"/>
              </w:rPr>
              <w:t>)</w:t>
            </w:r>
          </w:p>
        </w:tc>
      </w:tr>
      <w:tr w:rsidR="0047048A" w:rsidRPr="00FE6B7C" w14:paraId="2F2AA0F4" w14:textId="77777777" w:rsidTr="007E6D93">
        <w:trPr>
          <w:trHeight w:val="271"/>
          <w:jc w:val="center"/>
        </w:trPr>
        <w:tc>
          <w:tcPr>
            <w:tcW w:w="5269" w:type="dxa"/>
            <w:gridSpan w:val="2"/>
            <w:tcBorders>
              <w:top w:val="nil"/>
              <w:left w:val="single" w:sz="12" w:space="0" w:color="auto"/>
              <w:bottom w:val="nil"/>
              <w:right w:val="nil"/>
            </w:tcBorders>
            <w:hideMark/>
          </w:tcPr>
          <w:p w14:paraId="411E0A9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762" w:type="dxa"/>
            <w:gridSpan w:val="2"/>
            <w:tcBorders>
              <w:top w:val="nil"/>
              <w:left w:val="nil"/>
              <w:bottom w:val="nil"/>
              <w:right w:val="single" w:sz="12" w:space="0" w:color="auto"/>
            </w:tcBorders>
            <w:hideMark/>
          </w:tcPr>
          <w:p w14:paraId="388A5D50" w14:textId="77777777" w:rsidR="0047048A" w:rsidRPr="002C5414" w:rsidRDefault="0047048A" w:rsidP="007E6D93">
            <w:pPr>
              <w:spacing w:after="120"/>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035F3" w14:textId="77777777" w:rsidTr="007E6D93">
        <w:trPr>
          <w:trHeight w:val="179"/>
          <w:jc w:val="center"/>
        </w:trPr>
        <w:tc>
          <w:tcPr>
            <w:tcW w:w="5269" w:type="dxa"/>
            <w:gridSpan w:val="2"/>
            <w:tcBorders>
              <w:top w:val="nil"/>
              <w:left w:val="single" w:sz="12" w:space="0" w:color="auto"/>
              <w:bottom w:val="nil"/>
              <w:right w:val="nil"/>
            </w:tcBorders>
            <w:hideMark/>
          </w:tcPr>
          <w:p w14:paraId="116D70C8"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762" w:type="dxa"/>
            <w:gridSpan w:val="2"/>
            <w:tcBorders>
              <w:top w:val="nil"/>
              <w:left w:val="nil"/>
              <w:bottom w:val="nil"/>
              <w:right w:val="single" w:sz="12" w:space="0" w:color="auto"/>
            </w:tcBorders>
            <w:hideMark/>
          </w:tcPr>
          <w:p w14:paraId="2E8C6EB7" w14:textId="77777777" w:rsidR="0047048A" w:rsidRPr="002C5414" w:rsidRDefault="0047048A" w:rsidP="007E6D93">
            <w:pPr>
              <w:spacing w:after="120"/>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B0DD7F7"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DA29274" w14:textId="77777777" w:rsidR="0047048A" w:rsidRPr="002C5414" w:rsidRDefault="0047048A" w:rsidP="007E6D93">
            <w:pPr>
              <w:rPr>
                <w:rFonts w:ascii="Arial" w:hAnsi="Arial" w:cs="Arial"/>
              </w:rPr>
            </w:pPr>
            <w:r w:rsidRPr="002C5414">
              <w:rPr>
                <w:rFonts w:ascii="Arial" w:hAnsi="Arial" w:cs="Arial"/>
              </w:rPr>
              <w:t>Izbrani ponudnik:</w:t>
            </w:r>
          </w:p>
        </w:tc>
        <w:tc>
          <w:tcPr>
            <w:tcW w:w="4361" w:type="dxa"/>
            <w:tcBorders>
              <w:top w:val="nil"/>
              <w:left w:val="nil"/>
              <w:bottom w:val="nil"/>
              <w:right w:val="single" w:sz="12" w:space="0" w:color="auto"/>
            </w:tcBorders>
            <w:vAlign w:val="bottom"/>
            <w:hideMark/>
          </w:tcPr>
          <w:p w14:paraId="20D94A8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11BF33" w14:textId="77777777" w:rsidTr="007E6D93">
        <w:trPr>
          <w:trHeight w:val="179"/>
          <w:jc w:val="center"/>
        </w:trPr>
        <w:tc>
          <w:tcPr>
            <w:tcW w:w="5670" w:type="dxa"/>
            <w:gridSpan w:val="3"/>
            <w:tcBorders>
              <w:top w:val="nil"/>
              <w:left w:val="single" w:sz="12" w:space="0" w:color="auto"/>
              <w:bottom w:val="nil"/>
              <w:right w:val="nil"/>
            </w:tcBorders>
            <w:hideMark/>
          </w:tcPr>
          <w:p w14:paraId="6D230947" w14:textId="77777777" w:rsidR="0047048A" w:rsidRPr="002C5414" w:rsidRDefault="0047048A" w:rsidP="007E6D93">
            <w:pPr>
              <w:rPr>
                <w:rFonts w:ascii="Arial" w:hAnsi="Arial" w:cs="Arial"/>
              </w:rPr>
            </w:pPr>
            <w:r w:rsidRPr="002C5414">
              <w:rPr>
                <w:rFonts w:ascii="Arial" w:hAnsi="Arial" w:cs="Arial"/>
              </w:rPr>
              <w:t>Številka in datum pogodbe:</w:t>
            </w:r>
          </w:p>
        </w:tc>
        <w:tc>
          <w:tcPr>
            <w:tcW w:w="4361" w:type="dxa"/>
            <w:tcBorders>
              <w:top w:val="nil"/>
              <w:left w:val="nil"/>
              <w:bottom w:val="nil"/>
              <w:right w:val="single" w:sz="12" w:space="0" w:color="auto"/>
            </w:tcBorders>
            <w:hideMark/>
          </w:tcPr>
          <w:p w14:paraId="7427CDD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D2A4E67" w14:textId="77777777" w:rsidTr="007E6D93">
        <w:trPr>
          <w:trHeight w:val="179"/>
          <w:jc w:val="center"/>
        </w:trPr>
        <w:tc>
          <w:tcPr>
            <w:tcW w:w="10031" w:type="dxa"/>
            <w:gridSpan w:val="4"/>
            <w:tcBorders>
              <w:top w:val="nil"/>
              <w:left w:val="single" w:sz="12" w:space="0" w:color="auto"/>
              <w:bottom w:val="nil"/>
              <w:right w:val="single" w:sz="12" w:space="0" w:color="auto"/>
            </w:tcBorders>
            <w:hideMark/>
          </w:tcPr>
          <w:p w14:paraId="61E0E39D"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w:t>
            </w:r>
          </w:p>
          <w:p w14:paraId="0B88E0F2" w14:textId="77777777" w:rsidR="0047048A" w:rsidRPr="002C5414" w:rsidRDefault="0047048A" w:rsidP="007E6D93">
            <w:pPr>
              <w:rPr>
                <w:rFonts w:ascii="Arial" w:hAnsi="Arial" w:cs="Arial"/>
              </w:rPr>
            </w:pPr>
            <w:r w:rsidRPr="002C5414">
              <w:rPr>
                <w:rFonts w:ascii="Arial" w:hAnsi="Arial" w:cs="Arial"/>
                <w:bCs/>
                <w:color w:val="808080" w:themeColor="background1" w:themeShade="80"/>
              </w:rPr>
              <w:lastRenderedPageBreak/>
              <w:t>(</w:t>
            </w:r>
            <w:r w:rsidRPr="002C5414">
              <w:rPr>
                <w:rFonts w:ascii="Arial" w:hAnsi="Arial" w:cs="Arial"/>
                <w:bCs/>
                <w:i/>
                <w:color w:val="808080" w:themeColor="background1" w:themeShade="80"/>
              </w:rPr>
              <w:t>v primeru sklopov se navede podatke za vsak sklop posebej</w:t>
            </w:r>
            <w:r w:rsidRPr="002C5414">
              <w:rPr>
                <w:rFonts w:ascii="Arial" w:hAnsi="Arial" w:cs="Arial"/>
                <w:bCs/>
                <w:color w:val="808080" w:themeColor="background1" w:themeShade="80"/>
              </w:rPr>
              <w:t>)</w:t>
            </w:r>
          </w:p>
        </w:tc>
      </w:tr>
      <w:tr w:rsidR="0047048A" w:rsidRPr="00FE6B7C" w14:paraId="75325B82" w14:textId="77777777" w:rsidTr="007E6D93">
        <w:trPr>
          <w:trHeight w:val="179"/>
          <w:jc w:val="center"/>
        </w:trPr>
        <w:tc>
          <w:tcPr>
            <w:tcW w:w="10031" w:type="dxa"/>
            <w:gridSpan w:val="4"/>
            <w:tcBorders>
              <w:top w:val="nil"/>
              <w:left w:val="single" w:sz="12" w:space="0" w:color="auto"/>
              <w:bottom w:val="nil"/>
              <w:right w:val="single" w:sz="12" w:space="0" w:color="auto"/>
            </w:tcBorders>
          </w:tcPr>
          <w:p w14:paraId="7B0E7884" w14:textId="77777777" w:rsidR="0047048A" w:rsidRPr="002C5414" w:rsidRDefault="0047048A" w:rsidP="007E6D93">
            <w:pPr>
              <w:rPr>
                <w:rFonts w:ascii="Arial" w:hAnsi="Arial" w:cs="Arial"/>
                <w:b/>
                <w:bCs/>
              </w:rPr>
            </w:pPr>
          </w:p>
        </w:tc>
      </w:tr>
      <w:tr w:rsidR="0047048A" w:rsidRPr="00FE6B7C" w14:paraId="5C2CCF01" w14:textId="77777777" w:rsidTr="007E6D93">
        <w:trPr>
          <w:trHeight w:val="279"/>
          <w:jc w:val="center"/>
        </w:trPr>
        <w:tc>
          <w:tcPr>
            <w:tcW w:w="10031" w:type="dxa"/>
            <w:gridSpan w:val="4"/>
            <w:tcBorders>
              <w:top w:val="nil"/>
              <w:left w:val="single" w:sz="12" w:space="0" w:color="auto"/>
              <w:bottom w:val="nil"/>
              <w:right w:val="single" w:sz="12" w:space="0" w:color="auto"/>
            </w:tcBorders>
          </w:tcPr>
          <w:p w14:paraId="27ED784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787" w:type="dxa"/>
            <w:gridSpan w:val="2"/>
            <w:tcBorders>
              <w:top w:val="nil"/>
              <w:left w:val="nil"/>
              <w:bottom w:val="nil"/>
              <w:right w:val="single" w:sz="12" w:space="0" w:color="auto"/>
            </w:tcBorders>
          </w:tcPr>
          <w:p w14:paraId="42C37892"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FF54D68"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2D1BD723" w14:textId="77777777" w:rsidTr="002C5414">
        <w:trPr>
          <w:trHeight w:val="179"/>
          <w:jc w:val="center"/>
        </w:trPr>
        <w:tc>
          <w:tcPr>
            <w:tcW w:w="534" w:type="dxa"/>
            <w:tcBorders>
              <w:top w:val="nil"/>
              <w:left w:val="single" w:sz="12" w:space="0" w:color="auto"/>
              <w:bottom w:val="nil"/>
              <w:right w:val="nil"/>
            </w:tcBorders>
            <w:hideMark/>
          </w:tcPr>
          <w:p w14:paraId="146D8A85" w14:textId="7E33FC6F" w:rsidR="0047048A" w:rsidRPr="002C5414" w:rsidRDefault="0047048A" w:rsidP="007E6D93">
            <w:pPr>
              <w:rPr>
                <w:rFonts w:ascii="Arial" w:hAnsi="Arial" w:cs="Arial"/>
              </w:rPr>
            </w:pPr>
          </w:p>
        </w:tc>
        <w:tc>
          <w:tcPr>
            <w:tcW w:w="4710" w:type="dxa"/>
            <w:tcBorders>
              <w:top w:val="nil"/>
              <w:left w:val="nil"/>
              <w:bottom w:val="nil"/>
              <w:right w:val="nil"/>
            </w:tcBorders>
          </w:tcPr>
          <w:p w14:paraId="4967C331" w14:textId="5868D05F" w:rsidR="0047048A" w:rsidRPr="002C5414" w:rsidRDefault="0047048A" w:rsidP="007E6D93">
            <w:pPr>
              <w:rPr>
                <w:rFonts w:ascii="Arial" w:hAnsi="Arial" w:cs="Arial"/>
              </w:rPr>
            </w:pPr>
          </w:p>
        </w:tc>
        <w:tc>
          <w:tcPr>
            <w:tcW w:w="4787" w:type="dxa"/>
            <w:gridSpan w:val="2"/>
            <w:tcBorders>
              <w:top w:val="nil"/>
              <w:left w:val="nil"/>
              <w:bottom w:val="nil"/>
              <w:right w:val="single" w:sz="12" w:space="0" w:color="auto"/>
            </w:tcBorders>
          </w:tcPr>
          <w:p w14:paraId="2CB81574" w14:textId="741D3A57" w:rsidR="0047048A" w:rsidRPr="002C5414" w:rsidRDefault="0047048A" w:rsidP="007E6D93">
            <w:pPr>
              <w:rPr>
                <w:rFonts w:ascii="Arial" w:hAnsi="Arial" w:cs="Arial"/>
              </w:rPr>
            </w:pPr>
          </w:p>
        </w:tc>
      </w:tr>
      <w:tr w:rsidR="0047048A" w:rsidRPr="00FE6B7C"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7FAB1979"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787" w:type="dxa"/>
            <w:gridSpan w:val="2"/>
            <w:tcBorders>
              <w:top w:val="nil"/>
              <w:left w:val="nil"/>
              <w:bottom w:val="nil"/>
              <w:right w:val="single" w:sz="12" w:space="0" w:color="auto"/>
            </w:tcBorders>
            <w:hideMark/>
          </w:tcPr>
          <w:p w14:paraId="61FD34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5B8D47D"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787" w:type="dxa"/>
            <w:gridSpan w:val="2"/>
            <w:tcBorders>
              <w:top w:val="nil"/>
              <w:left w:val="nil"/>
              <w:bottom w:val="nil"/>
              <w:right w:val="single" w:sz="12" w:space="0" w:color="auto"/>
            </w:tcBorders>
            <w:hideMark/>
          </w:tcPr>
          <w:p w14:paraId="7EBCB37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9ABE0D1"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787" w:type="dxa"/>
            <w:gridSpan w:val="2"/>
            <w:tcBorders>
              <w:top w:val="nil"/>
              <w:left w:val="nil"/>
              <w:bottom w:val="nil"/>
              <w:right w:val="single" w:sz="12" w:space="0" w:color="auto"/>
            </w:tcBorders>
            <w:hideMark/>
          </w:tcPr>
          <w:p w14:paraId="51DC9F3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700F50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787" w:type="dxa"/>
            <w:gridSpan w:val="2"/>
            <w:tcBorders>
              <w:top w:val="nil"/>
              <w:left w:val="nil"/>
              <w:bottom w:val="nil"/>
              <w:right w:val="single" w:sz="12" w:space="0" w:color="auto"/>
            </w:tcBorders>
            <w:hideMark/>
          </w:tcPr>
          <w:p w14:paraId="2AC551D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1D2980CC"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787" w:type="dxa"/>
            <w:gridSpan w:val="2"/>
            <w:tcBorders>
              <w:top w:val="nil"/>
              <w:left w:val="nil"/>
              <w:bottom w:val="nil"/>
              <w:right w:val="single" w:sz="12" w:space="0" w:color="auto"/>
            </w:tcBorders>
            <w:hideMark/>
          </w:tcPr>
          <w:p w14:paraId="5C3EDA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2C5414" w:rsidRDefault="0047048A" w:rsidP="007E6D93">
            <w:pPr>
              <w:rPr>
                <w:rFonts w:ascii="Arial" w:hAnsi="Arial" w:cs="Arial"/>
              </w:rPr>
            </w:pPr>
            <w:r w:rsidRPr="002C5414">
              <w:rPr>
                <w:rFonts w:ascii="Arial" w:hAnsi="Arial" w:cs="Arial"/>
              </w:rPr>
              <w:t>7</w:t>
            </w:r>
          </w:p>
          <w:p w14:paraId="390F413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1944C4D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7E3FAC30"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787" w:type="dxa"/>
            <w:gridSpan w:val="2"/>
            <w:tcBorders>
              <w:top w:val="nil"/>
              <w:left w:val="nil"/>
              <w:bottom w:val="nil"/>
              <w:right w:val="single" w:sz="12" w:space="0" w:color="auto"/>
            </w:tcBorders>
            <w:hideMark/>
          </w:tcPr>
          <w:p w14:paraId="6BBDAF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7145A6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0FE52C54"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787" w:type="dxa"/>
            <w:gridSpan w:val="2"/>
            <w:tcBorders>
              <w:top w:val="nil"/>
              <w:left w:val="nil"/>
              <w:bottom w:val="nil"/>
              <w:right w:val="single" w:sz="12" w:space="0" w:color="auto"/>
            </w:tcBorders>
            <w:hideMark/>
          </w:tcPr>
          <w:p w14:paraId="65E23ED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EE750B" w14:textId="77777777" w:rsidTr="007E6D93">
        <w:trPr>
          <w:trHeight w:val="179"/>
          <w:jc w:val="center"/>
        </w:trPr>
        <w:tc>
          <w:tcPr>
            <w:tcW w:w="534" w:type="dxa"/>
            <w:tcBorders>
              <w:top w:val="nil"/>
              <w:left w:val="single" w:sz="12" w:space="0" w:color="auto"/>
              <w:bottom w:val="nil"/>
              <w:right w:val="nil"/>
            </w:tcBorders>
          </w:tcPr>
          <w:p w14:paraId="248ABBB1" w14:textId="20541F68" w:rsidR="0047048A" w:rsidRPr="002C5414" w:rsidRDefault="005A1F2D" w:rsidP="007E6D93">
            <w:pPr>
              <w:rPr>
                <w:rFonts w:ascii="Arial" w:hAnsi="Arial" w:cs="Arial"/>
              </w:rPr>
            </w:pPr>
            <w:r>
              <w:rPr>
                <w:rFonts w:ascii="Arial" w:hAnsi="Arial" w:cs="Arial"/>
              </w:rPr>
              <w:t>C</w:t>
            </w:r>
          </w:p>
        </w:tc>
        <w:tc>
          <w:tcPr>
            <w:tcW w:w="4710" w:type="dxa"/>
            <w:tcBorders>
              <w:top w:val="nil"/>
              <w:left w:val="nil"/>
              <w:bottom w:val="nil"/>
              <w:right w:val="nil"/>
            </w:tcBorders>
          </w:tcPr>
          <w:p w14:paraId="794F464C"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24"/>
            </w:r>
            <w:r w:rsidRPr="002C5414">
              <w:rPr>
                <w:rFonts w:ascii="Arial" w:hAnsi="Arial" w:cs="Arial"/>
              </w:rPr>
              <w:t>)</w:t>
            </w:r>
          </w:p>
        </w:tc>
        <w:tc>
          <w:tcPr>
            <w:tcW w:w="4787" w:type="dxa"/>
            <w:gridSpan w:val="2"/>
            <w:tcBorders>
              <w:top w:val="nil"/>
              <w:left w:val="nil"/>
              <w:bottom w:val="nil"/>
              <w:right w:val="single" w:sz="12" w:space="0" w:color="auto"/>
            </w:tcBorders>
          </w:tcPr>
          <w:p w14:paraId="7148B90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56459FBD" w:rsidR="0047048A" w:rsidRPr="002C5414" w:rsidRDefault="005A1F2D" w:rsidP="007E6D93">
            <w:pPr>
              <w:rPr>
                <w:rFonts w:ascii="Arial" w:hAnsi="Arial" w:cs="Arial"/>
              </w:rPr>
            </w:pPr>
            <w:r>
              <w:rPr>
                <w:rFonts w:ascii="Arial" w:hAnsi="Arial" w:cs="Arial"/>
              </w:rPr>
              <w:t>D</w:t>
            </w:r>
          </w:p>
        </w:tc>
        <w:tc>
          <w:tcPr>
            <w:tcW w:w="4710" w:type="dxa"/>
            <w:tcBorders>
              <w:top w:val="nil"/>
              <w:left w:val="nil"/>
              <w:bottom w:val="single" w:sz="12" w:space="0" w:color="auto"/>
              <w:right w:val="nil"/>
            </w:tcBorders>
            <w:hideMark/>
          </w:tcPr>
          <w:p w14:paraId="5B4B016B" w14:textId="77777777" w:rsidR="0047048A" w:rsidRPr="002C5414" w:rsidRDefault="0047048A" w:rsidP="007E6D93">
            <w:pPr>
              <w:rPr>
                <w:rFonts w:ascii="Arial" w:hAnsi="Arial" w:cs="Arial"/>
              </w:rPr>
            </w:pPr>
            <w:r w:rsidRPr="002C5414">
              <w:rPr>
                <w:rFonts w:ascii="Arial" w:hAnsi="Arial" w:cs="Arial"/>
              </w:rPr>
              <w:t>Sklenitev pogodbe</w:t>
            </w:r>
          </w:p>
        </w:tc>
        <w:tc>
          <w:tcPr>
            <w:tcW w:w="4787" w:type="dxa"/>
            <w:gridSpan w:val="2"/>
            <w:tcBorders>
              <w:top w:val="nil"/>
              <w:left w:val="nil"/>
              <w:bottom w:val="single" w:sz="12" w:space="0" w:color="auto"/>
              <w:right w:val="single" w:sz="12" w:space="0" w:color="auto"/>
            </w:tcBorders>
            <w:hideMark/>
          </w:tcPr>
          <w:p w14:paraId="67823C4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bl>
    <w:p w14:paraId="0A44E9CE" w14:textId="77777777" w:rsidR="0047048A" w:rsidRPr="002C5414" w:rsidRDefault="0047048A" w:rsidP="0047048A">
      <w:pPr>
        <w:rPr>
          <w:rFonts w:ascii="Arial" w:hAnsi="Arial" w:cs="Arial"/>
        </w:rPr>
        <w:sectPr w:rsidR="0047048A" w:rsidRPr="002C5414" w:rsidSect="007E6D93">
          <w:headerReference w:type="first" r:id="rId17"/>
          <w:pgSz w:w="11900" w:h="16840" w:code="9"/>
          <w:pgMar w:top="1134" w:right="843" w:bottom="1134" w:left="1276" w:header="964" w:footer="794" w:gutter="0"/>
          <w:cols w:space="708"/>
          <w:titlePg/>
        </w:sectPr>
      </w:pPr>
    </w:p>
    <w:p w14:paraId="10CA40D5"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6B7C"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2C5414" w:rsidRDefault="0047048A" w:rsidP="007E6D93">
            <w:pPr>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25"/>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2C5414" w:rsidRDefault="0047048A" w:rsidP="007E6D93">
            <w:pPr>
              <w:rPr>
                <w:rFonts w:ascii="Arial" w:hAnsi="Arial" w:cs="Arial"/>
                <w:b/>
              </w:rPr>
            </w:pPr>
            <w:r w:rsidRPr="002C5414">
              <w:rPr>
                <w:rFonts w:ascii="Arial" w:hAnsi="Arial" w:cs="Arial"/>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2C5414" w:rsidRDefault="0047048A" w:rsidP="007E6D93">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2C5414" w:rsidRDefault="0047048A" w:rsidP="007E6D93">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2C5414" w:rsidRDefault="0047048A" w:rsidP="007E6D93">
            <w:pPr>
              <w:rPr>
                <w:rFonts w:ascii="Arial" w:hAnsi="Arial" w:cs="Arial"/>
              </w:rPr>
            </w:pPr>
          </w:p>
        </w:tc>
      </w:tr>
      <w:tr w:rsidR="0047048A" w:rsidRPr="00FE6B7C"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2C5414" w:rsidRDefault="0047048A" w:rsidP="007E6D93">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4CEB22FE"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A74E8E">
              <w:rPr>
                <w:rFonts w:ascii="Arial" w:hAnsi="Arial" w:cs="Arial"/>
              </w:rPr>
              <w:t>končnega prejemnika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2C5414" w:rsidRDefault="0047048A" w:rsidP="007E6D93">
            <w:pPr>
              <w:rPr>
                <w:rFonts w:ascii="Arial" w:hAnsi="Arial" w:cs="Arial"/>
                <w:b/>
              </w:rPr>
            </w:pPr>
            <w:r w:rsidRPr="002C5414">
              <w:rPr>
                <w:rFonts w:ascii="Arial" w:hAnsi="Arial" w:cs="Arial"/>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15D109AB" w:rsidR="0047048A" w:rsidRPr="002C5414" w:rsidRDefault="00B677E8" w:rsidP="007E6D93">
            <w:pPr>
              <w:rPr>
                <w:rFonts w:ascii="Arial" w:hAnsi="Arial" w:cs="Arial"/>
              </w:rPr>
            </w:pPr>
            <w:r>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37EC153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2C5414" w:rsidRDefault="0047048A" w:rsidP="007E6D93">
            <w:pPr>
              <w:rPr>
                <w:rFonts w:ascii="Arial" w:hAnsi="Arial" w:cs="Arial"/>
              </w:rPr>
            </w:pPr>
          </w:p>
        </w:tc>
      </w:tr>
      <w:tr w:rsidR="0047048A" w:rsidRPr="00FE6B7C"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5F73CE91"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2C5414" w:rsidRDefault="0047048A" w:rsidP="007E6D93">
            <w:pPr>
              <w:rPr>
                <w:rFonts w:ascii="Arial" w:hAnsi="Arial" w:cs="Arial"/>
              </w:rPr>
            </w:pPr>
          </w:p>
        </w:tc>
      </w:tr>
      <w:tr w:rsidR="0047048A" w:rsidRPr="00FE6B7C"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0F6CA9AF" w:rsidR="0047048A" w:rsidRPr="002C5414" w:rsidRDefault="00B677E8" w:rsidP="007E6D93">
            <w:pPr>
              <w:rPr>
                <w:rFonts w:ascii="Arial" w:hAnsi="Arial" w:cs="Arial"/>
              </w:rPr>
            </w:pPr>
            <w:r>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2C5414" w:rsidRDefault="0047048A" w:rsidP="007E6D93">
            <w:pPr>
              <w:rPr>
                <w:rFonts w:ascii="Arial" w:hAnsi="Arial" w:cs="Arial"/>
              </w:rPr>
            </w:pPr>
            <w:r w:rsidRPr="002C5414">
              <w:rPr>
                <w:rFonts w:ascii="Arial" w:hAnsi="Arial" w:cs="Arial"/>
              </w:rPr>
              <w:t>Ocenjena vrednost JN ustreza kriteriju za oddajo JN po NMV (47. čl. ZJN-3)</w:t>
            </w:r>
            <w:r w:rsidR="00FA0887" w:rsidRPr="002C5414">
              <w:rPr>
                <w:rFonts w:ascii="Arial" w:hAnsi="Arial" w:cs="Arial"/>
              </w:rPr>
              <w:t xml:space="preserve"> (</w:t>
            </w:r>
            <w:r w:rsidR="00C16D64" w:rsidRPr="002C5414">
              <w:rPr>
                <w:rFonts w:ascii="Arial" w:hAnsi="Arial" w:cs="Arial"/>
              </w:rPr>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2C5414" w:rsidRDefault="0047048A" w:rsidP="007E6D93">
            <w:pPr>
              <w:rPr>
                <w:rFonts w:ascii="Arial" w:hAnsi="Arial" w:cs="Arial"/>
              </w:rPr>
            </w:pPr>
          </w:p>
        </w:tc>
      </w:tr>
      <w:tr w:rsidR="0047048A" w:rsidRPr="00FE6B7C" w14:paraId="6829DE5B" w14:textId="77777777" w:rsidTr="002C5414">
        <w:trPr>
          <w:trHeight w:val="206"/>
        </w:trPr>
        <w:tc>
          <w:tcPr>
            <w:tcW w:w="447" w:type="dxa"/>
            <w:vMerge/>
            <w:tcBorders>
              <w:left w:val="single" w:sz="4" w:space="0" w:color="auto"/>
              <w:right w:val="single" w:sz="4" w:space="0" w:color="auto"/>
            </w:tcBorders>
            <w:vAlign w:val="center"/>
            <w:hideMark/>
          </w:tcPr>
          <w:p w14:paraId="28723C5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4013EF2"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D8948B" w14:textId="211B35AB"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neposredni in posred</w:t>
            </w:r>
            <w:r w:rsidR="00373EC7" w:rsidRPr="002C5414">
              <w:rPr>
                <w:rFonts w:ascii="Arial" w:hAnsi="Arial" w:cs="Arial"/>
                <w:i/>
                <w:sz w:val="20"/>
                <w:szCs w:val="20"/>
              </w:rPr>
              <w:t>n</w:t>
            </w:r>
            <w:r w:rsidRPr="002C5414">
              <w:rPr>
                <w:rFonts w:ascii="Arial" w:hAnsi="Arial" w:cs="Arial"/>
                <w:i/>
                <w:sz w:val="20"/>
                <w:szCs w:val="20"/>
              </w:rPr>
              <w:t xml:space="preserve">i proračunski uporabniki upoštevajo še pravila o javnih financah – ZJF in </w:t>
            </w:r>
            <w:bookmarkStart w:id="25" w:name="_Hlk147739288"/>
            <w:r w:rsidR="00373EC7" w:rsidRPr="002C5414">
              <w:rPr>
                <w:rFonts w:ascii="Arial" w:hAnsi="Arial" w:cs="Arial"/>
                <w:i/>
                <w:sz w:val="20"/>
                <w:szCs w:val="20"/>
              </w:rPr>
              <w:t xml:space="preserve">vsakokratni veljavni </w:t>
            </w:r>
            <w:r w:rsidRPr="002C5414">
              <w:rPr>
                <w:rFonts w:ascii="Arial" w:hAnsi="Arial" w:cs="Arial"/>
                <w:i/>
                <w:sz w:val="20"/>
                <w:szCs w:val="20"/>
              </w:rPr>
              <w:t>ZIPRS</w:t>
            </w:r>
            <w:r w:rsidRPr="00422EB2">
              <w:rPr>
                <w:rFonts w:ascii="Arial" w:hAnsi="Arial" w:cs="Arial"/>
                <w:i/>
                <w:sz w:val="20"/>
                <w:szCs w:val="20"/>
              </w:rPr>
              <w:t xml:space="preserve">; </w:t>
            </w:r>
            <w:r w:rsidRPr="002C5414">
              <w:rPr>
                <w:rFonts w:ascii="Arial" w:hAnsi="Arial" w:cs="Arial"/>
                <w:i/>
                <w:sz w:val="20"/>
                <w:szCs w:val="20"/>
              </w:rPr>
              <w:t xml:space="preserve">za neposredne uporabnike – </w:t>
            </w:r>
            <w:r w:rsidR="002D4E9B" w:rsidRPr="002C5414">
              <w:rPr>
                <w:rFonts w:ascii="Arial" w:hAnsi="Arial" w:cs="Arial"/>
                <w:i/>
                <w:sz w:val="20"/>
                <w:szCs w:val="20"/>
              </w:rPr>
              <w:t>zagotovlje vir finaciranja</w:t>
            </w:r>
            <w:r w:rsidR="00373EC7" w:rsidRPr="002C5414">
              <w:rPr>
                <w:rFonts w:ascii="Arial" w:hAnsi="Arial" w:cs="Arial"/>
                <w:i/>
                <w:sz w:val="20"/>
                <w:szCs w:val="20"/>
              </w:rPr>
              <w:t xml:space="preserve"> </w:t>
            </w:r>
            <w:bookmarkEnd w:id="25"/>
          </w:p>
          <w:p w14:paraId="35C76F0A"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26"/>
            </w:r>
            <w:r w:rsidRPr="002C5414">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2C5414" w:rsidRDefault="0047048A" w:rsidP="007E6D93">
            <w:pPr>
              <w:jc w:val="center"/>
              <w:rPr>
                <w:rFonts w:ascii="Arial" w:hAnsi="Arial" w:cs="Arial"/>
              </w:rPr>
            </w:pPr>
          </w:p>
        </w:tc>
      </w:tr>
      <w:tr w:rsidR="0047048A" w:rsidRPr="00FE6B7C"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2C5414" w:rsidRDefault="0047048A" w:rsidP="007E6D93">
            <w:pPr>
              <w:jc w:val="center"/>
              <w:rPr>
                <w:rFonts w:ascii="Arial" w:hAnsi="Arial" w:cs="Arial"/>
              </w:rPr>
            </w:pPr>
          </w:p>
          <w:p w14:paraId="59E35FD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preveriti le, če je imenovana komisija</w:t>
            </w:r>
          </w:p>
        </w:tc>
      </w:tr>
      <w:tr w:rsidR="0047048A" w:rsidRPr="00FE6B7C"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1B93DBD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3DE7BCA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preveriti le v primeru pooblastila</w:t>
            </w:r>
          </w:p>
        </w:tc>
      </w:tr>
      <w:tr w:rsidR="0047048A" w:rsidRPr="00FE6B7C"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62957F8" w14:textId="62987B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AC667C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velja zgolj za občine in njene ožje dele</w:t>
            </w:r>
            <w:r w:rsidRPr="002C5414">
              <w:rPr>
                <w:rFonts w:ascii="Arial" w:hAnsi="Arial" w:cs="Arial"/>
                <w:b/>
                <w:i/>
                <w:color w:val="A6A6A6" w:themeColor="background1" w:themeShade="A6"/>
              </w:rPr>
              <w:t xml:space="preserve"> </w:t>
            </w:r>
          </w:p>
        </w:tc>
      </w:tr>
      <w:tr w:rsidR="0047048A" w:rsidRPr="00FE6B7C"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0ECB5CC1" w:rsidR="0047048A" w:rsidRPr="002C5414" w:rsidRDefault="00B677E8" w:rsidP="007E6D93">
            <w:pPr>
              <w:rPr>
                <w:rFonts w:ascii="Arial" w:hAnsi="Arial" w:cs="Arial"/>
              </w:rPr>
            </w:pPr>
            <w:r>
              <w:rPr>
                <w:rFonts w:ascii="Arial" w:hAnsi="Arial" w:cs="Arial"/>
              </w:rPr>
              <w:lastRenderedPageBreak/>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right w:val="single" w:sz="4" w:space="0" w:color="auto"/>
            </w:tcBorders>
            <w:vAlign w:val="center"/>
          </w:tcPr>
          <w:p w14:paraId="313A75F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2ACB43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A6E342" w14:textId="77777777" w:rsidR="00B677E8"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52EBE12D" w14:textId="12AC85BF" w:rsidR="0047048A" w:rsidRPr="00422EB2" w:rsidRDefault="00B677E8" w:rsidP="00422EB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na portalu JN (ukinila se je možnost objave te dokumentacije na posameznih drugih spletnih mestih), razen izjem tistih delov dokumentacije, kjer zaradi oblike, velikosti ali zagotavljanja zaščite datotek to ni mogoče</w:t>
            </w:r>
          </w:p>
          <w:p w14:paraId="3E2A4A79"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7777D69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1F31FD87" w14:textId="77777777" w:rsidR="0047048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variantne ponudbe so dovoljene zgolj, če so predvidene/zahtevane v dokumentaciji v zvezi z oddajo JN – 72. čl. ZJN-3)</w:t>
            </w:r>
          </w:p>
          <w:p w14:paraId="4B70B932" w14:textId="0745701F" w:rsidR="00B677E8" w:rsidRPr="002C5414" w:rsidRDefault="00B677E8"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rPr>
              <w:t>predmet naročila je zadostno in dovolj natančno opredeljen, opisan in morebitnim ponudnikom omogoča, da v celoti opredelijo predmet JN, in tako ne povzroča odvračilnega učinka, ki lahko omeji konkurenco</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2C5414" w:rsidRDefault="0047048A" w:rsidP="007E6D93">
            <w:pPr>
              <w:jc w:val="center"/>
              <w:rPr>
                <w:rFonts w:ascii="Arial" w:hAnsi="Arial" w:cs="Arial"/>
                <w:b/>
                <w:bCs/>
              </w:rPr>
            </w:pPr>
          </w:p>
          <w:p w14:paraId="0329869B" w14:textId="77777777" w:rsidR="0047048A" w:rsidRPr="002C5414" w:rsidRDefault="0047048A" w:rsidP="007E6D93">
            <w:pPr>
              <w:jc w:val="center"/>
              <w:rPr>
                <w:rFonts w:ascii="Arial" w:hAnsi="Arial" w:cs="Arial"/>
                <w:b/>
                <w:bCs/>
              </w:rPr>
            </w:pPr>
          </w:p>
        </w:tc>
      </w:tr>
      <w:tr w:rsidR="0047048A" w:rsidRPr="00FE6B7C"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2C5414" w:rsidRDefault="0047048A" w:rsidP="007E6D93">
            <w:pPr>
              <w:rPr>
                <w:rFonts w:ascii="Arial" w:hAnsi="Arial" w:cs="Arial"/>
                <w:i/>
              </w:rPr>
            </w:pPr>
            <w:r w:rsidRPr="002C5414">
              <w:rPr>
                <w:rFonts w:ascii="Arial" w:hAnsi="Arial" w:cs="Arial"/>
              </w:rPr>
              <w:t>V obvestilu o javnem naročilu je navedeno, da so v postopek vključena pogajanja (2. odst. 47. čl. in smiselna uporaba 44. čl. ZJN-3)</w:t>
            </w:r>
          </w:p>
          <w:p w14:paraId="5D925DE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zakon dopušča pogajanja, vendar je njihova izvedba obvezna in dopustna le, če jih naročnik predvidi v RD</w:t>
            </w:r>
          </w:p>
        </w:tc>
      </w:tr>
      <w:tr w:rsidR="0047048A" w:rsidRPr="00FE6B7C"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B4798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B1C4B6"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potrebna obrazložitev</w:t>
            </w:r>
          </w:p>
          <w:p w14:paraId="52D430A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zgolj če predmet JN izpolnjuje zahteve po ločenih sklopih</w:t>
            </w:r>
          </w:p>
        </w:tc>
      </w:tr>
      <w:tr w:rsidR="0047048A" w:rsidRPr="00FE6B7C"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8EF6498"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vendar če DA, je treba upoštevati zahteve iz dokumentacije JN</w:t>
            </w:r>
          </w:p>
        </w:tc>
      </w:tr>
      <w:tr w:rsidR="0047048A" w:rsidRPr="00FE6B7C"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27"/>
            </w:r>
            <w:r w:rsidRPr="002C5414">
              <w:rPr>
                <w:rFonts w:ascii="Arial" w:hAnsi="Arial" w:cs="Arial"/>
              </w:rPr>
              <w:t xml:space="preserve"> ter usmeritve MF):</w:t>
            </w:r>
          </w:p>
          <w:p w14:paraId="2E5BC1B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122756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71FF8D1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2C5414" w:rsidRDefault="0047048A" w:rsidP="007E6D93">
            <w:pPr>
              <w:jc w:val="center"/>
              <w:rPr>
                <w:rFonts w:ascii="Arial" w:hAnsi="Arial" w:cs="Arial"/>
              </w:rPr>
            </w:pPr>
          </w:p>
          <w:p w14:paraId="1E958892" w14:textId="77777777" w:rsidR="0047048A" w:rsidRPr="002C5414" w:rsidRDefault="0047048A" w:rsidP="007E6D93">
            <w:pPr>
              <w:rPr>
                <w:rFonts w:ascii="Arial" w:hAnsi="Arial" w:cs="Arial"/>
              </w:rPr>
            </w:pPr>
          </w:p>
          <w:p w14:paraId="69A50DE5" w14:textId="77777777" w:rsidR="0047048A" w:rsidRPr="002C5414" w:rsidRDefault="0047048A" w:rsidP="007E6D93">
            <w:pPr>
              <w:jc w:val="center"/>
              <w:rPr>
                <w:rFonts w:ascii="Arial" w:hAnsi="Arial" w:cs="Arial"/>
              </w:rPr>
            </w:pPr>
          </w:p>
          <w:p w14:paraId="7C13079E" w14:textId="77777777" w:rsidR="0047048A" w:rsidRPr="002C5414" w:rsidRDefault="0047048A" w:rsidP="007E6D93">
            <w:pPr>
              <w:jc w:val="center"/>
              <w:rPr>
                <w:rFonts w:ascii="Arial" w:hAnsi="Arial" w:cs="Arial"/>
              </w:rPr>
            </w:pPr>
          </w:p>
          <w:p w14:paraId="01183B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9A1F94C" w14:textId="77777777" w:rsidR="0047048A" w:rsidRPr="002C5414" w:rsidRDefault="0047048A" w:rsidP="007E6D93">
            <w:pPr>
              <w:rPr>
                <w:rFonts w:ascii="Arial" w:hAnsi="Arial" w:cs="Arial"/>
              </w:rPr>
            </w:pPr>
            <w:r w:rsidRPr="002C5414">
              <w:rPr>
                <w:rFonts w:ascii="Arial" w:hAnsi="Arial" w:cs="Arial"/>
              </w:rPr>
              <w:t xml:space="preserve"> </w:t>
            </w:r>
          </w:p>
          <w:p w14:paraId="75E59FF0" w14:textId="77777777" w:rsidR="0047048A" w:rsidRPr="002C5414" w:rsidRDefault="0047048A" w:rsidP="007E6D93">
            <w:pPr>
              <w:rPr>
                <w:rFonts w:ascii="Arial" w:hAnsi="Arial" w:cs="Arial"/>
              </w:rPr>
            </w:pPr>
          </w:p>
          <w:p w14:paraId="0535C2E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A82A16E" w14:textId="77777777" w:rsidR="0047048A" w:rsidRPr="002C5414" w:rsidRDefault="0047048A" w:rsidP="007E6D93">
            <w:pPr>
              <w:rPr>
                <w:rFonts w:ascii="Arial" w:hAnsi="Arial" w:cs="Arial"/>
              </w:rPr>
            </w:pPr>
          </w:p>
          <w:p w14:paraId="0077FBC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3F3623">
              <w:rPr>
                <w:rFonts w:ascii="Arial" w:hAnsi="Arial" w:cs="Arial"/>
              </w:rPr>
              <w:t xml:space="preserve"> </w:t>
            </w:r>
            <w:r w:rsidRPr="002C5414">
              <w:rPr>
                <w:rStyle w:val="Sprotnaopomba-sklic"/>
                <w:rFonts w:ascii="Arial" w:hAnsi="Arial" w:cs="Arial"/>
              </w:rPr>
              <w:footnoteReference w:id="28"/>
            </w:r>
            <w:r w:rsidRPr="002C5414">
              <w:rPr>
                <w:rFonts w:ascii="Arial" w:hAnsi="Arial" w:cs="Arial"/>
              </w:rPr>
              <w:t>(4. čl. Uredbe o ZeJN) naročnik pri oddaji JN upošteva okoljske vidike in JN odda tako, da se v posameznem naročilu izpolni tisti cilj, ki je določen za ta predmet v uredbi (6. čl. Uredbe o ZeJN)</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le če uredba določa kot obvezno glede na predmet naročila</w:t>
            </w:r>
          </w:p>
        </w:tc>
      </w:tr>
      <w:tr w:rsidR="0047048A" w:rsidRPr="00FE6B7C"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2B077DA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96D25CB"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15DF3604" w14:textId="77777777" w:rsidR="0047048A" w:rsidRPr="00A15B6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29"/>
            </w:r>
            <w:r w:rsidRPr="002C5414">
              <w:rPr>
                <w:rFonts w:ascii="Arial" w:hAnsi="Arial" w:cs="Arial"/>
                <w:i/>
                <w:sz w:val="20"/>
                <w:szCs w:val="20"/>
              </w:rPr>
              <w:t>)</w:t>
            </w:r>
          </w:p>
          <w:p w14:paraId="6C1DA95A" w14:textId="77777777"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B4FD5AE" w14:textId="48F6D3E3"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od 1. 1. 2022 (novela ZJN-3B) je za izkazovanje nekaznovanosti (razlog za izključitev po 75. členu ZJN-3) kot dokazilo veljaven izpis, ki ni starejši od 4 </w:t>
            </w:r>
            <w:r w:rsidRPr="002C5414">
              <w:rPr>
                <w:rFonts w:ascii="Arial" w:hAnsi="Arial" w:cs="Arial"/>
                <w:i/>
                <w:sz w:val="20"/>
                <w:szCs w:val="20"/>
              </w:rPr>
              <w:lastRenderedPageBreak/>
              <w:t>mesecev, šteto od roka za oddajo ponudb, ali je pridobljen najpozneje v 90 dneh od roka za oddajo ponudb (tretji odstavek 77. člena ZJN-3), pri tem za postopke začete pred 1. 1. 2022 veljajo stare določbe, tudi če je rok za oddajo ponudb po 1. 1. 2022)</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i/>
                <w:color w:val="A6A6A6" w:themeColor="background1" w:themeShade="A6"/>
              </w:rPr>
              <w:t>preverja se glede na določila v RD</w:t>
            </w:r>
            <w:r w:rsidRPr="002C5414">
              <w:rPr>
                <w:rFonts w:ascii="Arial" w:hAnsi="Arial" w:cs="Arial"/>
                <w:b/>
                <w:i/>
                <w:color w:val="A6A6A6" w:themeColor="background1" w:themeShade="A6"/>
              </w:rPr>
              <w:t>, razen obveznih razlogov za izključitev določenih z ZJN-3 (1., 2. in 4. odst. 75. čl. ZJN-3)</w:t>
            </w:r>
          </w:p>
        </w:tc>
      </w:tr>
      <w:tr w:rsidR="0047048A" w:rsidRPr="00FE6B7C"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2C5414" w:rsidRDefault="0047048A" w:rsidP="007E6D93">
            <w:pPr>
              <w:jc w:val="center"/>
              <w:rPr>
                <w:rFonts w:ascii="Arial" w:hAnsi="Arial" w:cs="Arial"/>
                <w:i/>
                <w:color w:val="A6A6A6" w:themeColor="background1" w:themeShade="A6"/>
              </w:rPr>
            </w:pPr>
            <w:r w:rsidRPr="002C5414">
              <w:rPr>
                <w:rFonts w:ascii="Arial" w:hAnsi="Arial" w:cs="Arial"/>
                <w:i/>
                <w:color w:val="A6A6A6" w:themeColor="background1" w:themeShade="A6"/>
              </w:rPr>
              <w:t>V NMV lahko naročnik zahteva tudi lastno izjavo za izkazovanje zahtev</w:t>
            </w:r>
          </w:p>
        </w:tc>
      </w:tr>
      <w:tr w:rsidR="0047048A" w:rsidRPr="00FE6B7C"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0AC80C02" w14:textId="77777777" w:rsidR="0047048A" w:rsidRPr="007C7C76" w:rsidRDefault="0047048A" w:rsidP="007E6D93">
            <w:pPr>
              <w:rPr>
                <w:rFonts w:ascii="Arial" w:eastAsia="Calibri" w:hAnsi="Arial" w:cs="Arial"/>
                <w:i/>
                <w:lang w:eastAsia="en-US"/>
              </w:rPr>
            </w:pPr>
            <w:r w:rsidRPr="007C7C76">
              <w:rPr>
                <w:rFonts w:ascii="Arial" w:eastAsia="Calibri" w:hAnsi="Arial" w:cs="Arial"/>
                <w:i/>
                <w:lang w:eastAsia="en-US"/>
              </w:rPr>
              <w:t>(</w:t>
            </w:r>
            <w:r w:rsidRPr="004E46DC">
              <w:rPr>
                <w:rFonts w:ascii="Arial" w:eastAsia="Calibri" w:hAnsi="Arial" w:cs="Arial"/>
                <w:i/>
                <w:u w:val="single"/>
                <w:lang w:eastAsia="en-US"/>
              </w:rPr>
              <w:t>opozorilo</w:t>
            </w:r>
            <w:r w:rsidRPr="007C7C76">
              <w:rPr>
                <w:rFonts w:ascii="Arial" w:eastAsia="Calibri" w:hAnsi="Arial" w:cs="Arial"/>
                <w:i/>
                <w:lang w:eastAsia="en-US"/>
              </w:rPr>
              <w:t xml:space="preserve">: </w:t>
            </w:r>
          </w:p>
          <w:p w14:paraId="37816D5D"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B4D4AF2" w14:textId="0CE37A31"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0DD3667F" w14:textId="33DC7630" w:rsidR="00A15B6A" w:rsidRPr="007C7C76" w:rsidRDefault="00A15B6A" w:rsidP="00A15B6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od 20. 9. 2022 (novela ZJN-3C) za oddajo javnega naročila medicinskih pripomočkov in medicinske opreme naročnik uporabi referenčno ceno kot merilo za oddajo javnega naročila – (novi) 3. odst. 84. čl. ZJN-3</w:t>
            </w:r>
          </w:p>
          <w:p w14:paraId="5F410EAA" w14:textId="2317B398" w:rsidR="0047048A" w:rsidRPr="007C7C76"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 - zadnji stavek </w:t>
            </w:r>
            <w:r w:rsidR="00576596" w:rsidRPr="007C7C76">
              <w:rPr>
                <w:rFonts w:ascii="Arial" w:hAnsi="Arial" w:cs="Arial"/>
                <w:i/>
                <w:sz w:val="20"/>
                <w:szCs w:val="20"/>
              </w:rPr>
              <w:t>5</w:t>
            </w:r>
            <w:r w:rsidRPr="007C7C76">
              <w:rPr>
                <w:rFonts w:ascii="Arial" w:hAnsi="Arial" w:cs="Arial"/>
                <w:i/>
                <w:sz w:val="20"/>
                <w:szCs w:val="20"/>
              </w:rPr>
              <w:t>. odst. 84. čl. ZJN-3 (novela ZJN-3A)</w:t>
            </w:r>
          </w:p>
          <w:p w14:paraId="5DDC673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med merili ne sme biti referenc, ki so tudi med pogoji in se ne nanašajo na predmet naročila (ponovna uporaba pogojev v fazi oddaje JN), vendar pa so reference lahko pogoj in merilo, kadar to ni nesorazmerno in je povezano s predmetom javnega naročila, pri tem pa večje št. referenc od zahtevanega pod pogoji ne more biti točkovano pod merili</w:t>
            </w:r>
          </w:p>
          <w:p w14:paraId="6B6FE864" w14:textId="5F51A5E3"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7C7C76">
              <w:rPr>
                <w:rFonts w:ascii="Arial" w:hAnsi="Arial" w:cs="Arial"/>
                <w:i/>
                <w:sz w:val="20"/>
                <w:szCs w:val="20"/>
              </w:rPr>
              <w:t xml:space="preserve">morajo biti </w:t>
            </w:r>
            <w:r w:rsidRPr="002C5414">
              <w:rPr>
                <w:rFonts w:ascii="Arial" w:hAnsi="Arial" w:cs="Arial"/>
                <w:i/>
                <w:sz w:val="20"/>
                <w:szCs w:val="20"/>
              </w:rPr>
              <w:t>nediskriminatorna, sorazmerna in povezana s predmetom naročila –</w:t>
            </w:r>
            <w:r w:rsidRPr="007C7C76">
              <w:rPr>
                <w:rFonts w:ascii="Arial" w:hAnsi="Arial" w:cs="Arial"/>
                <w:i/>
                <w:sz w:val="20"/>
                <w:szCs w:val="20"/>
              </w:rPr>
              <w:t xml:space="preserve"> </w:t>
            </w:r>
            <w:r w:rsidR="00576596" w:rsidRPr="007C7C76">
              <w:rPr>
                <w:rFonts w:ascii="Arial" w:hAnsi="Arial" w:cs="Arial"/>
                <w:i/>
                <w:sz w:val="20"/>
                <w:szCs w:val="20"/>
              </w:rPr>
              <w:t>6</w:t>
            </w:r>
            <w:r w:rsidRPr="007C7C76">
              <w:rPr>
                <w:rFonts w:ascii="Arial" w:hAnsi="Arial" w:cs="Arial"/>
                <w:i/>
                <w:sz w:val="20"/>
                <w:szCs w:val="20"/>
              </w:rPr>
              <w:t xml:space="preserve">. odst. </w:t>
            </w:r>
            <w:r w:rsidRPr="002C5414">
              <w:rPr>
                <w:rFonts w:ascii="Arial" w:hAnsi="Arial" w:cs="Arial"/>
                <w:i/>
                <w:sz w:val="20"/>
                <w:szCs w:val="20"/>
              </w:rPr>
              <w:t>84. čl. ZJN-3</w:t>
            </w:r>
          </w:p>
          <w:p w14:paraId="3F332E8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2C5414" w:rsidRDefault="0047048A" w:rsidP="007E6D93">
            <w:pPr>
              <w:rPr>
                <w:rFonts w:ascii="Arial" w:hAnsi="Arial" w:cs="Arial"/>
              </w:rPr>
            </w:pPr>
          </w:p>
        </w:tc>
      </w:tr>
      <w:tr w:rsidR="0047048A" w:rsidRPr="00FE6B7C"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(74. čl. ZJN-3)</w:t>
            </w:r>
          </w:p>
          <w:p w14:paraId="570338E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1AB3D87"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v postopku NMV</w:t>
            </w:r>
            <w:r w:rsidRPr="002C5414">
              <w:rPr>
                <w:rFonts w:ascii="Arial" w:hAnsi="Arial" w:cs="Arial"/>
                <w:b/>
                <w:i/>
                <w:color w:val="A6A6A6" w:themeColor="background1" w:themeShade="A6"/>
                <w:sz w:val="20"/>
                <w:szCs w:val="20"/>
              </w:rPr>
              <w:t xml:space="preserve"> </w:t>
            </w:r>
            <w:r w:rsidRPr="002C5414">
              <w:rPr>
                <w:rFonts w:ascii="Arial" w:hAnsi="Arial" w:cs="Arial"/>
                <w:i/>
                <w:sz w:val="20"/>
                <w:szCs w:val="20"/>
              </w:rPr>
              <w:t>ni zakonsko določenega minimalnega roka, ostaja pa dolžnost upoštevanja splošne določbe o roku</w:t>
            </w:r>
          </w:p>
          <w:p w14:paraId="116439B0"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2C5414" w:rsidRDefault="0047048A" w:rsidP="007E6D93">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ostaja pa dolžnost upoštevanja kompleksnost JN in časa, potrebnega za pripravo ponudbe</w:t>
            </w:r>
          </w:p>
        </w:tc>
      </w:tr>
      <w:tr w:rsidR="00C16D64" w:rsidRPr="00FE6B7C"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Pr="002C5414" w:rsidRDefault="00C16D64" w:rsidP="00C16D64">
            <w:pPr>
              <w:rPr>
                <w:rFonts w:ascii="Arial" w:hAnsi="Arial" w:cs="Arial"/>
              </w:rPr>
            </w:pPr>
            <w:r w:rsidRPr="002C5414">
              <w:rPr>
                <w:rFonts w:ascii="Arial" w:hAnsi="Arial" w:cs="Arial"/>
              </w:rPr>
              <w:t xml:space="preserve">Rok za oddajo in odpiranje prijav ali ponudb se lahko,  v primeru če elektronska komunikacijska sredstva, ki </w:t>
            </w:r>
            <w:r w:rsidRPr="002C5414">
              <w:rPr>
                <w:rFonts w:ascii="Arial" w:hAnsi="Arial" w:cs="Arial"/>
              </w:rPr>
              <w:lastRenderedPageBreak/>
              <w:t>se uporabljajo za sporočanje v skladu s 37. čl. ZJN-3, ne delujejo na način, ki omogoča oddajo prijav ali ponudb, podaljša za najmanj 2 delovna dneva, če so izpolnjeni vsi naslednji p</w:t>
            </w:r>
            <w:r w:rsidR="00FA0887" w:rsidRPr="002C5414">
              <w:rPr>
                <w:rFonts w:ascii="Arial" w:hAnsi="Arial" w:cs="Arial"/>
              </w:rPr>
              <w:t>ogoji  - 8.odst. 88. čl. ZJN-3 (</w:t>
            </w:r>
            <w:r w:rsidR="00D6486F" w:rsidRPr="002C5414">
              <w:rPr>
                <w:rFonts w:ascii="Arial" w:hAnsi="Arial" w:cs="Arial"/>
              </w:rPr>
              <w:t>novela ZJN-3b</w:t>
            </w:r>
            <w:r w:rsidR="00FA0887" w:rsidRPr="002C5414">
              <w:rPr>
                <w:rFonts w:ascii="Arial" w:hAnsi="Arial" w:cs="Arial"/>
              </w:rPr>
              <w:t>)</w:t>
            </w:r>
            <w:r w:rsidRPr="002C5414">
              <w:rPr>
                <w:rFonts w:ascii="Arial" w:hAnsi="Arial" w:cs="Arial"/>
              </w:rPr>
              <w:t>:</w:t>
            </w:r>
          </w:p>
          <w:p w14:paraId="44D611AF" w14:textId="3AD5B503"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elektronsko komunikacijsko sre</w:t>
            </w:r>
            <w:r w:rsidR="00FA0887" w:rsidRPr="002C5414">
              <w:rPr>
                <w:rFonts w:ascii="Arial" w:hAnsi="Arial" w:cs="Arial"/>
                <w:sz w:val="20"/>
                <w:szCs w:val="20"/>
              </w:rPr>
              <w:t>dstvo, ki ga uporablja naročnik</w:t>
            </w:r>
            <w:r w:rsidRPr="002C5414">
              <w:rPr>
                <w:rFonts w:ascii="Arial" w:hAnsi="Arial" w:cs="Arial"/>
                <w:sz w:val="20"/>
                <w:szCs w:val="20"/>
              </w:rPr>
              <w:t xml:space="preserve"> ne deluje v zadnjih 60 minutah pred iztekom roka, ki je določen za oddajo ponudb ali prijav;</w:t>
            </w:r>
          </w:p>
          <w:p w14:paraId="63714B33"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0C5EE18F"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2EFFF25B"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1E4DEE48" w14:textId="62D131D0" w:rsidR="00C16D64" w:rsidRPr="002C5414" w:rsidRDefault="00C16D64"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w:t>
            </w:r>
            <w:r w:rsidRPr="002C5414">
              <w:rPr>
                <w:rFonts w:ascii="Arial" w:hAnsi="Arial" w:cs="Arial"/>
                <w:i/>
                <w:color w:val="A6A6A6" w:themeColor="background1" w:themeShade="A6"/>
              </w:rPr>
              <w:lastRenderedPageBreak/>
              <w:t>komunikacijska sredstva  ne uporabljajo iz razlogov iz 2. ali 4.odst. 37. čl. ZJN-3</w:t>
            </w:r>
          </w:p>
        </w:tc>
      </w:tr>
      <w:tr w:rsidR="00C16D64" w:rsidRPr="00FE6B7C"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2C5414" w:rsidRDefault="00C16D64" w:rsidP="00C16D64">
            <w:pPr>
              <w:rPr>
                <w:rFonts w:ascii="Arial" w:hAnsi="Arial" w:cs="Arial"/>
              </w:rPr>
            </w:pPr>
            <w:r w:rsidRPr="002C5414">
              <w:rPr>
                <w:rFonts w:ascii="Arial" w:hAnsi="Arial" w:cs="Arial"/>
              </w:rPr>
              <w:t xml:space="preserve">O spremembah, dopolnitvah in pojasnilih dokumentacije v zvezi z oddajo JN je naročnik pravilno in pravočasno seznanil ponudnike (3. odst. 47. čl., 4. odst. 61. čl., 2. odst. 67. čl. in 74. čl. ZJN-3) </w:t>
            </w:r>
          </w:p>
          <w:p w14:paraId="22C4AAA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2C5414" w:rsidRDefault="00C16D64" w:rsidP="00C16D64">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zato se upošteva zgolj čas, potreben za pripravo ponudbe glede na obseg sprememb</w:t>
            </w:r>
          </w:p>
        </w:tc>
      </w:tr>
      <w:tr w:rsidR="00C16D64" w:rsidRPr="00FE6B7C"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5A55D3E0" w:rsidR="00C16D64" w:rsidRPr="002C5414" w:rsidRDefault="00CF2DE3" w:rsidP="00C16D64">
            <w:pPr>
              <w:rPr>
                <w:rFonts w:ascii="Arial" w:hAnsi="Arial" w:cs="Arial"/>
              </w:rPr>
            </w:pPr>
            <w:r>
              <w:rPr>
                <w:rFonts w:ascii="Arial" w:hAnsi="Arial" w:cs="Arial"/>
              </w:rPr>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2C5414" w:rsidRDefault="00C16D64" w:rsidP="00C16D64">
            <w:pPr>
              <w:rPr>
                <w:rFonts w:ascii="Arial" w:hAnsi="Arial" w:cs="Arial"/>
              </w:rPr>
            </w:pPr>
            <w:r w:rsidRPr="002C5414">
              <w:rPr>
                <w:rFonts w:ascii="Arial" w:hAnsi="Arial" w:cs="Arial"/>
                <w:b/>
                <w:bCs/>
              </w:rPr>
              <w:t>OBJAVA OBVESTILA O JAVNEM NAROČILU (OZ. DOKUMENTACIJE V ZVEZI Z ODDAJO JN) TER MOREBITNIH POPRAVKOV</w:t>
            </w:r>
          </w:p>
        </w:tc>
      </w:tr>
      <w:tr w:rsidR="00C16D64" w:rsidRPr="00FE6B7C"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2C5414" w:rsidRDefault="00C16D64" w:rsidP="00C16D64">
            <w:pPr>
              <w:rPr>
                <w:rFonts w:ascii="Arial" w:hAnsi="Arial" w:cs="Arial"/>
              </w:rPr>
            </w:pPr>
            <w:r w:rsidRPr="002C5414">
              <w:rPr>
                <w:rFonts w:ascii="Arial" w:hAnsi="Arial" w:cs="Arial"/>
              </w:rPr>
              <w:t>Obvestilo o JN (objava povabila k sodelovanju) je objavljeno na portalu JN (2. odst. 39. čl. in 22., 52., 56 in 67. čl. ZJN-3)</w:t>
            </w:r>
          </w:p>
          <w:p w14:paraId="4030E048"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2C5414" w:rsidRDefault="00C16D64" w:rsidP="00C16D64">
            <w:pPr>
              <w:rPr>
                <w:rFonts w:ascii="Arial" w:hAnsi="Arial" w:cs="Arial"/>
              </w:rPr>
            </w:pPr>
          </w:p>
        </w:tc>
      </w:tr>
      <w:tr w:rsidR="00C16D64" w:rsidRPr="00FE6B7C"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21587DE" w14:textId="77777777" w:rsidR="00C16D64" w:rsidRPr="002C5414" w:rsidRDefault="00C16D64" w:rsidP="00C16D64">
            <w:pPr>
              <w:rPr>
                <w:rFonts w:ascii="Arial" w:hAnsi="Arial" w:cs="Arial"/>
              </w:rPr>
            </w:pPr>
            <w:r w:rsidRPr="002C5414">
              <w:rPr>
                <w:rFonts w:ascii="Arial" w:hAnsi="Arial" w:cs="Arial"/>
              </w:rPr>
              <w:t>V obvestilu so spoštovane določbe iz Priloge 1 Uredbe o informativnem seznamu naročnikov in obveznih informacijah v obvestilih za postopek naročila male vrednosti</w:t>
            </w:r>
            <w:r w:rsidRPr="002C5414">
              <w:rPr>
                <w:rStyle w:val="Sprotnaopomba-sklic"/>
                <w:rFonts w:ascii="Arial" w:hAnsi="Arial" w:cs="Arial"/>
              </w:rPr>
              <w:footnoteReference w:id="30"/>
            </w:r>
            <w:r w:rsidRPr="002C5414">
              <w:rPr>
                <w:rFonts w:ascii="Arial" w:hAnsi="Arial" w:cs="Arial"/>
              </w:rPr>
              <w:t xml:space="preserve"> </w:t>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2C5414" w:rsidRDefault="00C16D64" w:rsidP="00C16D64">
            <w:pPr>
              <w:rPr>
                <w:rFonts w:ascii="Arial" w:hAnsi="Arial" w:cs="Arial"/>
              </w:rPr>
            </w:pPr>
          </w:p>
        </w:tc>
      </w:tr>
      <w:tr w:rsidR="00C16D64" w:rsidRPr="00FE6B7C"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29AE0D1F" w:rsidR="00C16D64" w:rsidRPr="002C5414" w:rsidRDefault="00C16D64" w:rsidP="00C16D64">
            <w:pPr>
              <w:rPr>
                <w:rFonts w:ascii="Arial" w:hAnsi="Arial" w:cs="Arial"/>
              </w:rPr>
            </w:pPr>
            <w:r w:rsidRPr="002C5414">
              <w:rPr>
                <w:rFonts w:ascii="Arial" w:hAnsi="Arial" w:cs="Arial"/>
              </w:rPr>
              <w:t>V obvestilu so spoštovane določbe o</w:t>
            </w:r>
            <w:r w:rsidR="007E4E0B"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2C5414" w:rsidRDefault="00C16D64" w:rsidP="00C16D64">
            <w:pPr>
              <w:rPr>
                <w:rFonts w:ascii="Arial" w:hAnsi="Arial" w:cs="Arial"/>
              </w:rPr>
            </w:pPr>
          </w:p>
        </w:tc>
      </w:tr>
      <w:tr w:rsidR="00C16D64" w:rsidRPr="00FE6B7C"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53A2273" w:rsidR="00C16D64" w:rsidRPr="002C5414" w:rsidRDefault="00C16D64" w:rsidP="00C16D64">
            <w:pPr>
              <w:rPr>
                <w:rFonts w:ascii="Arial" w:hAnsi="Arial" w:cs="Arial"/>
              </w:rPr>
            </w:pPr>
            <w:r w:rsidRPr="002C5414">
              <w:rPr>
                <w:rFonts w:ascii="Arial" w:hAnsi="Arial" w:cs="Arial"/>
              </w:rPr>
              <w:t>Obvestilo o dodatnih informacijah  ali popravku je objavljeno na portalu JN (22., 52., 60. in 2. odst. 67. čl. ZJN-3)</w:t>
            </w:r>
            <w:r w:rsidR="00C05AAB">
              <w:rPr>
                <w:rFonts w:ascii="Arial" w:hAnsi="Arial" w:cs="Arial"/>
              </w:rPr>
              <w:t xml:space="preserve"> </w:t>
            </w:r>
            <w:r w:rsidR="00C05AAB" w:rsidRPr="002C5414">
              <w:rPr>
                <w:rFonts w:ascii="Arial" w:hAnsi="Arial" w:cs="Arial"/>
              </w:rPr>
              <w:t>oz. od 1. 1. 2022 (novela ZJN-3B) obvestilo o dodatnih informacijah ali popravku</w:t>
            </w:r>
            <w:r w:rsidRPr="002C5414">
              <w:rPr>
                <w:rFonts w:ascii="Arial" w:hAnsi="Arial" w:cs="Arial"/>
              </w:rPr>
              <w:t xml:space="preserve"> in spoštovane so določbe o</w:t>
            </w:r>
            <w:r w:rsidR="00D77515" w:rsidRPr="002C5414">
              <w:rPr>
                <w:rFonts w:ascii="Arial" w:hAnsi="Arial" w:cs="Arial"/>
              </w:rPr>
              <w:t xml:space="preserve"> prepoznavnosti, preglednosti in komuniciranju</w:t>
            </w:r>
          </w:p>
          <w:p w14:paraId="3EF5D97D"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na portalu JN </w:t>
            </w:r>
          </w:p>
          <w:p w14:paraId="7432305B" w14:textId="77777777" w:rsidR="00CF2DE3" w:rsidRDefault="00C16D64" w:rsidP="00C16D64">
            <w:pPr>
              <w:rPr>
                <w:rFonts w:ascii="Arial" w:hAnsi="Arial" w:cs="Arial"/>
                <w:i/>
                <w:u w:val="single"/>
              </w:rPr>
            </w:pPr>
            <w:r w:rsidRPr="002C5414">
              <w:rPr>
                <w:rFonts w:ascii="Arial" w:hAnsi="Arial" w:cs="Arial"/>
                <w:i/>
                <w:u w:val="single"/>
              </w:rPr>
              <w:t xml:space="preserve">opozorilo: </w:t>
            </w:r>
          </w:p>
          <w:p w14:paraId="554DE1F7" w14:textId="7422E0E9" w:rsidR="00C16D64" w:rsidRPr="002C5414" w:rsidRDefault="00CF2DE3" w:rsidP="00CF2DE3">
            <w:pPr>
              <w:rPr>
                <w:rFonts w:ascii="Arial" w:hAnsi="Arial" w:cs="Arial"/>
                <w:i/>
              </w:rPr>
            </w:pPr>
            <w:r>
              <w:rPr>
                <w:rFonts w:ascii="Arial" w:hAnsi="Arial" w:cs="Arial"/>
                <w:i/>
              </w:rPr>
              <w:t xml:space="preserve">-   </w:t>
            </w:r>
            <w:r w:rsidR="00C16D64" w:rsidRPr="002C5414">
              <w:rPr>
                <w:rFonts w:ascii="Arial" w:hAnsi="Arial" w:cs="Arial"/>
                <w:i/>
              </w:rPr>
              <w:t xml:space="preserve">objava tega obvestila je določena tudi za primere, kadar se spreminja ali dopolnjuje navedbe v </w:t>
            </w:r>
            <w:r w:rsidR="00C16D64" w:rsidRPr="002C5414">
              <w:rPr>
                <w:rFonts w:ascii="Arial" w:hAnsi="Arial" w:cs="Arial"/>
                <w:i/>
              </w:rPr>
              <w:lastRenderedPageBreak/>
              <w:t>predhodno objavljenem obvestilu – 2. odst. 60. čl. ZJN-3)</w:t>
            </w:r>
          </w:p>
          <w:p w14:paraId="78A57842" w14:textId="00DA86B2" w:rsidR="00CF2DE3" w:rsidRPr="002C5414" w:rsidRDefault="00CF2DE3" w:rsidP="00C16D64">
            <w:pPr>
              <w:rPr>
                <w:rFonts w:ascii="Arial" w:hAnsi="Arial" w:cs="Arial"/>
              </w:rPr>
            </w:pPr>
            <w:r>
              <w:rPr>
                <w:rFonts w:ascii="Arial" w:hAnsi="Arial" w:cs="Arial"/>
                <w:i/>
              </w:rPr>
              <w:t xml:space="preserve">- </w:t>
            </w:r>
            <w:r w:rsidRPr="002C5414">
              <w:rPr>
                <w:rFonts w:ascii="Arial" w:hAnsi="Arial" w:cs="Arial"/>
                <w:i/>
              </w:rPr>
              <w:t>v primeru spreminjanja ali dopolnjevanja d</w:t>
            </w:r>
            <w:r>
              <w:rPr>
                <w:rFonts w:ascii="Arial" w:hAnsi="Arial" w:cs="Arial"/>
                <w:i/>
              </w:rPr>
              <w:t xml:space="preserve"> </w:t>
            </w:r>
            <w:r w:rsidRPr="002C5414">
              <w:rPr>
                <w:rFonts w:ascii="Arial" w:hAnsi="Arial" w:cs="Arial"/>
                <w:i/>
              </w:rPr>
              <w:t>okumentacije v zvezi z oddajo javnega naročila preko odgovorov na vprašanja na portalu JN ali prek njega (2. odst. 67. čl. ZJN-3) mora naročnik objaviti na portalu JN tudi obvestilo o dodatnih informacijah ali popravku v skladu s 1.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spremembe in dopolnitve dokumentacije v zvezi z oddajo JN</w:t>
            </w:r>
          </w:p>
        </w:tc>
      </w:tr>
      <w:tr w:rsidR="00C16D64" w:rsidRPr="00FE6B7C"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248547D" w:rsidR="00C16D64" w:rsidRPr="002C5414" w:rsidRDefault="00CF2DE3" w:rsidP="00C16D64">
            <w:pPr>
              <w:rPr>
                <w:rFonts w:ascii="Arial" w:hAnsi="Arial" w:cs="Arial"/>
              </w:rPr>
            </w:pPr>
            <w:r>
              <w:rPr>
                <w:rFonts w:ascii="Arial" w:hAnsi="Arial" w:cs="Arial"/>
              </w:rPr>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2C5414" w:rsidRDefault="00C16D64" w:rsidP="00C16D64">
            <w:pPr>
              <w:rPr>
                <w:rFonts w:ascii="Arial" w:hAnsi="Arial" w:cs="Arial"/>
              </w:rPr>
            </w:pPr>
            <w:r w:rsidRPr="002C5414">
              <w:rPr>
                <w:rFonts w:ascii="Arial" w:hAnsi="Arial" w:cs="Arial"/>
                <w:b/>
                <w:bCs/>
              </w:rPr>
              <w:t>PREDLOŽITEV IN ODPIRANJE PONUDB (in morebitna pogajanja)</w:t>
            </w:r>
          </w:p>
        </w:tc>
      </w:tr>
      <w:tr w:rsidR="00C16D64" w:rsidRPr="00FE6B7C"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786C1981" w:rsidR="00C16D64" w:rsidRPr="002C5414" w:rsidRDefault="00116C49" w:rsidP="00C16D64">
            <w:pPr>
              <w:rPr>
                <w:rFonts w:ascii="Arial" w:hAnsi="Arial" w:cs="Arial"/>
              </w:rPr>
            </w:pPr>
            <w:r>
              <w:rPr>
                <w:rFonts w:ascii="Arial" w:hAnsi="Arial" w:cs="Arial"/>
              </w:rPr>
              <w:t>P</w:t>
            </w:r>
            <w:r w:rsidR="00C16D64" w:rsidRPr="002C5414">
              <w:rPr>
                <w:rFonts w:ascii="Arial" w:hAnsi="Arial" w:cs="Arial"/>
              </w:rPr>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2C5414" w:rsidRDefault="00C16D64" w:rsidP="00C16D64">
            <w:pPr>
              <w:rPr>
                <w:rFonts w:ascii="Arial" w:hAnsi="Arial" w:cs="Arial"/>
              </w:rPr>
            </w:pPr>
          </w:p>
        </w:tc>
      </w:tr>
      <w:tr w:rsidR="00C16D64" w:rsidRPr="00FE6B7C"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Pr="002C5414" w:rsidRDefault="00C16D64" w:rsidP="00C16D64">
            <w:pPr>
              <w:rPr>
                <w:rFonts w:ascii="Arial" w:hAnsi="Arial" w:cs="Arial"/>
                <w:i/>
              </w:rPr>
            </w:pPr>
            <w:r w:rsidRPr="002C5414">
              <w:rPr>
                <w:rFonts w:ascii="Arial" w:hAnsi="Arial" w:cs="Arial"/>
              </w:rPr>
              <w:t>Izvedeno je bilo javno odpiranje ponudb (4. odst. 88. čl. ZJN-3) oz. elektronsko javno odpiranje v primeru elektronske oddaje ponudb (37. in 118. čl. ZJN-3)</w:t>
            </w:r>
            <w:r w:rsidR="00180F8B" w:rsidRPr="002C5414">
              <w:rPr>
                <w:rFonts w:ascii="Arial" w:hAnsi="Arial" w:cs="Arial"/>
                <w:i/>
              </w:rPr>
              <w:t xml:space="preserve"> (</w:t>
            </w:r>
            <w:r w:rsidR="00180F8B" w:rsidRPr="004E46DC">
              <w:rPr>
                <w:rFonts w:ascii="Arial" w:hAnsi="Arial" w:cs="Arial"/>
                <w:i/>
                <w:u w:val="single"/>
              </w:rPr>
              <w:t>opozorilo</w:t>
            </w:r>
            <w:r w:rsidR="00180F8B" w:rsidRPr="002C5414">
              <w:rPr>
                <w:rFonts w:ascii="Arial" w:hAnsi="Arial" w:cs="Arial"/>
                <w:i/>
              </w:rPr>
              <w:t xml:space="preserve">: </w:t>
            </w:r>
          </w:p>
          <w:p w14:paraId="40053DEA" w14:textId="77777777" w:rsidR="00C16D64" w:rsidRDefault="00FA0887" w:rsidP="00C16D64">
            <w:pPr>
              <w:rPr>
                <w:rFonts w:ascii="Arial" w:hAnsi="Arial" w:cs="Arial"/>
                <w:i/>
              </w:rPr>
            </w:pPr>
            <w:r w:rsidRPr="002C5414">
              <w:rPr>
                <w:rFonts w:ascii="Arial" w:hAnsi="Arial" w:cs="Arial"/>
                <w:i/>
              </w:rPr>
              <w:t>-</w:t>
            </w:r>
            <w:r w:rsidR="00180F8B" w:rsidRPr="002C5414">
              <w:rPr>
                <w:rFonts w:ascii="Arial" w:hAnsi="Arial" w:cs="Arial"/>
                <w:i/>
              </w:rPr>
              <w:t>odpiranje prijav ali ponudb ne sme biti izvedeno prej kot eno uro po roku za oddajo prijav ali ponudb</w:t>
            </w:r>
            <w:r w:rsidRPr="002C5414">
              <w:rPr>
                <w:rFonts w:ascii="Arial" w:hAnsi="Arial" w:cs="Arial"/>
                <w:i/>
              </w:rPr>
              <w:t xml:space="preserve"> - </w:t>
            </w:r>
            <w:r w:rsidR="00180F8B" w:rsidRPr="002C5414">
              <w:rPr>
                <w:rFonts w:ascii="Arial" w:hAnsi="Arial" w:cs="Arial"/>
                <w:i/>
              </w:rPr>
              <w:t>5.</w:t>
            </w:r>
            <w:r w:rsidRPr="002C5414">
              <w:rPr>
                <w:rFonts w:ascii="Arial" w:hAnsi="Arial" w:cs="Arial"/>
                <w:i/>
              </w:rPr>
              <w:t xml:space="preserve"> </w:t>
            </w:r>
            <w:r w:rsidR="00180F8B" w:rsidRPr="002C5414">
              <w:rPr>
                <w:rFonts w:ascii="Arial" w:hAnsi="Arial" w:cs="Arial"/>
                <w:i/>
              </w:rPr>
              <w:t>odst.</w:t>
            </w:r>
            <w:r w:rsidRPr="002C5414">
              <w:rPr>
                <w:rFonts w:ascii="Arial" w:hAnsi="Arial" w:cs="Arial"/>
                <w:i/>
              </w:rPr>
              <w:t xml:space="preserve"> </w:t>
            </w:r>
            <w:r w:rsidR="00180F8B" w:rsidRPr="002C5414">
              <w:rPr>
                <w:rFonts w:ascii="Arial" w:hAnsi="Arial" w:cs="Arial"/>
                <w:i/>
              </w:rPr>
              <w:t>88.</w:t>
            </w:r>
            <w:r w:rsidRPr="002C5414">
              <w:rPr>
                <w:rFonts w:ascii="Arial" w:hAnsi="Arial" w:cs="Arial"/>
                <w:i/>
              </w:rPr>
              <w:t xml:space="preserve"> </w:t>
            </w:r>
            <w:r w:rsidR="00180F8B" w:rsidRPr="002C5414">
              <w:rPr>
                <w:rFonts w:ascii="Arial" w:hAnsi="Arial" w:cs="Arial"/>
                <w:i/>
              </w:rPr>
              <w:t xml:space="preserve">člen </w:t>
            </w:r>
            <w:r w:rsidRPr="002C5414">
              <w:rPr>
                <w:rFonts w:ascii="Arial" w:hAnsi="Arial" w:cs="Arial"/>
                <w:i/>
              </w:rPr>
              <w:t>ZJN-3</w:t>
            </w:r>
            <w:r w:rsidR="00180F8B" w:rsidRPr="002C5414">
              <w:rPr>
                <w:rFonts w:ascii="Arial" w:hAnsi="Arial" w:cs="Arial"/>
                <w:i/>
              </w:rPr>
              <w:t xml:space="preserve"> (novela ZJN-3b)</w:t>
            </w:r>
            <w:r w:rsidRPr="002C5414">
              <w:rPr>
                <w:rFonts w:ascii="Arial" w:hAnsi="Arial" w:cs="Arial"/>
                <w:i/>
              </w:rPr>
              <w:t>-</w:t>
            </w:r>
            <w:r w:rsidR="00C16D64" w:rsidRPr="002C5414">
              <w:rPr>
                <w:rFonts w:ascii="Arial" w:hAnsi="Arial" w:cs="Arial"/>
                <w:i/>
              </w:rPr>
              <w:t>v primeru elektronske oddaje ponudb</w:t>
            </w:r>
            <w:r w:rsidR="00C16D64" w:rsidRPr="002C5414">
              <w:rPr>
                <w:rFonts w:ascii="Arial" w:hAnsi="Arial" w:cs="Arial"/>
              </w:rPr>
              <w:t xml:space="preserve"> </w:t>
            </w:r>
            <w:r w:rsidR="00C16D6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48B2A2A" w14:textId="5466AB5A" w:rsidR="00116C49" w:rsidRPr="002C5414" w:rsidRDefault="00116C49" w:rsidP="00116C49">
            <w:pPr>
              <w:pStyle w:val="Odstavekseznama"/>
              <w:numPr>
                <w:ilvl w:val="0"/>
                <w:numId w:val="15"/>
              </w:numPr>
              <w:spacing w:line="240" w:lineRule="auto"/>
              <w:ind w:left="184" w:hanging="184"/>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28E9582F" w14:textId="79DD5FC0" w:rsidR="00116C49" w:rsidRPr="002C5414" w:rsidRDefault="00116C49" w:rsidP="002C5414">
            <w:pPr>
              <w:pStyle w:val="Odstavekseznama"/>
              <w:numPr>
                <w:ilvl w:val="0"/>
                <w:numId w:val="15"/>
              </w:numPr>
              <w:spacing w:line="240" w:lineRule="auto"/>
              <w:ind w:left="184" w:hanging="184"/>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dva delovna dneva, če so izpolnjeni vsi pogoji iz 8. odst. 88.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2C5414" w:rsidRDefault="00C16D64" w:rsidP="00C16D64">
            <w:pPr>
              <w:rPr>
                <w:rFonts w:ascii="Arial" w:hAnsi="Arial" w:cs="Arial"/>
              </w:rPr>
            </w:pPr>
          </w:p>
        </w:tc>
      </w:tr>
      <w:tr w:rsidR="00C16D64" w:rsidRPr="00FE6B7C"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2C5414" w:rsidRDefault="00C16D64" w:rsidP="00C16D6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je imenovana komisija </w:t>
            </w:r>
          </w:p>
          <w:p w14:paraId="1A69F0BF" w14:textId="77777777" w:rsidR="00C16D64" w:rsidRPr="002C5414" w:rsidRDefault="00C16D64" w:rsidP="00C16D64">
            <w:pPr>
              <w:jc w:val="center"/>
              <w:rPr>
                <w:rFonts w:ascii="Arial" w:hAnsi="Arial" w:cs="Arial"/>
                <w:i/>
                <w:color w:val="A6A6A6" w:themeColor="background1" w:themeShade="A6"/>
              </w:rPr>
            </w:pPr>
          </w:p>
          <w:p w14:paraId="6D459777"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v primeru  elektronske oddaje ponudb</w:t>
            </w:r>
          </w:p>
        </w:tc>
      </w:tr>
      <w:tr w:rsidR="00C16D64" w:rsidRPr="00FE6B7C"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661B7048" w:rsidR="00C16D64" w:rsidRPr="002C5414" w:rsidRDefault="00C16D64" w:rsidP="00C16D64">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09E9798D" w14:textId="3414F650" w:rsidR="0019162E" w:rsidRPr="002C5414" w:rsidRDefault="0019162E" w:rsidP="00C16D64">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4322B3" w:rsidRPr="002C5414">
              <w:rPr>
                <w:rFonts w:ascii="Arial" w:hAnsi="Arial" w:cs="Arial"/>
                <w:i/>
              </w:rPr>
              <w:t xml:space="preserve"> </w:t>
            </w:r>
            <w:r w:rsidRPr="002C5414">
              <w:rPr>
                <w:rFonts w:ascii="Arial" w:hAnsi="Arial" w:cs="Arial"/>
                <w:i/>
              </w:rPr>
              <w:t>odst. 88. čl. ZJN-3, naročnik zapisnik o odpiranju ponudb najpozneje v petih delovn</w:t>
            </w:r>
            <w:r w:rsidR="004322B3" w:rsidRPr="002C5414">
              <w:rPr>
                <w:rFonts w:ascii="Arial" w:hAnsi="Arial" w:cs="Arial"/>
                <w:i/>
              </w:rPr>
              <w:t xml:space="preserve">ih dneh pošlje vsem ponudnikom - </w:t>
            </w:r>
            <w:r w:rsidRPr="002C5414">
              <w:rPr>
                <w:rFonts w:ascii="Arial" w:hAnsi="Arial" w:cs="Arial"/>
                <w:i/>
              </w:rPr>
              <w:t>7.</w:t>
            </w:r>
            <w:r w:rsidR="004322B3" w:rsidRPr="002C5414">
              <w:rPr>
                <w:rFonts w:ascii="Arial" w:hAnsi="Arial" w:cs="Arial"/>
                <w:i/>
              </w:rPr>
              <w:t xml:space="preserve"> odst. 88. čl. ZJN-3</w:t>
            </w:r>
            <w:r w:rsidRPr="002C5414">
              <w:rPr>
                <w:rFonts w:ascii="Arial" w:hAnsi="Arial" w:cs="Arial"/>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2C5414" w:rsidRDefault="00CC7AA3" w:rsidP="00D612A5">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16D64" w:rsidRPr="00FE6B7C"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2C5414" w:rsidRDefault="00C16D64" w:rsidP="00C16D64">
            <w:pPr>
              <w:rPr>
                <w:rFonts w:ascii="Arial" w:hAnsi="Arial" w:cs="Arial"/>
                <w:i/>
              </w:rPr>
            </w:pPr>
            <w:r w:rsidRPr="002C5414">
              <w:rPr>
                <w:rFonts w:ascii="Arial" w:hAnsi="Arial" w:cs="Arial"/>
                <w:i/>
              </w:rPr>
              <w:t>V primeru izvedbe pogajanj je smiselno uporabljen 44. čl. ZJN-3 (2. odst. 47. čl. ZJN-3)</w:t>
            </w:r>
          </w:p>
          <w:p w14:paraId="28C11A61" w14:textId="77777777" w:rsidR="00A538CA" w:rsidRDefault="00C16D64" w:rsidP="00C16D64">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5CFE539" w14:textId="65E16A8B" w:rsidR="00A538CA" w:rsidRDefault="00A538CA" w:rsidP="00C16D64">
            <w:pPr>
              <w:autoSpaceDE w:val="0"/>
              <w:autoSpaceDN w:val="0"/>
              <w:adjustRightInd w:val="0"/>
              <w:rPr>
                <w:rFonts w:ascii="Arial" w:hAnsi="Arial" w:cs="Arial"/>
                <w:i/>
              </w:rPr>
            </w:pPr>
            <w:r>
              <w:rPr>
                <w:rFonts w:ascii="Arial" w:hAnsi="Arial" w:cs="Arial"/>
                <w:i/>
              </w:rPr>
              <w:lastRenderedPageBreak/>
              <w:t xml:space="preserve">- </w:t>
            </w:r>
            <w:r w:rsidR="00C16D64" w:rsidRPr="002C5414">
              <w:rPr>
                <w:rFonts w:ascii="Arial" w:hAnsi="Arial" w:cs="Arial"/>
                <w:i/>
              </w:rPr>
              <w:t>revizijska sled pogajanj mora biti jasna/dovolj preglednapreveri se obstoj zapisnika</w:t>
            </w:r>
          </w:p>
          <w:p w14:paraId="71AEF257" w14:textId="073E78A2" w:rsidR="00C16D64" w:rsidRPr="002C5414" w:rsidRDefault="00A538CA" w:rsidP="00C16D64">
            <w:pPr>
              <w:autoSpaceDE w:val="0"/>
              <w:autoSpaceDN w:val="0"/>
              <w:adjustRightInd w:val="0"/>
              <w:rPr>
                <w:rFonts w:ascii="Arial" w:hAnsi="Arial" w:cs="Arial"/>
                <w:i/>
              </w:rPr>
            </w:pPr>
            <w:r w:rsidRPr="00E7566D">
              <w:rPr>
                <w:rFonts w:ascii="Arial" w:hAnsi="Arial" w:cs="Arial"/>
                <w:i/>
              </w:rPr>
              <w:t xml:space="preserve">- </w:t>
            </w:r>
            <w:r w:rsidRPr="002C5414">
              <w:rPr>
                <w:rFonts w:ascii="Arial" w:hAnsi="Arial" w:cs="Arial"/>
                <w:i/>
              </w:rPr>
              <w:t>če so v izvedbo postopka pogajanja vključena, morajo biti navedena v obvestilu o javnem naročilu in tudi izvedena)</w:t>
            </w:r>
            <w:r w:rsidR="00C16D64" w:rsidRPr="002C5414">
              <w:rPr>
                <w:rFonts w:ascii="Arial" w:hAnsi="Arial" w:cs="Arial"/>
                <w:i/>
              </w:rPr>
              <w:t>)</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RD določa izvedbo pogajanj</w:t>
            </w:r>
          </w:p>
        </w:tc>
      </w:tr>
      <w:tr w:rsidR="00C16D64" w:rsidRPr="00FE6B7C"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13C131B0" w:rsidR="00C16D64" w:rsidRPr="002C5414" w:rsidRDefault="00056FEA" w:rsidP="00C16D64">
            <w:pPr>
              <w:rPr>
                <w:rFonts w:ascii="Arial" w:hAnsi="Arial" w:cs="Arial"/>
              </w:rPr>
            </w:pPr>
            <w:r>
              <w:rPr>
                <w:rFonts w:ascii="Arial" w:hAnsi="Arial" w:cs="Arial"/>
              </w:rPr>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2C5414" w:rsidRDefault="00C16D64" w:rsidP="00C16D64">
            <w:pPr>
              <w:rPr>
                <w:rFonts w:ascii="Arial" w:hAnsi="Arial" w:cs="Arial"/>
              </w:rPr>
            </w:pPr>
            <w:r w:rsidRPr="002C5414">
              <w:rPr>
                <w:rFonts w:ascii="Arial" w:hAnsi="Arial" w:cs="Arial"/>
                <w:b/>
                <w:bCs/>
              </w:rPr>
              <w:t>PREGLED IN OCENJEVANJE PONUDB</w:t>
            </w:r>
          </w:p>
        </w:tc>
      </w:tr>
      <w:tr w:rsidR="00C16D64" w:rsidRPr="00FE6B7C"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2C5414" w:rsidRDefault="00C16D64" w:rsidP="00C16D64">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1D5C3A28" w14:textId="77777777" w:rsidR="00C16D64" w:rsidRPr="002C5414" w:rsidRDefault="00C16D64" w:rsidP="00C16D6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62FD2C4"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08B868F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E7C47EB" w14:textId="237C7BEE" w:rsidR="00C16D64" w:rsidRPr="00422EB2" w:rsidRDefault="00C16D64" w:rsidP="00422EB2">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2C5414" w:rsidRDefault="00C16D64" w:rsidP="00C16D6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2C5414" w:rsidRDefault="00C16D64" w:rsidP="00C16D64">
            <w:pPr>
              <w:rPr>
                <w:rFonts w:ascii="Arial" w:hAnsi="Arial" w:cs="Arial"/>
              </w:rPr>
            </w:pPr>
          </w:p>
        </w:tc>
      </w:tr>
      <w:tr w:rsidR="00C16D64" w:rsidRPr="00FE6B7C"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8B0F28" w:rsidRDefault="00C16D64" w:rsidP="00C16D64">
            <w:pPr>
              <w:rPr>
                <w:rFonts w:ascii="Arial" w:eastAsia="Calibri" w:hAnsi="Arial" w:cs="Arial"/>
                <w:iCs/>
                <w:lang w:eastAsia="en-US"/>
              </w:rPr>
            </w:pPr>
            <w:r w:rsidRPr="008B0F28">
              <w:rPr>
                <w:rFonts w:ascii="Arial" w:eastAsia="Calibri" w:hAnsi="Arial" w:cs="Arial"/>
                <w:iCs/>
                <w:lang w:eastAsia="en-US"/>
              </w:rPr>
              <w:t>Dopolnitev, popravek, pojasnilo ponudb je izvedeno na poziv naročnika in je dopustno (5., 6. in 7. odst. 89. čl. ZJN-3)</w:t>
            </w:r>
          </w:p>
          <w:p w14:paraId="7FD120AF" w14:textId="77777777" w:rsidR="00062600" w:rsidRPr="008B0F28" w:rsidRDefault="00C16D64" w:rsidP="00062600">
            <w:pPr>
              <w:rPr>
                <w:rFonts w:ascii="Arial" w:eastAsia="Calibri" w:hAnsi="Arial" w:cs="Arial"/>
                <w:i/>
                <w:lang w:eastAsia="en-US"/>
              </w:rPr>
            </w:pPr>
            <w:r w:rsidRPr="008B0F28">
              <w:rPr>
                <w:rFonts w:ascii="Arial" w:eastAsia="Calibri" w:hAnsi="Arial" w:cs="Arial"/>
                <w:i/>
                <w:lang w:eastAsia="en-US"/>
              </w:rPr>
              <w:t>(</w:t>
            </w:r>
            <w:r w:rsidRPr="004E46DC">
              <w:rPr>
                <w:rFonts w:ascii="Arial" w:eastAsia="Calibri" w:hAnsi="Arial" w:cs="Arial"/>
                <w:i/>
                <w:u w:val="single"/>
                <w:lang w:eastAsia="en-US"/>
              </w:rPr>
              <w:t>opozorilo</w:t>
            </w:r>
            <w:r w:rsidRPr="008B0F28">
              <w:rPr>
                <w:rFonts w:ascii="Arial" w:eastAsia="Calibri" w:hAnsi="Arial" w:cs="Arial"/>
                <w:i/>
                <w:lang w:eastAsia="en-US"/>
              </w:rPr>
              <w:t xml:space="preserve">: </w:t>
            </w:r>
          </w:p>
          <w:p w14:paraId="20955ED8" w14:textId="132F1578" w:rsidR="00CF1D97" w:rsidRPr="008B0F28" w:rsidRDefault="00ED0500" w:rsidP="00B94E8F">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očitne ali nebistvene napake naročnik lahko spregleda- 5.</w:t>
            </w:r>
            <w:r w:rsidR="004322B3" w:rsidRPr="008B0F28">
              <w:rPr>
                <w:rFonts w:ascii="Arial" w:hAnsi="Arial" w:cs="Arial"/>
                <w:i/>
                <w:sz w:val="20"/>
                <w:szCs w:val="20"/>
              </w:rPr>
              <w:t xml:space="preserve"> </w:t>
            </w:r>
            <w:r w:rsidRPr="008B0F28">
              <w:rPr>
                <w:rFonts w:ascii="Arial" w:hAnsi="Arial" w:cs="Arial"/>
                <w:i/>
                <w:sz w:val="20"/>
                <w:szCs w:val="20"/>
              </w:rPr>
              <w:t>odst. 89. čl. ZJN- 3 (novela ZJN-3b)</w:t>
            </w:r>
            <w:r w:rsidR="00CF1D97" w:rsidRPr="008B0F28">
              <w:rPr>
                <w:rFonts w:ascii="Arial" w:hAnsi="Arial" w:cs="Arial"/>
                <w:i/>
                <w:sz w:val="20"/>
                <w:szCs w:val="20"/>
              </w:rPr>
              <w:t xml:space="preserve"> od 1. 1. 2022 (novela ZJN-3B) pa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8F030FA" w14:textId="58BAFEA6" w:rsidR="00C16D64" w:rsidRPr="002C5414" w:rsidRDefault="00C16D64" w:rsidP="00CF1D97">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CF1D97" w:rsidRPr="008B0F28">
              <w:rPr>
                <w:rFonts w:ascii="Arial" w:hAnsi="Arial" w:cs="Arial"/>
                <w:i/>
                <w:sz w:val="20"/>
                <w:szCs w:val="20"/>
              </w:rPr>
              <w:t>5</w:t>
            </w:r>
            <w:r w:rsidRPr="008B0F28">
              <w:rPr>
                <w:rFonts w:ascii="Arial" w:hAnsi="Arial" w:cs="Arial"/>
                <w:i/>
                <w:sz w:val="20"/>
                <w:szCs w:val="20"/>
              </w:rPr>
              <w:t>. odst. 89. čl. ZJN-3</w:t>
            </w:r>
          </w:p>
          <w:p w14:paraId="0A003B36" w14:textId="5CA2B435"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62232E8" w14:textId="4A4FFB06"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računske napake sme popraviti izključno naročnik ob pisnem soglasju ponudnika, pri čemer ne sme spreminjati količine in cene na enoto brez DDV – 7. odst. 89. čl. ZJN-3</w:t>
            </w:r>
          </w:p>
          <w:p w14:paraId="2193A89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večkratno pozivanje  k dopolnjevanju ponudbe v istem delu ni dopustno</w:t>
            </w:r>
          </w:p>
          <w:p w14:paraId="38B82E95" w14:textId="18C7FD26"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lastRenderedPageBreak/>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ponudbe nepopolne</w:t>
            </w:r>
          </w:p>
        </w:tc>
      </w:tr>
      <w:tr w:rsidR="00C16D64" w:rsidRPr="00FE6B7C"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2C5414" w:rsidRDefault="00C16D64" w:rsidP="00C16D64">
            <w:pPr>
              <w:rPr>
                <w:rFonts w:ascii="Arial" w:hAnsi="Arial" w:cs="Arial"/>
              </w:rPr>
            </w:pPr>
            <w:r w:rsidRPr="002C5414">
              <w:rPr>
                <w:rFonts w:ascii="Arial" w:hAnsi="Arial" w:cs="Arial"/>
              </w:rPr>
              <w:t>Nedopustne ponudbe so izločene (29. tč. 1. odst. 2. čl. ZJN-3)</w:t>
            </w:r>
          </w:p>
          <w:p w14:paraId="7C18D9E7"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6C7EC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D49A9D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E053A07" w14:textId="7777777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398FFCBB" w14:textId="1B51163A" w:rsidR="00C16D6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1AF34F41" w14:textId="28F3EA6F" w:rsidR="00840FBC" w:rsidRPr="009E4FEC" w:rsidRDefault="009E4FEC" w:rsidP="009E4FEC">
            <w:pPr>
              <w:pStyle w:val="Odstavekseznama"/>
              <w:numPr>
                <w:ilvl w:val="0"/>
                <w:numId w:val="18"/>
              </w:numPr>
              <w:spacing w:after="0" w:line="240" w:lineRule="auto"/>
              <w:ind w:left="297" w:hanging="155"/>
              <w:contextualSpacing w:val="0"/>
              <w:jc w:val="both"/>
              <w:rPr>
                <w:rFonts w:ascii="Arial" w:hAnsi="Arial" w:cs="Arial"/>
                <w:i/>
                <w:sz w:val="20"/>
                <w:szCs w:val="20"/>
              </w:rPr>
            </w:pPr>
            <w:r>
              <w:rPr>
                <w:rFonts w:ascii="Arial" w:hAnsi="Arial" w:cs="Arial"/>
                <w:i/>
                <w:sz w:val="16"/>
                <w:szCs w:val="16"/>
              </w:rPr>
              <w:t xml:space="preserve">         </w:t>
            </w:r>
            <w:r w:rsidR="00840FBC" w:rsidRPr="009E4FEC">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0950E97B" w14:textId="2BCE0DC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so vse ponudbe dopustne</w:t>
            </w:r>
          </w:p>
        </w:tc>
      </w:tr>
      <w:tr w:rsidR="00C16D64" w:rsidRPr="00FE6B7C"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2C5414" w:rsidRDefault="00C16D64" w:rsidP="00C16D6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se ponudnik sklicuje na zmogljivosti drugih subjektov</w:t>
            </w:r>
          </w:p>
        </w:tc>
      </w:tr>
      <w:tr w:rsidR="004A188A" w:rsidRPr="00FE6B7C" w14:paraId="5F562494" w14:textId="77777777" w:rsidTr="002C5414">
        <w:tc>
          <w:tcPr>
            <w:tcW w:w="447" w:type="dxa"/>
            <w:vMerge/>
            <w:tcBorders>
              <w:top w:val="single" w:sz="4" w:space="0" w:color="auto"/>
              <w:left w:val="single" w:sz="4" w:space="0" w:color="auto"/>
              <w:bottom w:val="single" w:sz="4" w:space="0" w:color="auto"/>
              <w:right w:val="single" w:sz="4" w:space="0" w:color="auto"/>
            </w:tcBorders>
            <w:vAlign w:val="center"/>
          </w:tcPr>
          <w:p w14:paraId="22946A5D" w14:textId="77777777" w:rsidR="004A188A" w:rsidRPr="004A188A" w:rsidRDefault="004A188A" w:rsidP="004A188A">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tcPr>
          <w:p w14:paraId="52B36F39" w14:textId="77777777" w:rsidR="004A188A" w:rsidRPr="002C5414" w:rsidRDefault="004A188A" w:rsidP="004A188A">
            <w:pPr>
              <w:rPr>
                <w:rFonts w:ascii="Arial" w:hAnsi="Arial" w:cs="Arial"/>
              </w:rPr>
            </w:pPr>
            <w:r w:rsidRPr="002C5414">
              <w:rPr>
                <w:rFonts w:ascii="Arial" w:hAnsi="Arial" w:cs="Arial"/>
              </w:rPr>
              <w:t>Če je oddana ponudba s podizvajalci, so upoštevana zakonska določila (94. čl. ZJN-3):</w:t>
            </w:r>
          </w:p>
          <w:p w14:paraId="48BEAD95"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5615F8BB"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2C146F1" w14:textId="23F40257" w:rsidR="004A188A" w:rsidRPr="002C5414" w:rsidRDefault="004A188A" w:rsidP="004A188A">
            <w:pPr>
              <w:rPr>
                <w:rFonts w:ascii="Arial" w:hAnsi="Arial" w:cs="Arial"/>
                <w:i/>
                <w:iCs/>
              </w:rPr>
            </w:pPr>
            <w:r w:rsidRPr="002C5414">
              <w:rPr>
                <w:rFonts w:ascii="Arial" w:hAnsi="Arial" w:cs="Arial"/>
                <w:i/>
                <w:iCs/>
              </w:rPr>
              <w:t>(</w:t>
            </w:r>
            <w:r w:rsidRPr="004E46DC">
              <w:rPr>
                <w:rFonts w:ascii="Arial" w:hAnsi="Arial" w:cs="Arial"/>
                <w:i/>
                <w:iCs/>
                <w:u w:val="single"/>
              </w:rPr>
              <w:t>opozorilo</w:t>
            </w:r>
            <w:r w:rsidRPr="002C5414">
              <w:rPr>
                <w:rFonts w:ascii="Arial" w:hAnsi="Arial" w:cs="Arial"/>
                <w:i/>
                <w:iCs/>
              </w:rPr>
              <w:t>: ponudnik lahko del JN odda v podizvajanje (1. odst. 94. čl. ZJN-3), torej ne more oddati v podizvajanje celotnega JN)</w:t>
            </w:r>
          </w:p>
        </w:tc>
        <w:tc>
          <w:tcPr>
            <w:tcW w:w="2179" w:type="dxa"/>
            <w:tcBorders>
              <w:top w:val="single" w:sz="4" w:space="0" w:color="auto"/>
              <w:left w:val="single" w:sz="4" w:space="0" w:color="auto"/>
              <w:bottom w:val="single" w:sz="4" w:space="0" w:color="auto"/>
              <w:right w:val="single" w:sz="4" w:space="0" w:color="auto"/>
            </w:tcBorders>
          </w:tcPr>
          <w:p w14:paraId="6DEBCFC2" w14:textId="77777777" w:rsidR="004A188A" w:rsidRDefault="004A188A" w:rsidP="004A188A">
            <w:pPr>
              <w:jc w:val="center"/>
              <w:rPr>
                <w:rFonts w:ascii="Arial" w:hAnsi="Arial" w:cs="Arial"/>
              </w:rPr>
            </w:pPr>
          </w:p>
          <w:p w14:paraId="3BCB4BE1" w14:textId="409B1611" w:rsidR="004A188A" w:rsidRPr="004A188A" w:rsidRDefault="004A188A" w:rsidP="004A188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BB0A" w14:textId="4E2EDB72" w:rsidR="004A188A" w:rsidRPr="002C5414" w:rsidRDefault="004A188A" w:rsidP="004A188A">
            <w:pPr>
              <w:jc w:val="center"/>
              <w:rPr>
                <w:rFonts w:ascii="Arial" w:hAnsi="Arial" w:cs="Arial"/>
              </w:rPr>
            </w:pPr>
            <w:r w:rsidRPr="002C5414">
              <w:rPr>
                <w:rFonts w:ascii="Arial" w:hAnsi="Arial" w:cs="Arial"/>
              </w:rPr>
              <w:t>Če je oddana ponudba s podizvajalci, so upoštevana zakonska določila (94. čl. ZJN-3):</w:t>
            </w:r>
          </w:p>
        </w:tc>
      </w:tr>
      <w:tr w:rsidR="00C16D64" w:rsidRPr="00FE6B7C"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2C5414" w:rsidRDefault="00C16D64" w:rsidP="00C16D64">
            <w:pPr>
              <w:rPr>
                <w:rFonts w:ascii="Arial" w:hAnsi="Arial" w:cs="Arial"/>
              </w:rPr>
            </w:pPr>
            <w:r w:rsidRPr="002C5414">
              <w:rPr>
                <w:rFonts w:ascii="Arial" w:hAnsi="Arial" w:cs="Arial"/>
              </w:rPr>
              <w:t>Predloženo je finančno zavarovanje za resnost ponudbe (če je bilo zahtevano)</w:t>
            </w:r>
          </w:p>
          <w:p w14:paraId="67B890D4"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E990DBA"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0B063F3"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lastRenderedPageBreak/>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je bilo zahtevano v RD</w:t>
            </w:r>
          </w:p>
        </w:tc>
      </w:tr>
      <w:tr w:rsidR="00C16D64" w:rsidRPr="00FE6B7C"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2C5414" w:rsidRDefault="00C16D64" w:rsidP="00C16D64">
            <w:pPr>
              <w:rPr>
                <w:rFonts w:ascii="Arial" w:hAnsi="Arial" w:cs="Arial"/>
              </w:rPr>
            </w:pPr>
            <w:r w:rsidRPr="002C5414">
              <w:rPr>
                <w:rFonts w:ascii="Arial" w:hAnsi="Arial" w:cs="Arial"/>
              </w:rPr>
              <w:t>Preverjen je obstoj in vsebina podatkov oz. drugih navedb iz ponudbe (89. čl.  ZJN-3), če je obstajal dvom o resničnosti  (3. odst. 47. čl. ZJN-3)</w:t>
            </w:r>
          </w:p>
          <w:p w14:paraId="2BEBA6B1"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za NMV, </w:t>
            </w:r>
            <w:r w:rsidRPr="002C5414">
              <w:rPr>
                <w:rFonts w:ascii="Arial" w:hAnsi="Arial" w:cs="Arial"/>
                <w:i/>
                <w:color w:val="A6A6A6" w:themeColor="background1" w:themeShade="A6"/>
              </w:rPr>
              <w:t>razen če obstaja dvom o resničnosti</w:t>
            </w:r>
            <w:r w:rsidRPr="002C5414">
              <w:rPr>
                <w:rFonts w:ascii="Arial" w:hAnsi="Arial" w:cs="Arial"/>
                <w:b/>
                <w:i/>
                <w:color w:val="A6A6A6" w:themeColor="background1" w:themeShade="A6"/>
              </w:rPr>
              <w:t xml:space="preserve"> (Preveri se podatke iz ESPD </w:t>
            </w:r>
            <w:r w:rsidRPr="002C5414">
              <w:rPr>
                <w:rFonts w:ascii="Arial" w:hAnsi="Arial" w:cs="Arial"/>
                <w:i/>
                <w:color w:val="A6A6A6" w:themeColor="background1" w:themeShade="A6"/>
              </w:rPr>
              <w:t>(naročnik iz e-Dosje</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dobi dokument v PDF, ki ga shrani))</w:t>
            </w:r>
          </w:p>
        </w:tc>
      </w:tr>
      <w:tr w:rsidR="00FB2649" w:rsidRPr="00FE6B7C" w14:paraId="76D19AE7" w14:textId="77777777" w:rsidTr="007E6D93">
        <w:tc>
          <w:tcPr>
            <w:tcW w:w="447" w:type="dxa"/>
            <w:tcBorders>
              <w:top w:val="single" w:sz="4" w:space="0" w:color="auto"/>
              <w:left w:val="single" w:sz="4" w:space="0" w:color="auto"/>
              <w:bottom w:val="single" w:sz="4" w:space="0" w:color="auto"/>
              <w:right w:val="single" w:sz="4" w:space="0" w:color="auto"/>
            </w:tcBorders>
            <w:vAlign w:val="center"/>
          </w:tcPr>
          <w:p w14:paraId="64C4E49C" w14:textId="77777777" w:rsidR="00FB2649" w:rsidRPr="00FB2649" w:rsidRDefault="00FB2649"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8FFC084" w14:textId="77777777" w:rsidR="00FB2649" w:rsidRPr="002C5414" w:rsidRDefault="00FB2649" w:rsidP="00FB2649">
            <w:pPr>
              <w:rPr>
                <w:rFonts w:ascii="Arial" w:hAnsi="Arial" w:cs="Arial"/>
              </w:rPr>
            </w:pPr>
            <w:r w:rsidRPr="002C5414">
              <w:rPr>
                <w:rFonts w:ascii="Arial" w:hAnsi="Arial" w:cs="Arial"/>
              </w:rPr>
              <w:t>Izbrana ponudba ni neobičajno nizka oz. je ponudba utemeljeno pojasnjena (86. čl. ZJN-3)</w:t>
            </w:r>
          </w:p>
          <w:p w14:paraId="708313FA" w14:textId="4D8E2153" w:rsidR="00FB2649" w:rsidRPr="00FB2649" w:rsidRDefault="00FB2649" w:rsidP="00FB264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od 1. 1. 2022 (novela ZJN-3B) ima naročnik diskrecijsko pravico, da lahko ob predhodni izvedbi zakonsko predpisanih ravnanj neobičajno nizko ponudbo vseeno izloči, če ob predhodno izvedenem posvetu s ponudnikom vseeno meni, da predložena dokazila ne</w:t>
            </w:r>
            <w:r>
              <w:rPr>
                <w:rFonts w:ascii="Arial" w:hAnsi="Arial" w:cs="Arial"/>
              </w:rPr>
              <w:t xml:space="preserve"> pojasnjujejo nizke ravni cene ali stroškov – 3. odst. 86. čl. ZJN-3</w:t>
            </w:r>
          </w:p>
        </w:tc>
        <w:tc>
          <w:tcPr>
            <w:tcW w:w="2179" w:type="dxa"/>
            <w:tcBorders>
              <w:top w:val="single" w:sz="4" w:space="0" w:color="auto"/>
              <w:left w:val="single" w:sz="4" w:space="0" w:color="auto"/>
              <w:bottom w:val="single" w:sz="4" w:space="0" w:color="auto"/>
              <w:right w:val="single" w:sz="4" w:space="0" w:color="auto"/>
            </w:tcBorders>
            <w:vAlign w:val="center"/>
          </w:tcPr>
          <w:p w14:paraId="6FA25FD1" w14:textId="1BB6E402" w:rsidR="00FB2649" w:rsidRPr="00FB2649" w:rsidRDefault="00FB2649" w:rsidP="00C16D64">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42DAD3" w14:textId="77777777" w:rsidR="00FB2649" w:rsidRPr="00FB2649" w:rsidRDefault="00FB2649" w:rsidP="00C16D64">
            <w:pPr>
              <w:jc w:val="center"/>
              <w:rPr>
                <w:rFonts w:ascii="Arial" w:hAnsi="Arial" w:cs="Arial"/>
                <w:b/>
                <w:i/>
                <w:color w:val="A6A6A6" w:themeColor="background1" w:themeShade="A6"/>
              </w:rPr>
            </w:pPr>
          </w:p>
        </w:tc>
      </w:tr>
      <w:tr w:rsidR="00C16D64" w:rsidRPr="00FE6B7C"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47DB6BBA" w:rsidR="00C16D64" w:rsidRPr="002C5414" w:rsidRDefault="00FB2649" w:rsidP="00C16D64">
            <w:pPr>
              <w:rPr>
                <w:rFonts w:ascii="Arial" w:hAnsi="Arial" w:cs="Arial"/>
              </w:rPr>
            </w:pPr>
            <w:r>
              <w:rPr>
                <w:rFonts w:ascii="Arial" w:hAnsi="Arial" w:cs="Arial"/>
              </w:rPr>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2C5414" w:rsidRDefault="00C16D64" w:rsidP="00C16D64">
            <w:pPr>
              <w:rPr>
                <w:rFonts w:ascii="Arial" w:hAnsi="Arial" w:cs="Arial"/>
              </w:rPr>
            </w:pPr>
            <w:r w:rsidRPr="002C5414">
              <w:rPr>
                <w:rFonts w:ascii="Arial" w:hAnsi="Arial" w:cs="Arial"/>
                <w:b/>
                <w:bCs/>
              </w:rPr>
              <w:t>ODLOČITEV O ODDAJI JAVNEGA NAROČILA</w:t>
            </w:r>
          </w:p>
        </w:tc>
      </w:tr>
      <w:tr w:rsidR="00C16D64" w:rsidRPr="00FE6B7C"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2C5414" w:rsidRDefault="00C16D64" w:rsidP="00C16D64">
            <w:pPr>
              <w:rPr>
                <w:rFonts w:ascii="Arial" w:hAnsi="Arial" w:cs="Arial"/>
              </w:rPr>
            </w:pPr>
            <w:r w:rsidRPr="002C5414">
              <w:rPr>
                <w:rFonts w:ascii="Arial" w:hAnsi="Arial" w:cs="Arial"/>
              </w:rPr>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C5BE551" w14:textId="77777777"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3C7905CE"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09E07E37"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0456B74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0DC3157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2C5414" w:rsidRDefault="00C16D64" w:rsidP="00C16D64">
            <w:pPr>
              <w:rPr>
                <w:rFonts w:ascii="Arial" w:hAnsi="Arial" w:cs="Arial"/>
              </w:rPr>
            </w:pPr>
          </w:p>
        </w:tc>
      </w:tr>
      <w:tr w:rsidR="00C16D64" w:rsidRPr="00FE6B7C"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2C5414" w:rsidRDefault="00C16D64" w:rsidP="00C16D64">
            <w:pPr>
              <w:rPr>
                <w:rFonts w:ascii="Arial" w:hAnsi="Arial" w:cs="Arial"/>
              </w:rPr>
            </w:pPr>
            <w:r w:rsidRPr="002C5414">
              <w:rPr>
                <w:rFonts w:ascii="Arial" w:hAnsi="Arial" w:cs="Arial"/>
              </w:rPr>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2C5414" w:rsidRDefault="00C16D64" w:rsidP="00C16D64">
            <w:pPr>
              <w:rPr>
                <w:rFonts w:ascii="Arial" w:hAnsi="Arial" w:cs="Arial"/>
              </w:rPr>
            </w:pPr>
          </w:p>
        </w:tc>
      </w:tr>
      <w:tr w:rsidR="00C16D64" w:rsidRPr="00FE6B7C"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2C5414" w:rsidRDefault="00C16D64" w:rsidP="00C16D6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2C5414" w:rsidRDefault="00C16D64" w:rsidP="00C16D64">
            <w:pPr>
              <w:rPr>
                <w:rFonts w:ascii="Arial" w:hAnsi="Arial" w:cs="Arial"/>
              </w:rPr>
            </w:pPr>
          </w:p>
        </w:tc>
      </w:tr>
      <w:tr w:rsidR="00C16D64" w:rsidRPr="00FE6B7C"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2C5414" w:rsidRDefault="00C16D64" w:rsidP="00C16D64">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2C5414" w:rsidRDefault="00C16D64" w:rsidP="00C16D64">
            <w:pPr>
              <w:rPr>
                <w:rFonts w:ascii="Arial" w:hAnsi="Arial" w:cs="Arial"/>
              </w:rPr>
            </w:pPr>
          </w:p>
        </w:tc>
      </w:tr>
      <w:tr w:rsidR="00C16D64" w:rsidRPr="00FE6B7C"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2C5414" w:rsidRDefault="00C16D64" w:rsidP="00C16D64">
            <w:pPr>
              <w:rPr>
                <w:rFonts w:ascii="Arial" w:hAnsi="Arial" w:cs="Arial"/>
              </w:rPr>
            </w:pPr>
            <w:r w:rsidRPr="002C5414">
              <w:rPr>
                <w:rFonts w:ascii="Arial" w:hAnsi="Arial" w:cs="Arial"/>
              </w:rPr>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ni obvezno za izjeme, ki jih našteva ZJN-3</w:t>
            </w:r>
          </w:p>
        </w:tc>
      </w:tr>
      <w:tr w:rsidR="00C16D64" w:rsidRPr="00FE6B7C" w14:paraId="7BB4D5CA" w14:textId="77777777" w:rsidTr="002C5414">
        <w:trPr>
          <w:trHeight w:val="733"/>
        </w:trPr>
        <w:tc>
          <w:tcPr>
            <w:tcW w:w="447" w:type="dxa"/>
            <w:vMerge/>
            <w:tcBorders>
              <w:left w:val="single" w:sz="4" w:space="0" w:color="auto"/>
              <w:bottom w:val="single" w:sz="4" w:space="0" w:color="auto"/>
              <w:right w:val="single" w:sz="4" w:space="0" w:color="auto"/>
            </w:tcBorders>
            <w:vAlign w:val="center"/>
          </w:tcPr>
          <w:p w14:paraId="2746A2B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BFAA7FD" w14:textId="0A659034" w:rsidR="00FB2649" w:rsidRPr="002C5414" w:rsidRDefault="00C16D64" w:rsidP="00FB2649">
            <w:pPr>
              <w:rPr>
                <w:rFonts w:cs="Arial"/>
                <w:i/>
                <w:u w:val="single"/>
              </w:rPr>
            </w:pPr>
            <w:r w:rsidRPr="002C5414">
              <w:rPr>
                <w:rFonts w:ascii="Arial" w:hAnsi="Arial" w:cs="Arial"/>
              </w:rPr>
              <w:t xml:space="preserve">Zagotovljeno je učinkovito preprečevanje nasprotja interesov (91. čl. ZJN-3) </w:t>
            </w:r>
            <w:r w:rsidR="00FB2649" w:rsidRPr="002C5414">
              <w:rPr>
                <w:rFonts w:cs="Arial"/>
              </w:rPr>
              <w:t>(</w:t>
            </w:r>
            <w:r w:rsidR="00FB2649" w:rsidRPr="002C5414">
              <w:rPr>
                <w:rFonts w:cs="Arial"/>
                <w:i/>
                <w:u w:val="single"/>
              </w:rPr>
              <w:t>opozorilo:</w:t>
            </w:r>
          </w:p>
          <w:p w14:paraId="3CD12AE5" w14:textId="77777777" w:rsidR="003045D7" w:rsidRDefault="00FB2649" w:rsidP="003045D7">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 1. 1. 2022 oseba, ki vodi postopek, je pisno obvestila vse osebe, ki so sodelovale pri pripravi </w:t>
            </w:r>
            <w:r w:rsidRPr="002C5414">
              <w:rPr>
                <w:rFonts w:ascii="Arial" w:hAnsi="Arial" w:cs="Arial"/>
                <w:i/>
                <w:sz w:val="20"/>
                <w:szCs w:val="20"/>
              </w:rPr>
              <w:lastRenderedPageBreak/>
              <w:t>dokumentacije v zvezi z oddajo javnega naročila ali njenih delov ali na kateri koli stopnji odločale v postopku javnega naročanja, kateremu ponudniku se javno naročilo oddaja - 2. odst. 91. čl. ZJN-3 (novela ZJN-3B navedeno določbo črta)</w:t>
            </w:r>
          </w:p>
          <w:p w14:paraId="5C230C94" w14:textId="7BA67B32" w:rsidR="00C16D64" w:rsidRPr="00B87380" w:rsidRDefault="00FB2649" w:rsidP="003045D7">
            <w:pPr>
              <w:pStyle w:val="Odstavekseznama"/>
              <w:numPr>
                <w:ilvl w:val="0"/>
                <w:numId w:val="15"/>
              </w:numPr>
              <w:spacing w:after="0" w:line="240" w:lineRule="auto"/>
              <w:ind w:left="155" w:hanging="155"/>
              <w:contextualSpacing w:val="0"/>
              <w:jc w:val="both"/>
              <w:rPr>
                <w:rFonts w:ascii="Arial" w:hAnsi="Arial" w:cs="Arial"/>
                <w:i/>
              </w:rPr>
            </w:pPr>
            <w:r w:rsidRPr="00142ACD">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ZIntKP </w:t>
            </w:r>
            <w:r w:rsidRPr="00142ACD">
              <w:rPr>
                <w:rFonts w:ascii="Arial" w:hAnsi="Arial" w:cs="Arial"/>
                <w:i/>
                <w:sz w:val="20"/>
                <w:szCs w:val="20"/>
              </w:rPr>
              <w:footnoteReference w:id="31"/>
            </w:r>
            <w:r w:rsidRPr="00142ACD">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2C5414" w:rsidRDefault="00C16D64" w:rsidP="00C16D64">
            <w:pPr>
              <w:jc w:val="center"/>
              <w:rPr>
                <w:rFonts w:ascii="Arial" w:hAnsi="Arial" w:cs="Arial"/>
                <w:b/>
                <w:i/>
                <w:color w:val="A6A6A6" w:themeColor="background1" w:themeShade="A6"/>
              </w:rPr>
            </w:pPr>
          </w:p>
        </w:tc>
      </w:tr>
      <w:tr w:rsidR="00C16D64" w:rsidRPr="00FE6B7C"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559DE66" w:rsidR="00C16D64" w:rsidRPr="002C5414" w:rsidRDefault="00136BE0" w:rsidP="00C16D64">
            <w:pPr>
              <w:rPr>
                <w:rFonts w:ascii="Arial" w:hAnsi="Arial" w:cs="Arial"/>
              </w:rPr>
            </w:pPr>
            <w:r>
              <w:rPr>
                <w:rFonts w:ascii="Arial" w:hAnsi="Arial" w:cs="Arial"/>
              </w:rPr>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2C5414" w:rsidRDefault="00C16D64" w:rsidP="00C16D64">
            <w:pPr>
              <w:rPr>
                <w:rFonts w:ascii="Arial" w:hAnsi="Arial" w:cs="Arial"/>
              </w:rPr>
            </w:pPr>
            <w:r w:rsidRPr="002C5414">
              <w:rPr>
                <w:rFonts w:ascii="Arial" w:hAnsi="Arial" w:cs="Arial"/>
                <w:b/>
                <w:bCs/>
              </w:rPr>
              <w:t>OBJAVA OBVESTILA O ODDAJI JAVNEGA NAROČILA</w:t>
            </w:r>
          </w:p>
        </w:tc>
      </w:tr>
      <w:tr w:rsidR="00C16D64" w:rsidRPr="00FE6B7C"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2C5414" w:rsidRDefault="00C16D64" w:rsidP="00C16D64">
            <w:pPr>
              <w:rPr>
                <w:rFonts w:ascii="Arial" w:hAnsi="Arial" w:cs="Arial"/>
              </w:rPr>
            </w:pPr>
            <w:r w:rsidRPr="002C5414">
              <w:rPr>
                <w:rFonts w:ascii="Arial" w:hAnsi="Arial" w:cs="Arial"/>
              </w:rPr>
              <w:t>Obvestilo o oddaji naročila je objavljeno na portalu JN najpozneje 30 dni po sklenitvi pogodbe (22., 52. in 58. čl. ZJN-3)</w:t>
            </w:r>
          </w:p>
          <w:p w14:paraId="17EE3AC3"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295114F2" w14:textId="77777777" w:rsidR="00C16D64" w:rsidRPr="002C5414" w:rsidRDefault="00C16D64" w:rsidP="00C16D64">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2C5414" w:rsidRDefault="00C16D64" w:rsidP="00C16D64">
            <w:pPr>
              <w:rPr>
                <w:rFonts w:ascii="Arial" w:hAnsi="Arial" w:cs="Arial"/>
              </w:rPr>
            </w:pPr>
          </w:p>
        </w:tc>
      </w:tr>
      <w:tr w:rsidR="00C16D64" w:rsidRPr="00FE6B7C"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D18F7A" w14:textId="13B5E226" w:rsidR="00C16D64" w:rsidRPr="002C5414" w:rsidRDefault="00C16D64" w:rsidP="00C16D64">
            <w:pPr>
              <w:rPr>
                <w:rFonts w:ascii="Arial" w:hAnsi="Arial" w:cs="Arial"/>
              </w:rPr>
            </w:pPr>
            <w:r w:rsidRPr="002C5414">
              <w:rPr>
                <w:rFonts w:ascii="Arial" w:hAnsi="Arial" w:cs="Arial"/>
              </w:rPr>
              <w:t>V obvestilu so spoštovane določbe o</w:t>
            </w:r>
            <w:r w:rsidR="004C1F09"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2C5414" w:rsidRDefault="00C16D64" w:rsidP="00C16D64">
            <w:pPr>
              <w:rPr>
                <w:rFonts w:ascii="Arial" w:hAnsi="Arial" w:cs="Arial"/>
              </w:rPr>
            </w:pPr>
          </w:p>
        </w:tc>
      </w:tr>
      <w:tr w:rsidR="00C16D64" w:rsidRPr="00FE6B7C"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43B17F48" w:rsidR="00C16D64" w:rsidRPr="002C5414" w:rsidRDefault="00136BE0" w:rsidP="00C16D64">
            <w:pPr>
              <w:rPr>
                <w:rFonts w:ascii="Arial" w:hAnsi="Arial" w:cs="Arial"/>
              </w:rPr>
            </w:pPr>
            <w:r>
              <w:rPr>
                <w:rFonts w:ascii="Arial" w:hAnsi="Arial" w:cs="Arial"/>
              </w:rPr>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2C5414" w:rsidRDefault="00C16D64" w:rsidP="00C16D64">
            <w:pPr>
              <w:rPr>
                <w:rFonts w:ascii="Arial" w:hAnsi="Arial" w:cs="Arial"/>
              </w:rPr>
            </w:pPr>
            <w:r w:rsidRPr="002C5414">
              <w:rPr>
                <w:rFonts w:ascii="Arial" w:hAnsi="Arial" w:cs="Arial"/>
                <w:b/>
                <w:bCs/>
              </w:rPr>
              <w:t>POROČILO V SKLADU S 105. ČL. ZJN-3</w:t>
            </w:r>
          </w:p>
        </w:tc>
      </w:tr>
      <w:tr w:rsidR="00C16D64" w:rsidRPr="00FE6B7C"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2C5414" w:rsidRDefault="00C16D64" w:rsidP="00C16D64">
            <w:pPr>
              <w:rPr>
                <w:rFonts w:ascii="Arial" w:hAnsi="Arial" w:cs="Arial"/>
              </w:rPr>
            </w:pPr>
            <w:r w:rsidRPr="002C5414">
              <w:rPr>
                <w:rFonts w:ascii="Arial" w:hAnsi="Arial" w:cs="Arial"/>
              </w:rPr>
              <w:t>(Končno) poročilo o postopku oddaje JN je pripravljeno in zajema vse predpisane informacije (105. čl. ZJN-3)</w:t>
            </w:r>
          </w:p>
          <w:p w14:paraId="3366828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EAAEC3A"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E35763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ni obvezno za NMV</w:t>
            </w:r>
          </w:p>
        </w:tc>
      </w:tr>
      <w:tr w:rsidR="00C16D64" w:rsidRPr="00FE6B7C"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0B6CBED5"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2C5414" w:rsidRDefault="00C16D64" w:rsidP="00C16D64">
            <w:pPr>
              <w:rPr>
                <w:rFonts w:ascii="Arial" w:hAnsi="Arial" w:cs="Arial"/>
              </w:rPr>
            </w:pPr>
            <w:r w:rsidRPr="002C5414">
              <w:rPr>
                <w:rFonts w:ascii="Arial" w:hAnsi="Arial" w:cs="Arial"/>
                <w:b/>
                <w:bCs/>
              </w:rPr>
              <w:t>TEMELJNA NAČELA JAVNEGA NAROČANJA</w:t>
            </w:r>
          </w:p>
        </w:tc>
      </w:tr>
      <w:tr w:rsidR="00C16D64" w:rsidRPr="00FE6B7C"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2C5414" w:rsidRDefault="00C16D64" w:rsidP="00C16D64">
            <w:pPr>
              <w:rPr>
                <w:rFonts w:ascii="Arial" w:hAnsi="Arial" w:cs="Arial"/>
              </w:rPr>
            </w:pPr>
            <w:r w:rsidRPr="002C5414">
              <w:rPr>
                <w:rFonts w:ascii="Arial" w:hAnsi="Arial" w:cs="Arial"/>
              </w:rPr>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2C5414" w:rsidRDefault="00C16D64" w:rsidP="00C16D64">
            <w:pPr>
              <w:rPr>
                <w:rFonts w:ascii="Arial" w:hAnsi="Arial" w:cs="Arial"/>
              </w:rPr>
            </w:pPr>
          </w:p>
        </w:tc>
      </w:tr>
      <w:tr w:rsidR="00C16D64" w:rsidRPr="00FE6B7C"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65E1A467"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E7AC9D1" w:rsidR="00C16D64" w:rsidRPr="002C5414" w:rsidRDefault="009F3C85" w:rsidP="00C16D64">
            <w:pPr>
              <w:rPr>
                <w:rFonts w:ascii="Arial" w:hAnsi="Arial" w:cs="Arial"/>
              </w:rPr>
            </w:pPr>
            <w:bookmarkStart w:id="26" w:name="_Hlk147487703"/>
            <w:r w:rsidRPr="002C5414">
              <w:rPr>
                <w:rFonts w:ascii="Arial" w:hAnsi="Arial" w:cs="Arial"/>
                <w:b/>
                <w:bCs/>
              </w:rPr>
              <w:t xml:space="preserve">PREPOZNAVNOST, PREGLEDNOST  IN </w:t>
            </w:r>
            <w:bookmarkEnd w:id="26"/>
            <w:r w:rsidRPr="002C5414">
              <w:rPr>
                <w:rFonts w:ascii="Arial" w:hAnsi="Arial" w:cs="Arial"/>
                <w:b/>
                <w:bCs/>
              </w:rPr>
              <w:t xml:space="preserve">KOMUNICIRANJE  </w:t>
            </w:r>
          </w:p>
        </w:tc>
      </w:tr>
      <w:tr w:rsidR="00C16D64" w:rsidRPr="00FE6B7C"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336F651B"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2C5414" w:rsidRDefault="00C16D64" w:rsidP="00C16D64">
            <w:pPr>
              <w:rPr>
                <w:rFonts w:ascii="Arial" w:hAnsi="Arial" w:cs="Arial"/>
              </w:rPr>
            </w:pPr>
          </w:p>
        </w:tc>
      </w:tr>
      <w:tr w:rsidR="00C16D64" w:rsidRPr="00FE6B7C"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50BAC7F4"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2C5414" w:rsidRDefault="00C16D64" w:rsidP="00C16D64">
            <w:pPr>
              <w:rPr>
                <w:rFonts w:ascii="Arial" w:hAnsi="Arial" w:cs="Arial"/>
              </w:rPr>
            </w:pPr>
            <w:r w:rsidRPr="002C5414">
              <w:rPr>
                <w:rFonts w:ascii="Arial" w:hAnsi="Arial" w:cs="Arial"/>
                <w:b/>
                <w:bCs/>
              </w:rPr>
              <w:t>UPOŠTEVAN JE INTERNI DOKUMENT ZA IZVAJANJE JAVNIH NAROČIL</w:t>
            </w:r>
          </w:p>
        </w:tc>
      </w:tr>
      <w:tr w:rsidR="00C16D64" w:rsidRPr="00FE6B7C"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2C5414" w:rsidRDefault="00C16D64" w:rsidP="00C16D64">
            <w:pPr>
              <w:rPr>
                <w:rFonts w:ascii="Arial" w:hAnsi="Arial" w:cs="Arial"/>
              </w:rPr>
            </w:pPr>
            <w:r w:rsidRPr="002C5414">
              <w:rPr>
                <w:rFonts w:ascii="Arial" w:hAnsi="Arial" w:cs="Arial"/>
              </w:rPr>
              <w:t xml:space="preserve">Upoštevana so določila internega dokumenta za izvajanje JN </w:t>
            </w:r>
          </w:p>
          <w:p w14:paraId="10A8C1A3"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samo če obstaja in določa še dodatne zahteve pri tem postopku</w:t>
            </w:r>
          </w:p>
        </w:tc>
      </w:tr>
      <w:tr w:rsidR="00C16D64" w:rsidRPr="00FE6B7C"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2C5414" w:rsidRDefault="00C16D64" w:rsidP="00C16D64">
            <w:pPr>
              <w:rPr>
                <w:rFonts w:ascii="Arial" w:hAnsi="Arial" w:cs="Arial"/>
                <w:b/>
              </w:rPr>
            </w:pPr>
            <w:r w:rsidRPr="002C5414">
              <w:rPr>
                <w:rFonts w:ascii="Arial" w:hAnsi="Arial" w:cs="Arial"/>
                <w:b/>
              </w:rPr>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2C5414" w:rsidRDefault="00C16D64" w:rsidP="00C16D64">
            <w:pPr>
              <w:rPr>
                <w:rFonts w:ascii="Arial" w:hAnsi="Arial" w:cs="Arial"/>
                <w:b/>
              </w:rPr>
            </w:pPr>
            <w:r w:rsidRPr="002C5414">
              <w:rPr>
                <w:rFonts w:ascii="Arial" w:hAnsi="Arial" w:cs="Arial"/>
                <w:b/>
                <w:bCs/>
              </w:rPr>
              <w:t>REVIZIJA</w:t>
            </w:r>
          </w:p>
        </w:tc>
      </w:tr>
      <w:tr w:rsidR="00C16D64" w:rsidRPr="00FE6B7C"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6E1B3D4E" w:rsidR="00C16D64" w:rsidRPr="002C5414" w:rsidRDefault="00C16D64" w:rsidP="00C16D64">
            <w:pPr>
              <w:rPr>
                <w:rFonts w:ascii="Arial" w:hAnsi="Arial" w:cs="Arial"/>
              </w:rPr>
            </w:pPr>
            <w:r w:rsidRPr="002C5414">
              <w:rPr>
                <w:rFonts w:ascii="Arial" w:hAnsi="Arial" w:cs="Arial"/>
              </w:rPr>
              <w:t>Uveden je bil predrevizijski postopek (p</w:t>
            </w:r>
            <w:r w:rsidR="009A4597">
              <w:rPr>
                <w:rFonts w:ascii="Arial" w:hAnsi="Arial" w:cs="Arial"/>
              </w:rPr>
              <w:t>red</w:t>
            </w:r>
            <w:r w:rsidRPr="002C5414">
              <w:rPr>
                <w:rFonts w:ascii="Arial" w:hAnsi="Arial" w:cs="Arial"/>
              </w:rPr>
              <w:t>naročnik</w:t>
            </w:r>
            <w:r w:rsidR="009A4597">
              <w:rPr>
                <w:rFonts w:ascii="Arial" w:hAnsi="Arial" w:cs="Arial"/>
              </w:rPr>
              <w:t>om</w:t>
            </w:r>
            <w:r w:rsidRPr="002C5414">
              <w:rPr>
                <w:rFonts w:ascii="Arial" w:hAnsi="Arial" w:cs="Arial"/>
              </w:rPr>
              <w:t xml:space="preserve"> – </w:t>
            </w:r>
            <w:r w:rsidR="009A4597">
              <w:rPr>
                <w:rFonts w:ascii="Arial" w:hAnsi="Arial" w:cs="Arial"/>
              </w:rPr>
              <w:t xml:space="preserve">24 - </w:t>
            </w:r>
            <w:r w:rsidR="004C1675">
              <w:rPr>
                <w:rFonts w:ascii="Arial" w:hAnsi="Arial" w:cs="Arial"/>
              </w:rPr>
              <w:t>29</w:t>
            </w:r>
            <w:r w:rsidRPr="002C5414">
              <w:rPr>
                <w:rFonts w:ascii="Arial" w:hAnsi="Arial" w:cs="Arial"/>
              </w:rPr>
              <w:t>.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2C5414" w:rsidRDefault="00C16D64" w:rsidP="00C16D64">
            <w:pPr>
              <w:rPr>
                <w:rFonts w:ascii="Arial" w:hAnsi="Arial" w:cs="Arial"/>
              </w:rPr>
            </w:pPr>
          </w:p>
        </w:tc>
      </w:tr>
      <w:tr w:rsidR="00C16D64" w:rsidRPr="00FE6B7C" w14:paraId="5C93A8D5" w14:textId="77777777" w:rsidTr="007E6D93">
        <w:tc>
          <w:tcPr>
            <w:tcW w:w="447" w:type="dxa"/>
            <w:tcBorders>
              <w:left w:val="single" w:sz="4" w:space="0" w:color="auto"/>
              <w:right w:val="single" w:sz="4" w:space="0" w:color="auto"/>
            </w:tcBorders>
            <w:hideMark/>
          </w:tcPr>
          <w:p w14:paraId="704D3EBF"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2C5414" w:rsidRDefault="00C16D64" w:rsidP="00C16D64">
            <w:pPr>
              <w:rPr>
                <w:rFonts w:ascii="Arial" w:hAnsi="Arial" w:cs="Arial"/>
              </w:rPr>
            </w:pPr>
            <w:r w:rsidRPr="002C5414">
              <w:rPr>
                <w:rFonts w:ascii="Arial" w:hAnsi="Arial" w:cs="Arial"/>
              </w:rPr>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2C5414" w:rsidRDefault="00C16D64" w:rsidP="00C16D64">
            <w:pPr>
              <w:rPr>
                <w:rFonts w:ascii="Arial" w:hAnsi="Arial" w:cs="Arial"/>
              </w:rPr>
            </w:pPr>
          </w:p>
        </w:tc>
      </w:tr>
      <w:tr w:rsidR="00C16D64" w:rsidRPr="00FE6B7C" w14:paraId="5F0745FC" w14:textId="77777777" w:rsidTr="007E6D93">
        <w:tc>
          <w:tcPr>
            <w:tcW w:w="447" w:type="dxa"/>
            <w:tcBorders>
              <w:left w:val="single" w:sz="4" w:space="0" w:color="auto"/>
              <w:right w:val="single" w:sz="4" w:space="0" w:color="auto"/>
            </w:tcBorders>
            <w:hideMark/>
          </w:tcPr>
          <w:p w14:paraId="27C0E0A0"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2C5414" w:rsidRDefault="00C16D64" w:rsidP="00C16D64">
            <w:pPr>
              <w:rPr>
                <w:rFonts w:ascii="Arial" w:hAnsi="Arial" w:cs="Arial"/>
              </w:rPr>
            </w:pPr>
            <w:r w:rsidRPr="002C5414">
              <w:rPr>
                <w:rFonts w:ascii="Arial" w:hAnsi="Arial" w:cs="Arial"/>
              </w:rPr>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2C5414" w:rsidRDefault="00C16D64" w:rsidP="00C16D64">
            <w:pPr>
              <w:rPr>
                <w:rFonts w:ascii="Arial" w:hAnsi="Arial" w:cs="Arial"/>
              </w:rPr>
            </w:pPr>
          </w:p>
        </w:tc>
      </w:tr>
      <w:tr w:rsidR="00C16D64" w:rsidRPr="00FE6B7C"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2C5414" w:rsidRDefault="00C16D64" w:rsidP="00C16D64">
            <w:pPr>
              <w:rPr>
                <w:rFonts w:ascii="Arial" w:hAnsi="Arial" w:cs="Arial"/>
              </w:rPr>
            </w:pPr>
            <w:r w:rsidRPr="002C5414">
              <w:rPr>
                <w:rFonts w:ascii="Arial" w:hAnsi="Arial" w:cs="Arial"/>
              </w:rPr>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2C5414" w:rsidRDefault="00C16D64" w:rsidP="00C16D64">
            <w:pPr>
              <w:rPr>
                <w:rFonts w:ascii="Arial" w:hAnsi="Arial" w:cs="Arial"/>
              </w:rPr>
            </w:pPr>
          </w:p>
        </w:tc>
      </w:tr>
      <w:tr w:rsidR="00C16D64" w:rsidRPr="00FE6B7C"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2C5414" w:rsidRDefault="00C16D64" w:rsidP="00C16D64">
            <w:pPr>
              <w:rPr>
                <w:rFonts w:ascii="Arial" w:hAnsi="Arial" w:cs="Arial"/>
              </w:rPr>
            </w:pPr>
            <w:r w:rsidRPr="002C5414">
              <w:rPr>
                <w:rFonts w:ascii="Arial" w:hAnsi="Arial" w:cs="Arial"/>
              </w:rPr>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2C5414" w:rsidRDefault="00C16D64" w:rsidP="00C16D64">
            <w:pPr>
              <w:rPr>
                <w:rFonts w:ascii="Arial" w:hAnsi="Arial" w:cs="Arial"/>
              </w:rPr>
            </w:pPr>
          </w:p>
        </w:tc>
      </w:tr>
      <w:tr w:rsidR="00C16D64" w:rsidRPr="00FE6B7C"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2C5414" w:rsidRDefault="00C16D64" w:rsidP="00C16D64">
            <w:pPr>
              <w:rPr>
                <w:rFonts w:ascii="Arial" w:hAnsi="Arial" w:cs="Arial"/>
              </w:rPr>
            </w:pPr>
            <w:r w:rsidRPr="002C5414">
              <w:rPr>
                <w:rFonts w:ascii="Arial" w:hAnsi="Arial" w:cs="Arial"/>
              </w:rPr>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2C5414" w:rsidRDefault="00C16D64" w:rsidP="00C16D64">
            <w:pPr>
              <w:rPr>
                <w:rFonts w:ascii="Arial" w:hAnsi="Arial" w:cs="Arial"/>
              </w:rPr>
            </w:pPr>
          </w:p>
        </w:tc>
      </w:tr>
      <w:tr w:rsidR="00C16D64" w:rsidRPr="00FE6B7C"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2C5414" w:rsidRDefault="00C16D64" w:rsidP="00C16D64">
            <w:pPr>
              <w:rPr>
                <w:rFonts w:ascii="Arial" w:hAnsi="Arial" w:cs="Arial"/>
                <w:b/>
              </w:rPr>
            </w:pPr>
            <w:r w:rsidRPr="002C5414">
              <w:rPr>
                <w:rFonts w:ascii="Arial" w:hAnsi="Arial" w:cs="Arial"/>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2C5414" w:rsidRDefault="00C16D64" w:rsidP="00C16D64">
            <w:pPr>
              <w:rPr>
                <w:rFonts w:ascii="Arial" w:hAnsi="Arial" w:cs="Arial"/>
                <w:b/>
              </w:rPr>
            </w:pPr>
            <w:r w:rsidRPr="002C5414">
              <w:rPr>
                <w:rFonts w:ascii="Arial" w:hAnsi="Arial" w:cs="Arial"/>
                <w:b/>
                <w:bCs/>
              </w:rPr>
              <w:t xml:space="preserve">POGODBA </w:t>
            </w:r>
          </w:p>
        </w:tc>
      </w:tr>
      <w:tr w:rsidR="00C16D64" w:rsidRPr="00FE6B7C"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2C5414" w:rsidRDefault="00C16D64" w:rsidP="00C16D64">
            <w:pPr>
              <w:rPr>
                <w:rFonts w:ascii="Arial" w:hAnsi="Arial" w:cs="Arial"/>
              </w:rPr>
            </w:pPr>
            <w:r w:rsidRPr="002C5414">
              <w:rPr>
                <w:rFonts w:ascii="Arial" w:hAnsi="Arial" w:cs="Arial"/>
              </w:rPr>
              <w:lastRenderedPageBreak/>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2C5414" w:rsidRDefault="00C16D64" w:rsidP="00C16D6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2C5414" w:rsidRDefault="00C16D64" w:rsidP="00C16D64">
            <w:pPr>
              <w:rPr>
                <w:rFonts w:ascii="Arial" w:hAnsi="Arial" w:cs="Arial"/>
              </w:rPr>
            </w:pPr>
          </w:p>
        </w:tc>
      </w:tr>
      <w:tr w:rsidR="00C16D64" w:rsidRPr="00FE6B7C"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2C5414" w:rsidRDefault="00C16D64" w:rsidP="00C16D64">
            <w:pPr>
              <w:rPr>
                <w:rFonts w:ascii="Arial" w:hAnsi="Arial" w:cs="Arial"/>
              </w:rPr>
            </w:pPr>
            <w:r w:rsidRPr="002C5414">
              <w:rPr>
                <w:rFonts w:ascii="Arial" w:hAnsi="Arial" w:cs="Arial"/>
              </w:rPr>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2C5414" w:rsidRDefault="00C16D64" w:rsidP="00C16D64">
            <w:pPr>
              <w:rPr>
                <w:rFonts w:ascii="Arial" w:hAnsi="Arial" w:cs="Arial"/>
              </w:rPr>
            </w:pPr>
          </w:p>
        </w:tc>
      </w:tr>
      <w:tr w:rsidR="00C16D64" w:rsidRPr="00FE6B7C" w14:paraId="4E1813B5" w14:textId="77777777" w:rsidTr="007E6D93">
        <w:tc>
          <w:tcPr>
            <w:tcW w:w="447" w:type="dxa"/>
            <w:tcBorders>
              <w:left w:val="single" w:sz="4" w:space="0" w:color="auto"/>
              <w:right w:val="single" w:sz="4" w:space="0" w:color="auto"/>
            </w:tcBorders>
            <w:hideMark/>
          </w:tcPr>
          <w:p w14:paraId="1D948667"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2C5414" w:rsidRDefault="00C16D64" w:rsidP="00C16D64">
            <w:pPr>
              <w:rPr>
                <w:rFonts w:ascii="Arial" w:hAnsi="Arial" w:cs="Arial"/>
              </w:rPr>
            </w:pPr>
            <w:r w:rsidRPr="002C5414">
              <w:rPr>
                <w:rFonts w:ascii="Arial" w:hAnsi="Arial" w:cs="Arial"/>
              </w:rPr>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2C5414" w:rsidRDefault="00C16D64" w:rsidP="00C16D64">
            <w:pPr>
              <w:rPr>
                <w:rFonts w:ascii="Arial" w:hAnsi="Arial" w:cs="Arial"/>
              </w:rPr>
            </w:pPr>
          </w:p>
        </w:tc>
      </w:tr>
      <w:tr w:rsidR="00C16D64" w:rsidRPr="00FE6B7C" w14:paraId="6FDCB5E1" w14:textId="77777777" w:rsidTr="007E6D93">
        <w:tc>
          <w:tcPr>
            <w:tcW w:w="447" w:type="dxa"/>
            <w:tcBorders>
              <w:left w:val="single" w:sz="4" w:space="0" w:color="auto"/>
              <w:right w:val="single" w:sz="4" w:space="0" w:color="auto"/>
            </w:tcBorders>
            <w:hideMark/>
          </w:tcPr>
          <w:p w14:paraId="0CB8D7A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2C5414" w:rsidRDefault="00C16D64" w:rsidP="00C16D64">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2C5414" w:rsidRDefault="00C16D64" w:rsidP="00C16D64">
            <w:pPr>
              <w:rPr>
                <w:rFonts w:ascii="Arial" w:hAnsi="Arial" w:cs="Arial"/>
              </w:rPr>
            </w:pPr>
          </w:p>
        </w:tc>
      </w:tr>
      <w:tr w:rsidR="00C16D64" w:rsidRPr="00FE6B7C" w14:paraId="741E4EBC" w14:textId="77777777" w:rsidTr="007E6D93">
        <w:tc>
          <w:tcPr>
            <w:tcW w:w="447" w:type="dxa"/>
            <w:tcBorders>
              <w:left w:val="single" w:sz="4" w:space="0" w:color="auto"/>
              <w:right w:val="single" w:sz="4" w:space="0" w:color="auto"/>
            </w:tcBorders>
          </w:tcPr>
          <w:p w14:paraId="013A67D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2C5414" w:rsidRDefault="00C16D64" w:rsidP="00C16D6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2C5414" w:rsidRDefault="00C16D64" w:rsidP="00C16D64">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2C5414" w:rsidRDefault="00C16D64" w:rsidP="00C16D64">
            <w:pPr>
              <w:rPr>
                <w:rFonts w:ascii="Arial" w:hAnsi="Arial" w:cs="Arial"/>
              </w:rPr>
            </w:pPr>
          </w:p>
        </w:tc>
      </w:tr>
      <w:tr w:rsidR="00C16D64" w:rsidRPr="00FE6B7C" w14:paraId="47971B63" w14:textId="77777777" w:rsidTr="007E6D93">
        <w:tc>
          <w:tcPr>
            <w:tcW w:w="447" w:type="dxa"/>
            <w:tcBorders>
              <w:left w:val="single" w:sz="4" w:space="0" w:color="auto"/>
              <w:right w:val="single" w:sz="4" w:space="0" w:color="auto"/>
            </w:tcBorders>
            <w:hideMark/>
          </w:tcPr>
          <w:p w14:paraId="49BF721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2C5414" w:rsidRDefault="00C16D64" w:rsidP="00C16D64">
            <w:pPr>
              <w:rPr>
                <w:rFonts w:ascii="Arial" w:hAnsi="Arial" w:cs="Arial"/>
              </w:rPr>
            </w:pPr>
            <w:r w:rsidRPr="002C5414">
              <w:rPr>
                <w:rFonts w:ascii="Arial" w:hAnsi="Arial" w:cs="Arial"/>
              </w:rPr>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2C5414" w:rsidRDefault="00C16D64" w:rsidP="00C16D64">
            <w:pPr>
              <w:rPr>
                <w:rFonts w:ascii="Arial" w:hAnsi="Arial" w:cs="Arial"/>
              </w:rPr>
            </w:pPr>
          </w:p>
        </w:tc>
      </w:tr>
      <w:tr w:rsidR="00C16D64" w:rsidRPr="00FE6B7C"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2C5414" w:rsidRDefault="00C16D64" w:rsidP="00C16D64">
            <w:pPr>
              <w:autoSpaceDE w:val="0"/>
              <w:autoSpaceDN w:val="0"/>
              <w:adjustRightInd w:val="0"/>
              <w:rPr>
                <w:rFonts w:ascii="Arial" w:hAnsi="Arial" w:cs="Arial"/>
              </w:rPr>
            </w:pPr>
            <w:r w:rsidRPr="002C5414">
              <w:rPr>
                <w:rFonts w:ascii="Arial" w:hAnsi="Arial" w:cs="Arial"/>
              </w:rPr>
              <w:t>V pogodbi je naveden:</w:t>
            </w:r>
          </w:p>
          <w:p w14:paraId="32528D9E" w14:textId="52B7C6CF" w:rsidR="006107A2" w:rsidRPr="002C5414" w:rsidRDefault="00C16D64" w:rsidP="006107A2">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 pogoj</w:t>
            </w:r>
            <w:r w:rsidRPr="002C5414">
              <w:rPr>
                <w:rFonts w:ascii="Arial" w:hAnsi="Arial" w:cs="Arial"/>
              </w:rPr>
              <w:t xml:space="preserve"> </w:t>
            </w:r>
            <w:r w:rsidR="006107A2" w:rsidRPr="002C5414">
              <w:rPr>
                <w:rFonts w:ascii="Arial" w:hAnsi="Arial" w:cs="Arial"/>
              </w:rPr>
              <w:t>(</w:t>
            </w:r>
            <w:r w:rsidR="006107A2" w:rsidRPr="002C5414">
              <w:rPr>
                <w:rFonts w:ascii="Arial" w:hAnsi="Arial" w:cs="Arial"/>
                <w:u w:val="single"/>
              </w:rPr>
              <w:t>če so bila obvestila o JN poslana</w:t>
            </w:r>
            <w:r w:rsidR="006107A2" w:rsidRPr="002C5414">
              <w:rPr>
                <w:rFonts w:ascii="Arial" w:hAnsi="Arial" w:cs="Arial"/>
              </w:rPr>
              <w:t xml:space="preserve"> v </w:t>
            </w:r>
            <w:r w:rsidR="006107A2" w:rsidRPr="002C5414">
              <w:rPr>
                <w:rFonts w:ascii="Arial" w:hAnsi="Arial" w:cs="Arial"/>
                <w:u w:val="single"/>
              </w:rPr>
              <w:t>objavo</w:t>
            </w:r>
            <w:r w:rsidR="006107A2"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r w:rsidR="006107A2" w:rsidRPr="002C5414">
              <w:rPr>
                <w:rFonts w:ascii="Arial" w:hAnsi="Arial" w:cs="Arial"/>
                <w:i/>
              </w:rPr>
              <w:t xml:space="preserve"> </w:t>
            </w:r>
          </w:p>
          <w:p w14:paraId="17F59E58" w14:textId="68F944FC" w:rsidR="006107A2" w:rsidRPr="002C5414" w:rsidRDefault="006107A2" w:rsidP="006107A2">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1890B9C4" w14:textId="395D7A07" w:rsidR="00C16D64" w:rsidRPr="002C5414" w:rsidRDefault="006107A2" w:rsidP="006107A2">
            <w:pPr>
              <w:autoSpaceDE w:val="0"/>
              <w:autoSpaceDN w:val="0"/>
              <w:adjustRightInd w:val="0"/>
              <w:rPr>
                <w:rFonts w:ascii="Arial" w:hAnsi="Arial" w:cs="Arial"/>
                <w:i/>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sidRPr="002C5414">
              <w:rPr>
                <w:rFonts w:ascii="Arial" w:hAnsi="Arial" w:cs="Arial"/>
                <w:i/>
              </w:rPr>
              <w:t xml:space="preserve">esti, da se pogodba ne razveže - </w:t>
            </w:r>
            <w:r w:rsidRPr="002C5414">
              <w:rPr>
                <w:rFonts w:ascii="Arial" w:hAnsi="Arial" w:cs="Arial"/>
                <w:i/>
              </w:rPr>
              <w:t>tretj</w:t>
            </w:r>
            <w:r w:rsidR="004322B3" w:rsidRPr="002C5414">
              <w:rPr>
                <w:rFonts w:ascii="Arial" w:hAnsi="Arial" w:cs="Arial"/>
                <w:i/>
              </w:rPr>
              <w:t>a alineja 4.odst. 67.čl. ZJN- 3 (</w:t>
            </w:r>
            <w:r w:rsidRPr="002C5414">
              <w:rPr>
                <w:rFonts w:ascii="Arial" w:hAnsi="Arial" w:cs="Arial"/>
                <w:i/>
              </w:rPr>
              <w:t>novela ZJN-3b)</w:t>
            </w:r>
            <w:r w:rsidR="004322B3" w:rsidRPr="002C5414">
              <w:rPr>
                <w:rFonts w:ascii="Arial" w:hAnsi="Arial" w:cs="Arial"/>
                <w:i/>
              </w:rPr>
              <w:t>)</w:t>
            </w:r>
          </w:p>
          <w:p w14:paraId="349800EF" w14:textId="6FCFF902" w:rsidR="006107A2" w:rsidRPr="002C5414" w:rsidRDefault="006107A2" w:rsidP="006107A2">
            <w:pPr>
              <w:autoSpaceDE w:val="0"/>
              <w:autoSpaceDN w:val="0"/>
              <w:adjustRightInd w:val="0"/>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2C5414" w:rsidRDefault="00C16D64" w:rsidP="00C16D64">
            <w:pPr>
              <w:rPr>
                <w:rFonts w:ascii="Arial" w:hAnsi="Arial" w:cs="Arial"/>
              </w:rPr>
            </w:pPr>
          </w:p>
        </w:tc>
      </w:tr>
      <w:tr w:rsidR="00C16D64" w:rsidRPr="00FE6B7C"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2C5414" w:rsidRDefault="00C16D64" w:rsidP="00C16D64">
            <w:pPr>
              <w:rPr>
                <w:rFonts w:ascii="Arial" w:hAnsi="Arial" w:cs="Arial"/>
              </w:rPr>
            </w:pPr>
            <w:r w:rsidRPr="002C5414">
              <w:rPr>
                <w:rFonts w:ascii="Arial" w:hAnsi="Arial" w:cs="Arial"/>
              </w:rPr>
              <w:t>Pogodba skladno s ponudbo vsebuje podatke glede podizvajalcev oz. upoštevana so zakonska določila (94. čl. ZJN-3):</w:t>
            </w:r>
          </w:p>
          <w:p w14:paraId="69ADCD1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4BA1AA38"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40C0F65"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DB7627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F4A5C94"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podizvajalcev</w:t>
            </w:r>
          </w:p>
        </w:tc>
      </w:tr>
      <w:tr w:rsidR="00C16D64" w:rsidRPr="00FE6B7C"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2C5414" w:rsidRDefault="00C16D64" w:rsidP="00C16D64">
            <w:pPr>
              <w:rPr>
                <w:rFonts w:ascii="Arial" w:hAnsi="Arial" w:cs="Arial"/>
              </w:rPr>
            </w:pPr>
            <w:r w:rsidRPr="002C5414">
              <w:rPr>
                <w:rFonts w:ascii="Arial" w:hAnsi="Arial" w:cs="Arial"/>
              </w:rPr>
              <w:lastRenderedPageBreak/>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2C5414" w:rsidRDefault="00C16D64" w:rsidP="00C16D64">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C0CBB0A" w14:textId="77777777" w:rsidR="00C16D64" w:rsidRPr="002C5414" w:rsidRDefault="00C16D64" w:rsidP="00C16D6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F704F84" w14:textId="75C5007F" w:rsidR="00C16D64" w:rsidRPr="007C463A"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21B0EC65" w14:textId="055A8789" w:rsidR="007C463A" w:rsidRPr="002C5414" w:rsidRDefault="007C463A" w:rsidP="007C463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A74F8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niso bila zahtevana</w:t>
            </w:r>
          </w:p>
        </w:tc>
      </w:tr>
      <w:tr w:rsidR="00C16D64" w:rsidRPr="00FE6B7C"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2C5414" w:rsidRDefault="00C16D64" w:rsidP="00C16D64">
            <w:pPr>
              <w:rPr>
                <w:rFonts w:ascii="Arial" w:hAnsi="Arial" w:cs="Arial"/>
              </w:rPr>
            </w:pPr>
            <w:r w:rsidRPr="002C5414">
              <w:rPr>
                <w:rFonts w:ascii="Arial" w:hAnsi="Arial" w:cs="Arial"/>
              </w:rPr>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7CB927B0"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2C5414" w:rsidRDefault="00C16D64" w:rsidP="00C16D64">
            <w:pPr>
              <w:rPr>
                <w:rFonts w:ascii="Arial" w:hAnsi="Arial" w:cs="Arial"/>
              </w:rPr>
            </w:pPr>
          </w:p>
        </w:tc>
      </w:tr>
      <w:tr w:rsidR="00C16D64" w:rsidRPr="00FE6B7C"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2C5414" w:rsidRDefault="00C16D64" w:rsidP="00C16D64">
            <w:pPr>
              <w:rPr>
                <w:rFonts w:ascii="Arial" w:hAnsi="Arial" w:cs="Arial"/>
              </w:rPr>
            </w:pPr>
            <w:r w:rsidRPr="002C5414">
              <w:rPr>
                <w:rFonts w:ascii="Arial" w:hAnsi="Arial" w:cs="Arial"/>
              </w:rPr>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77777777" w:rsidR="00C16D64" w:rsidRPr="002C5414" w:rsidRDefault="00C16D64" w:rsidP="00C16D64">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32"/>
            </w:r>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2C5414" w:rsidRDefault="00C16D64" w:rsidP="00C16D64">
            <w:pPr>
              <w:rPr>
                <w:rFonts w:ascii="Arial" w:hAnsi="Arial" w:cs="Arial"/>
              </w:rPr>
            </w:pPr>
          </w:p>
        </w:tc>
      </w:tr>
      <w:tr w:rsidR="00C16D64" w:rsidRPr="00FE6B7C"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2C5414" w:rsidRDefault="00C16D64" w:rsidP="00C16D64">
            <w:pPr>
              <w:rPr>
                <w:rFonts w:ascii="Arial" w:hAnsi="Arial" w:cs="Arial"/>
                <w:b/>
              </w:rPr>
            </w:pPr>
            <w:r w:rsidRPr="002C5414">
              <w:rPr>
                <w:rFonts w:ascii="Arial" w:hAnsi="Arial" w:cs="Arial"/>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2C5414" w:rsidRDefault="00C16D64" w:rsidP="00C16D6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16D64" w:rsidRPr="00FE6B7C"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2C5414" w:rsidRDefault="00C16D64" w:rsidP="00C16D6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2C5414" w:rsidRDefault="00C16D64" w:rsidP="00C16D64">
            <w:pPr>
              <w:jc w:val="center"/>
              <w:rPr>
                <w:rFonts w:ascii="Arial" w:hAnsi="Arial" w:cs="Arial"/>
              </w:rPr>
            </w:pPr>
          </w:p>
        </w:tc>
      </w:tr>
      <w:tr w:rsidR="00C16D64" w:rsidRPr="00FE6B7C"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2C5414" w:rsidRDefault="00C16D64" w:rsidP="00C16D64">
            <w:pPr>
              <w:rPr>
                <w:rFonts w:ascii="Arial" w:hAnsi="Arial" w:cs="Arial"/>
              </w:rPr>
            </w:pPr>
            <w:r w:rsidRPr="002C5414">
              <w:rPr>
                <w:rFonts w:ascii="Arial" w:hAnsi="Arial" w:cs="Arial"/>
              </w:rPr>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34D45859" w14:textId="77777777" w:rsidTr="007E6D93">
        <w:tc>
          <w:tcPr>
            <w:tcW w:w="447" w:type="dxa"/>
            <w:tcBorders>
              <w:left w:val="single" w:sz="4" w:space="0" w:color="auto"/>
              <w:right w:val="single" w:sz="4" w:space="0" w:color="auto"/>
            </w:tcBorders>
            <w:hideMark/>
          </w:tcPr>
          <w:p w14:paraId="08C455DC"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5DC9DAEE" w:rsidR="00C16D64" w:rsidRPr="002C5414" w:rsidRDefault="00C16D64" w:rsidP="00C16D64">
            <w:pPr>
              <w:rPr>
                <w:rFonts w:ascii="Arial" w:hAnsi="Arial" w:cs="Arial"/>
              </w:rPr>
            </w:pPr>
            <w:r w:rsidRPr="002C5414">
              <w:rPr>
                <w:rFonts w:ascii="Arial" w:hAnsi="Arial" w:cs="Arial"/>
              </w:rPr>
              <w:t xml:space="preserve">Sprememba pogodbe o izvedbi JN je v skladu z razlogi iz 1. – </w:t>
            </w:r>
            <w:r w:rsidR="00A92C42">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33"/>
            </w:r>
            <w:r w:rsidRPr="002C5414">
              <w:rPr>
                <w:rFonts w:ascii="Arial" w:hAnsi="Arial" w:cs="Arial"/>
              </w:rPr>
              <w:t xml:space="preserve"> (5. tč. 1. odst. v povezavi s 4. odst. 95 čl. ZJN-3)</w:t>
            </w:r>
          </w:p>
          <w:p w14:paraId="1E4E964D" w14:textId="77777777" w:rsidR="00A92C42" w:rsidRDefault="00C16D64" w:rsidP="00C16D6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0133BFC9" w14:textId="47E8CD82" w:rsidR="00C16D64" w:rsidRDefault="00A92C42" w:rsidP="00C16D64">
            <w:pPr>
              <w:rPr>
                <w:rFonts w:ascii="Arial" w:hAnsi="Arial" w:cs="Arial"/>
                <w:i/>
              </w:rPr>
            </w:pPr>
            <w:r w:rsidRPr="00D04A2E">
              <w:rPr>
                <w:rFonts w:ascii="Arial" w:hAnsi="Arial" w:cs="Arial"/>
                <w:i/>
              </w:rPr>
              <w:t>-</w:t>
            </w:r>
            <w:r w:rsidR="00C16D64" w:rsidRPr="002C5414">
              <w:rPr>
                <w:rFonts w:ascii="Arial" w:hAnsi="Arial" w:cs="Arial"/>
                <w:i/>
              </w:rPr>
              <w:t xml:space="preserve"> preveri se vse zakonsko določene razloge za posamezno spremembo pogodbe (aneks) in njihovo utemeljitev, kar mora imeti naročnik dokumentirano</w:t>
            </w:r>
          </w:p>
          <w:p w14:paraId="6D2270CF" w14:textId="77777777" w:rsidR="00F956B5" w:rsidRDefault="00A92C42" w:rsidP="00C16D64">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951229D" w14:textId="19C6727A"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1B686D6E" w14:textId="77777777" w:rsidTr="007E6D93">
        <w:tc>
          <w:tcPr>
            <w:tcW w:w="447" w:type="dxa"/>
            <w:tcBorders>
              <w:left w:val="single" w:sz="4" w:space="0" w:color="auto"/>
              <w:right w:val="single" w:sz="4" w:space="0" w:color="auto"/>
            </w:tcBorders>
          </w:tcPr>
          <w:p w14:paraId="514E1C68"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2C5414" w:rsidRDefault="00C16D64" w:rsidP="00C16D6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37FA297"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w:t>
            </w:r>
            <w:r w:rsidRPr="002C5414">
              <w:rPr>
                <w:rFonts w:ascii="Arial" w:hAnsi="Arial" w:cs="Arial"/>
                <w:i/>
              </w:rPr>
              <w:lastRenderedPageBreak/>
              <w:t>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dopolnilih naročil</w:t>
            </w:r>
          </w:p>
        </w:tc>
      </w:tr>
      <w:tr w:rsidR="00C16D64" w:rsidRPr="00FE6B7C" w14:paraId="2975F2EC" w14:textId="77777777" w:rsidTr="007E6D93">
        <w:tc>
          <w:tcPr>
            <w:tcW w:w="447" w:type="dxa"/>
            <w:tcBorders>
              <w:left w:val="single" w:sz="4" w:space="0" w:color="auto"/>
              <w:right w:val="single" w:sz="4" w:space="0" w:color="auto"/>
            </w:tcBorders>
          </w:tcPr>
          <w:p w14:paraId="103ADC4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2C5414" w:rsidRDefault="00C16D64" w:rsidP="00C16D6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novih podizvajalcev ali menjav</w:t>
            </w:r>
          </w:p>
        </w:tc>
      </w:tr>
      <w:tr w:rsidR="00C16D64" w:rsidRPr="00FE6B7C" w14:paraId="012B5D5A" w14:textId="77777777" w:rsidTr="007E6D93">
        <w:tc>
          <w:tcPr>
            <w:tcW w:w="447" w:type="dxa"/>
            <w:tcBorders>
              <w:left w:val="single" w:sz="4" w:space="0" w:color="auto"/>
              <w:right w:val="single" w:sz="4" w:space="0" w:color="auto"/>
            </w:tcBorders>
          </w:tcPr>
          <w:p w14:paraId="2CF506E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2C5414" w:rsidRDefault="00C16D64" w:rsidP="00C16D6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aneks ne podaljšuje trajanja pogodbe ali poviša vrednosti</w:t>
            </w:r>
          </w:p>
        </w:tc>
      </w:tr>
      <w:tr w:rsidR="00C16D64" w:rsidRPr="00FE6B7C" w14:paraId="7C21625E" w14:textId="77777777" w:rsidTr="007E6D93">
        <w:tc>
          <w:tcPr>
            <w:tcW w:w="447" w:type="dxa"/>
            <w:tcBorders>
              <w:left w:val="single" w:sz="4" w:space="0" w:color="auto"/>
              <w:right w:val="single" w:sz="4" w:space="0" w:color="auto"/>
            </w:tcBorders>
          </w:tcPr>
          <w:p w14:paraId="77A8F366"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2C5414" w:rsidRDefault="00C16D64" w:rsidP="00C16D6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2C5414" w:rsidRDefault="00C16D64" w:rsidP="00C16D64">
            <w:pPr>
              <w:rPr>
                <w:rFonts w:ascii="Arial" w:hAnsi="Arial" w:cs="Arial"/>
              </w:rPr>
            </w:pPr>
          </w:p>
        </w:tc>
      </w:tr>
      <w:tr w:rsidR="00C16D64" w:rsidRPr="00FE6B7C" w14:paraId="34AFEF47" w14:textId="77777777" w:rsidTr="007E6D93">
        <w:tc>
          <w:tcPr>
            <w:tcW w:w="447" w:type="dxa"/>
            <w:tcBorders>
              <w:left w:val="single" w:sz="4" w:space="0" w:color="auto"/>
              <w:right w:val="single" w:sz="4" w:space="0" w:color="auto"/>
            </w:tcBorders>
            <w:hideMark/>
          </w:tcPr>
          <w:p w14:paraId="27C7B7D8"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77777777" w:rsidR="00C16D64" w:rsidRPr="002C5414" w:rsidRDefault="00C16D64" w:rsidP="00C16D6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2C5414" w:rsidRDefault="00C16D64" w:rsidP="00C16D64">
            <w:pPr>
              <w:jc w:val="center"/>
              <w:rPr>
                <w:rFonts w:ascii="Arial" w:hAnsi="Arial" w:cs="Arial"/>
              </w:rPr>
            </w:pPr>
          </w:p>
        </w:tc>
      </w:tr>
      <w:tr w:rsidR="00C16D64" w:rsidRPr="00FE6B7C"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6C74AE82"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2C5414" w:rsidRDefault="00C16D64" w:rsidP="00C16D6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2C5414" w:rsidRDefault="00C16D64" w:rsidP="00C16D64">
            <w:pPr>
              <w:rPr>
                <w:rFonts w:ascii="Arial" w:hAnsi="Arial" w:cs="Arial"/>
              </w:rPr>
            </w:pPr>
          </w:p>
        </w:tc>
      </w:tr>
    </w:tbl>
    <w:p w14:paraId="3B03DB1A" w14:textId="77777777" w:rsidR="0047048A" w:rsidRPr="002C5414" w:rsidRDefault="0047048A" w:rsidP="0047048A">
      <w:pPr>
        <w:tabs>
          <w:tab w:val="left" w:pos="1094"/>
        </w:tabs>
        <w:rPr>
          <w:rFonts w:ascii="Arial" w:hAnsi="Arial" w:cs="Arial"/>
        </w:rPr>
      </w:pPr>
      <w:r w:rsidRPr="002C5414">
        <w:rPr>
          <w:rFonts w:ascii="Arial" w:hAnsi="Arial" w:cs="Arial"/>
        </w:rPr>
        <w:tab/>
      </w:r>
    </w:p>
    <w:p w14:paraId="1DF9491E"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6B7C"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DB5020A"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themeColor="background1" w:themeShade="80"/>
              </w:rPr>
              <w:footnoteReference w:id="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35"/>
            </w:r>
          </w:p>
          <w:p w14:paraId="541C32B7" w14:textId="77777777" w:rsidR="0047048A" w:rsidRPr="002C5414" w:rsidRDefault="0047048A" w:rsidP="007E6D93">
            <w:pPr>
              <w:rPr>
                <w:rFonts w:ascii="Arial" w:hAnsi="Arial" w:cs="Arial"/>
              </w:rPr>
            </w:pPr>
          </w:p>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2C5414" w:rsidRDefault="0047048A" w:rsidP="007E6D93">
            <w:pPr>
              <w:rPr>
                <w:rFonts w:ascii="Arial" w:hAnsi="Arial" w:cs="Arial"/>
              </w:rPr>
            </w:pPr>
          </w:p>
        </w:tc>
      </w:tr>
    </w:tbl>
    <w:p w14:paraId="66B4B45A" w14:textId="77777777" w:rsidR="0047048A" w:rsidRPr="002C5414" w:rsidRDefault="0047048A" w:rsidP="0047048A">
      <w:pPr>
        <w:tabs>
          <w:tab w:val="left" w:pos="1094"/>
        </w:tabs>
        <w:rPr>
          <w:rFonts w:ascii="Arial" w:hAnsi="Arial" w:cs="Arial"/>
        </w:rPr>
      </w:pPr>
    </w:p>
    <w:p w14:paraId="3D77D403" w14:textId="77777777" w:rsidR="0047048A" w:rsidRPr="002C5414" w:rsidRDefault="0047048A" w:rsidP="0047048A">
      <w:pPr>
        <w:tabs>
          <w:tab w:val="left" w:pos="1094"/>
        </w:tabs>
        <w:rPr>
          <w:rFonts w:ascii="Arial" w:hAnsi="Arial" w:cs="Arial"/>
        </w:rPr>
      </w:pPr>
    </w:p>
    <w:p w14:paraId="390D5679"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2C5414" w:rsidRDefault="0047048A" w:rsidP="007E6D93">
            <w:pPr>
              <w:rPr>
                <w:rFonts w:ascii="Arial" w:hAnsi="Arial" w:cs="Arial"/>
                <w:bCs/>
              </w:rPr>
            </w:pPr>
          </w:p>
          <w:p w14:paraId="5F01644E" w14:textId="77777777" w:rsidR="0047048A" w:rsidRPr="002C5414" w:rsidRDefault="0047048A" w:rsidP="007E6D93">
            <w:pPr>
              <w:rPr>
                <w:rFonts w:ascii="Arial" w:hAnsi="Arial" w:cs="Arial"/>
                <w:bCs/>
              </w:rPr>
            </w:pPr>
          </w:p>
        </w:tc>
      </w:tr>
    </w:tbl>
    <w:p w14:paraId="5786DAEB"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40D4ED11" w:rsidR="0047048A" w:rsidRPr="002C5414" w:rsidRDefault="00642658"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25AD8FA2"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850EA4C" w14:textId="77777777" w:rsidR="0047048A" w:rsidRPr="002C5414" w:rsidRDefault="0047048A" w:rsidP="0047048A">
      <w:pPr>
        <w:rPr>
          <w:rFonts w:ascii="Arial" w:hAnsi="Arial" w:cs="Arial"/>
        </w:rPr>
      </w:pPr>
    </w:p>
    <w:p w14:paraId="43393628" w14:textId="77777777" w:rsidR="0047048A" w:rsidRPr="00546128" w:rsidRDefault="0047048A" w:rsidP="00546128"/>
    <w:p w14:paraId="04DF807D" w14:textId="77777777" w:rsidR="0047048A" w:rsidRPr="00546128" w:rsidRDefault="0047048A" w:rsidP="00546128">
      <w:pPr>
        <w:pStyle w:val="KLstrosek2"/>
        <w:rPr>
          <w:rFonts w:ascii="Arial" w:hAnsi="Arial" w:cs="Arial"/>
        </w:rPr>
      </w:pPr>
      <w:r w:rsidRPr="002C5414">
        <w:br w:type="page"/>
      </w:r>
      <w:bookmarkStart w:id="27" w:name="_Toc96690964"/>
      <w:bookmarkStart w:id="28" w:name="_Toc152246828"/>
      <w:r w:rsidRPr="00546128">
        <w:rPr>
          <w:rFonts w:ascii="Arial" w:hAnsi="Arial" w:cs="Arial"/>
        </w:rPr>
        <w:lastRenderedPageBreak/>
        <w:t>VZOREC KONTROLNEGA LISTA ZA IZVEDBO JAVNEGA NAROČILA PO OMEJENEM POSTOPKU – ZJN-3</w:t>
      </w:r>
      <w:bookmarkEnd w:id="27"/>
      <w:bookmarkEnd w:id="28"/>
    </w:p>
    <w:p w14:paraId="0D50FABA" w14:textId="77777777" w:rsidR="0047048A" w:rsidRPr="002C5414" w:rsidRDefault="0047048A" w:rsidP="0047048A">
      <w:pPr>
        <w:pStyle w:val="Bojan1"/>
        <w:keepNext w:val="0"/>
        <w:ind w:left="0" w:right="-427" w:firstLine="0"/>
        <w:outlineLvl w:val="9"/>
        <w:rPr>
          <w:rFonts w:ascii="Arial" w:hAnsi="Arial" w:cs="Arial"/>
          <w:sz w:val="20"/>
          <w:lang w:val="sl-SI"/>
        </w:rPr>
      </w:pPr>
    </w:p>
    <w:p w14:paraId="76AF77B3" w14:textId="4088515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4900ED4"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595BE25" w14:textId="77777777" w:rsidR="0047048A" w:rsidRPr="002C5414" w:rsidRDefault="0047048A" w:rsidP="0047048A">
      <w:pPr>
        <w:ind w:left="-426" w:right="-433"/>
        <w:rPr>
          <w:rFonts w:ascii="Arial" w:hAnsi="Arial" w:cs="Arial"/>
        </w:rPr>
      </w:pPr>
    </w:p>
    <w:p w14:paraId="3CAC7732" w14:textId="77777777" w:rsidR="0047048A" w:rsidRPr="002C5414" w:rsidRDefault="0047048A" w:rsidP="0047048A">
      <w:pPr>
        <w:ind w:left="-426" w:right="-433"/>
        <w:jc w:val="center"/>
        <w:rPr>
          <w:rFonts w:ascii="Arial" w:hAnsi="Arial" w:cs="Arial"/>
          <w:b/>
          <w:bCs/>
        </w:rPr>
      </w:pPr>
      <w:bookmarkStart w:id="29" w:name="_Toc336429937"/>
      <w:r w:rsidRPr="002C5414">
        <w:rPr>
          <w:rFonts w:ascii="Arial" w:hAnsi="Arial" w:cs="Arial"/>
          <w:b/>
          <w:bCs/>
        </w:rPr>
        <w:t>KONTROLNI LIST</w:t>
      </w:r>
    </w:p>
    <w:p w14:paraId="3F658644" w14:textId="77777777" w:rsidR="0047048A" w:rsidRPr="002C5414" w:rsidRDefault="0047048A" w:rsidP="0047048A">
      <w:pPr>
        <w:ind w:left="-426"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36"/>
      </w:r>
    </w:p>
    <w:bookmarkEnd w:id="29"/>
    <w:p w14:paraId="34DCB50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OMEJENI POSTOPEK</w:t>
      </w:r>
      <w:r w:rsidRPr="002C5414">
        <w:rPr>
          <w:rFonts w:ascii="Arial" w:hAnsi="Arial" w:cs="Arial"/>
          <w:b/>
          <w:bCs/>
        </w:rPr>
        <w:t xml:space="preserve"> </w:t>
      </w:r>
    </w:p>
    <w:p w14:paraId="12196440" w14:textId="77777777" w:rsidR="0047048A" w:rsidRPr="002C5414" w:rsidRDefault="0047048A" w:rsidP="0047048A">
      <w:pPr>
        <w:ind w:left="-426" w:right="-433"/>
        <w:jc w:val="center"/>
        <w:rPr>
          <w:rFonts w:ascii="Arial" w:hAnsi="Arial" w:cs="Arial"/>
          <w:bCs/>
        </w:rPr>
      </w:pPr>
    </w:p>
    <w:p w14:paraId="7327A026" w14:textId="4539EE68"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B503E9"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22469A" w:rsidRPr="002C5414">
        <w:rPr>
          <w:rFonts w:ascii="Arial" w:hAnsi="Arial" w:cs="Arial"/>
          <w:bCs/>
        </w:rPr>
        <w:t xml:space="preserve"> (21. člen ZJN- </w:t>
      </w:r>
      <w:r w:rsidR="00D64B5B" w:rsidRPr="002C5414">
        <w:rPr>
          <w:rFonts w:ascii="Arial" w:hAnsi="Arial" w:cs="Arial"/>
          <w:bCs/>
        </w:rPr>
        <w:t>3d</w:t>
      </w:r>
      <w:r w:rsidR="0022469A" w:rsidRPr="002C5414">
        <w:rPr>
          <w:rFonts w:ascii="Arial" w:hAnsi="Arial" w:cs="Arial"/>
          <w:bCs/>
        </w:rPr>
        <w:t>)</w:t>
      </w:r>
      <w:r w:rsidR="0022469A" w:rsidRPr="002C5414">
        <w:rPr>
          <w:rStyle w:val="Sprotnaopomba-sklic"/>
          <w:rFonts w:ascii="Arial" w:hAnsi="Arial" w:cs="Arial"/>
          <w:bCs/>
        </w:rPr>
        <w:footnoteReference w:id="37"/>
      </w:r>
      <w:r w:rsidR="009F4144"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B503E9"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 </w:t>
      </w:r>
      <w:r w:rsidR="0022469A" w:rsidRPr="002C5414">
        <w:rPr>
          <w:rFonts w:ascii="Arial" w:hAnsi="Arial" w:cs="Arial"/>
          <w:bCs/>
        </w:rPr>
        <w:t xml:space="preserve">(21. člen ZJN- </w:t>
      </w:r>
      <w:r w:rsidR="002C5A60" w:rsidRPr="002C5414">
        <w:rPr>
          <w:rFonts w:ascii="Arial" w:hAnsi="Arial" w:cs="Arial"/>
          <w:bCs/>
        </w:rPr>
        <w:t>3</w:t>
      </w:r>
      <w:r w:rsidR="002C5A60">
        <w:rPr>
          <w:rFonts w:ascii="Arial" w:hAnsi="Arial" w:cs="Arial"/>
          <w:bCs/>
        </w:rPr>
        <w:t>d</w:t>
      </w:r>
      <w:r w:rsidR="0022469A" w:rsidRPr="002C5414">
        <w:rPr>
          <w:rFonts w:ascii="Arial" w:hAnsi="Arial" w:cs="Arial"/>
          <w:bCs/>
        </w:rPr>
        <w:t>)</w:t>
      </w:r>
      <w:r w:rsidR="0022469A" w:rsidRPr="002C5414">
        <w:rPr>
          <w:rStyle w:val="Sprotnaopomba-sklic"/>
          <w:rFonts w:ascii="Arial" w:hAnsi="Arial" w:cs="Arial"/>
          <w:bCs/>
        </w:rPr>
        <w:footnoteReference w:id="38"/>
      </w:r>
      <w:r w:rsidR="0022469A" w:rsidRPr="002C5414">
        <w:rPr>
          <w:rFonts w:ascii="Arial" w:hAnsi="Arial" w:cs="Arial"/>
          <w:bCs/>
        </w:rPr>
        <w:t xml:space="preserve"> </w:t>
      </w:r>
      <w:r w:rsidRPr="002C5414">
        <w:rPr>
          <w:rFonts w:ascii="Arial" w:hAnsi="Arial" w:cs="Arial"/>
          <w:bCs/>
        </w:rPr>
        <w:t xml:space="preserve">in </w:t>
      </w:r>
      <w:r w:rsidRPr="002C5414">
        <w:rPr>
          <w:rFonts w:ascii="Arial" w:hAnsi="Arial" w:cs="Arial"/>
          <w:b/>
          <w:bCs/>
        </w:rPr>
        <w:t>za socialne in druge posebne storitve</w:t>
      </w:r>
      <w:r w:rsidRPr="002C5414">
        <w:rPr>
          <w:rStyle w:val="Sprotnaopomba-sklic"/>
          <w:rFonts w:ascii="Arial" w:hAnsi="Arial" w:cs="Arial"/>
        </w:rPr>
        <w:footnoteReference w:id="39"/>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0"/>
      </w:r>
    </w:p>
    <w:p w14:paraId="5237B4C9" w14:textId="77777777" w:rsidR="0047048A" w:rsidRPr="002C5414" w:rsidRDefault="0047048A" w:rsidP="0047048A">
      <w:pPr>
        <w:ind w:left="-426" w:right="-433"/>
        <w:rPr>
          <w:rFonts w:ascii="Arial" w:hAnsi="Arial" w:cs="Arial"/>
          <w:bCs/>
        </w:rPr>
      </w:pPr>
    </w:p>
    <w:p w14:paraId="3E1F5AE9" w14:textId="7EABEFE9"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 uporabi</w:t>
      </w:r>
      <w:r w:rsidRPr="002C5414">
        <w:rPr>
          <w:rFonts w:ascii="Arial" w:hAnsi="Arial" w:cs="Arial"/>
          <w:bCs/>
        </w:rPr>
        <w:t xml:space="preserve">, ko je ocenjena vrednost </w:t>
      </w:r>
      <w:r w:rsidRPr="002C5414">
        <w:rPr>
          <w:rFonts w:ascii="Arial" w:hAnsi="Arial" w:cs="Arial"/>
          <w:b/>
          <w:bCs/>
        </w:rPr>
        <w:t>za blago ali storitve enaka ali višja od 50.000 EUR</w:t>
      </w:r>
      <w:r w:rsidRPr="002C5414">
        <w:rPr>
          <w:rFonts w:ascii="Arial" w:hAnsi="Arial" w:cs="Arial"/>
          <w:bCs/>
        </w:rPr>
        <w:t xml:space="preserve"> (brez DDV); </w:t>
      </w:r>
      <w:r w:rsidRPr="002C5414">
        <w:rPr>
          <w:rFonts w:ascii="Arial" w:hAnsi="Arial" w:cs="Arial"/>
          <w:b/>
          <w:bCs/>
        </w:rPr>
        <w:t>za gradnje enaka ali višja od 100.000 EUR</w:t>
      </w:r>
      <w:r w:rsidRPr="002C5414">
        <w:rPr>
          <w:rFonts w:ascii="Arial" w:hAnsi="Arial" w:cs="Arial"/>
          <w:bCs/>
        </w:rPr>
        <w:t xml:space="preserve"> (brez DDV) in </w:t>
      </w:r>
      <w:r w:rsidRPr="002C5414">
        <w:rPr>
          <w:rFonts w:ascii="Arial" w:hAnsi="Arial" w:cs="Arial"/>
          <w:b/>
          <w:bCs/>
        </w:rPr>
        <w:t>za socialne in druge posebne storitve</w:t>
      </w:r>
      <w:r w:rsidRPr="002C5414">
        <w:rPr>
          <w:rStyle w:val="Sprotnaopomba-sklic"/>
          <w:rFonts w:ascii="Arial" w:hAnsi="Arial" w:cs="Arial"/>
        </w:rPr>
        <w:footnoteReference w:id="41"/>
      </w:r>
      <w:r w:rsidR="009F4144" w:rsidRPr="002C5414">
        <w:rPr>
          <w:rFonts w:ascii="Arial" w:hAnsi="Arial" w:cs="Arial"/>
          <w:b/>
          <w:bCs/>
        </w:rPr>
        <w:t xml:space="preserve"> </w:t>
      </w:r>
      <w:r w:rsidRPr="002C5414">
        <w:rPr>
          <w:rFonts w:ascii="Arial" w:hAnsi="Arial" w:cs="Arial"/>
          <w:b/>
          <w:bCs/>
        </w:rPr>
        <w:t>enaka ali višja od 1.000.000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2"/>
      </w:r>
      <w:r w:rsidRPr="002C5414">
        <w:rPr>
          <w:rFonts w:ascii="Arial" w:hAnsi="Arial" w:cs="Arial"/>
          <w:bCs/>
        </w:rPr>
        <w:t>.</w:t>
      </w:r>
    </w:p>
    <w:p w14:paraId="53EF78F5" w14:textId="77777777" w:rsidR="0047048A" w:rsidRPr="002C5414" w:rsidRDefault="0047048A" w:rsidP="0047048A">
      <w:pPr>
        <w:ind w:left="-426" w:right="-433"/>
        <w:rPr>
          <w:rFonts w:ascii="Arial" w:hAnsi="Arial" w:cs="Arial"/>
          <w:bCs/>
        </w:rPr>
      </w:pPr>
    </w:p>
    <w:p w14:paraId="25002074" w14:textId="77777777" w:rsidR="0047048A" w:rsidRPr="002C5414" w:rsidRDefault="0047048A" w:rsidP="0047048A">
      <w:pPr>
        <w:ind w:left="-426" w:right="-433"/>
        <w:rPr>
          <w:rFonts w:ascii="Arial" w:hAnsi="Arial" w:cs="Arial"/>
        </w:rPr>
      </w:pPr>
    </w:p>
    <w:p w14:paraId="0FD5D5D4" w14:textId="77777777" w:rsidR="00C640EA" w:rsidRDefault="00C640EA" w:rsidP="00A57504">
      <w:pPr>
        <w:ind w:left="-142" w:right="-433"/>
        <w:rPr>
          <w:rFonts w:ascii="Arial" w:hAnsi="Arial" w:cs="Arial"/>
        </w:rPr>
      </w:pPr>
      <w:bookmarkStart w:id="30" w:name="_Hlk147487664"/>
    </w:p>
    <w:p w14:paraId="1BBA24BC" w14:textId="46A3B5A8" w:rsidR="00C640EA" w:rsidRDefault="00A57504" w:rsidP="00C640EA">
      <w:pPr>
        <w:ind w:left="-142" w:right="-433"/>
        <w:rPr>
          <w:rFonts w:ascii="Arial" w:hAnsi="Arial" w:cs="Arial"/>
          <w:b/>
        </w:rPr>
      </w:pPr>
      <w:r w:rsidRPr="002C5414">
        <w:rPr>
          <w:rFonts w:ascii="Arial" w:hAnsi="Arial" w:cs="Arial"/>
          <w:b/>
        </w:rPr>
        <w:t xml:space="preserve">OSNOVNI PODATKI </w:t>
      </w:r>
    </w:p>
    <w:bookmarkEnd w:id="30"/>
    <w:p w14:paraId="2190CA82"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B5B1F8"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77961A5"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68655B7"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92A740A"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29110E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1CB287BD" w14:textId="77777777" w:rsidR="0047048A" w:rsidRPr="002C5414" w:rsidRDefault="0047048A" w:rsidP="007E6D93">
            <w:pPr>
              <w:rPr>
                <w:rFonts w:ascii="Arial" w:hAnsi="Arial" w:cs="Arial"/>
                <w:color w:val="808080"/>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p w14:paraId="080E2AEA" w14:textId="77777777" w:rsidR="0047048A" w:rsidRPr="002C5414" w:rsidRDefault="0047048A" w:rsidP="007E6D93">
            <w:pPr>
              <w:rPr>
                <w:rFonts w:ascii="Arial" w:hAnsi="Arial" w:cs="Arial"/>
              </w:rPr>
            </w:pPr>
          </w:p>
        </w:tc>
      </w:tr>
      <w:tr w:rsidR="0047048A" w:rsidRPr="00FE6B7C" w14:paraId="42B6C835" w14:textId="77777777" w:rsidTr="007E6D93">
        <w:trPr>
          <w:trHeight w:val="271"/>
          <w:jc w:val="center"/>
        </w:trPr>
        <w:tc>
          <w:tcPr>
            <w:tcW w:w="5269" w:type="dxa"/>
            <w:gridSpan w:val="2"/>
            <w:tcBorders>
              <w:top w:val="nil"/>
              <w:left w:val="single" w:sz="12" w:space="0" w:color="auto"/>
              <w:bottom w:val="nil"/>
              <w:right w:val="nil"/>
            </w:tcBorders>
            <w:hideMark/>
          </w:tcPr>
          <w:p w14:paraId="324222BE"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2E3BAF09"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3F1BFE6" w14:textId="77777777" w:rsidTr="007E6D93">
        <w:trPr>
          <w:trHeight w:val="179"/>
          <w:jc w:val="center"/>
        </w:trPr>
        <w:tc>
          <w:tcPr>
            <w:tcW w:w="5269" w:type="dxa"/>
            <w:gridSpan w:val="2"/>
            <w:tcBorders>
              <w:top w:val="nil"/>
              <w:left w:val="single" w:sz="12" w:space="0" w:color="auto"/>
              <w:bottom w:val="nil"/>
              <w:right w:val="nil"/>
            </w:tcBorders>
            <w:hideMark/>
          </w:tcPr>
          <w:p w14:paraId="792B6E3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123059C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68BA832"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C5BBDC2" w14:textId="77777777" w:rsidR="0047048A" w:rsidRPr="002C5414" w:rsidRDefault="0047048A" w:rsidP="007E6D93">
            <w:pPr>
              <w:jc w:val="center"/>
              <w:rPr>
                <w:rFonts w:ascii="Arial" w:hAnsi="Arial" w:cs="Arial"/>
                <w:b/>
                <w:bCs/>
              </w:rPr>
            </w:pPr>
          </w:p>
        </w:tc>
      </w:tr>
      <w:tr w:rsidR="0047048A" w:rsidRPr="00FE6B7C" w14:paraId="50762105"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66C0758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0068D31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FB229FC" w14:textId="77777777" w:rsidTr="007E6D93">
        <w:trPr>
          <w:trHeight w:val="179"/>
          <w:jc w:val="center"/>
        </w:trPr>
        <w:tc>
          <w:tcPr>
            <w:tcW w:w="5670" w:type="dxa"/>
            <w:gridSpan w:val="3"/>
            <w:tcBorders>
              <w:top w:val="nil"/>
              <w:left w:val="single" w:sz="12" w:space="0" w:color="auto"/>
              <w:bottom w:val="nil"/>
              <w:right w:val="nil"/>
            </w:tcBorders>
            <w:hideMark/>
          </w:tcPr>
          <w:p w14:paraId="5EDDA198"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778D3834"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A90C790"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1019591"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64D3C09A"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9FC6E47"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F449D35" w14:textId="77777777" w:rsidR="0047048A" w:rsidRPr="002C5414" w:rsidRDefault="0047048A" w:rsidP="007E6D93">
            <w:pPr>
              <w:jc w:val="center"/>
              <w:rPr>
                <w:rFonts w:ascii="Arial" w:hAnsi="Arial" w:cs="Arial"/>
                <w:b/>
                <w:bCs/>
              </w:rPr>
            </w:pPr>
          </w:p>
          <w:p w14:paraId="564FAF14" w14:textId="77777777" w:rsidR="0047048A" w:rsidRPr="002C5414" w:rsidRDefault="0047048A" w:rsidP="007E6D93">
            <w:pPr>
              <w:rPr>
                <w:rFonts w:ascii="Arial" w:hAnsi="Arial" w:cs="Arial"/>
                <w:b/>
                <w:bCs/>
              </w:rPr>
            </w:pPr>
          </w:p>
        </w:tc>
      </w:tr>
      <w:tr w:rsidR="0047048A" w:rsidRPr="00FE6B7C" w14:paraId="75F45BE6"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741F75BA"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70059341"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20EF25F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01E4C28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4006B34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AF1CC01"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492C111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2C5414" w:rsidRDefault="0047048A" w:rsidP="007E6D93">
            <w:pPr>
              <w:rPr>
                <w:rFonts w:ascii="Arial" w:hAnsi="Arial" w:cs="Arial"/>
              </w:rPr>
            </w:pPr>
            <w:r w:rsidRPr="002C5414">
              <w:rPr>
                <w:rFonts w:ascii="Arial" w:hAnsi="Arial" w:cs="Arial"/>
              </w:rPr>
              <w:lastRenderedPageBreak/>
              <w:t>3</w:t>
            </w:r>
          </w:p>
        </w:tc>
        <w:tc>
          <w:tcPr>
            <w:tcW w:w="4710" w:type="dxa"/>
            <w:tcBorders>
              <w:top w:val="nil"/>
              <w:left w:val="nil"/>
              <w:bottom w:val="nil"/>
              <w:right w:val="nil"/>
            </w:tcBorders>
            <w:hideMark/>
          </w:tcPr>
          <w:p w14:paraId="00D00A9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833BE8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01EA5D45"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1708D053" w14:textId="77777777" w:rsidR="0047048A" w:rsidRPr="002C5414" w:rsidRDefault="0047048A" w:rsidP="007E6D93">
            <w:pPr>
              <w:rPr>
                <w:rFonts w:ascii="Arial" w:hAnsi="Arial" w:cs="Arial"/>
                <w:b/>
                <w:caps/>
              </w:rPr>
            </w:pPr>
          </w:p>
        </w:tc>
      </w:tr>
      <w:tr w:rsidR="0047048A" w:rsidRPr="00FE6B7C"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3CFF4E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5BF2BFB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36719D6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3FAFECF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E40D4C0"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282E99B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ECB3A9A" w14:textId="77777777" w:rsidR="0047048A" w:rsidRPr="002C5414" w:rsidRDefault="0047048A" w:rsidP="007E6D93">
            <w:pPr>
              <w:rPr>
                <w:rFonts w:ascii="Arial" w:hAnsi="Arial" w:cs="Arial"/>
              </w:rPr>
            </w:pPr>
          </w:p>
        </w:tc>
      </w:tr>
      <w:tr w:rsidR="0047048A" w:rsidRPr="00FE6B7C"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2DAA914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0393CC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25FF9114"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tcPr>
          <w:p w14:paraId="586D6EA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2C5414" w:rsidRDefault="0047048A" w:rsidP="007E6D93">
            <w:pPr>
              <w:rPr>
                <w:rFonts w:ascii="Arial" w:hAnsi="Arial" w:cs="Arial"/>
              </w:rPr>
            </w:pPr>
          </w:p>
          <w:p w14:paraId="6508E2A9"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20EC553F" w14:textId="77777777" w:rsidR="0047048A" w:rsidRPr="002C5414" w:rsidRDefault="0047048A" w:rsidP="007E6D93">
            <w:pPr>
              <w:rPr>
                <w:rFonts w:ascii="Arial" w:hAnsi="Arial" w:cs="Arial"/>
                <w:b/>
              </w:rPr>
            </w:pPr>
            <w:r w:rsidRPr="002C5414">
              <w:rPr>
                <w:rFonts w:ascii="Arial" w:hAnsi="Arial" w:cs="Arial"/>
                <w:b/>
              </w:rPr>
              <w:t xml:space="preserve">DRUGA FAZA </w:t>
            </w:r>
            <w:r w:rsidRPr="002C5414">
              <w:rPr>
                <w:rFonts w:ascii="Arial" w:hAnsi="Arial" w:cs="Arial"/>
                <w:b/>
                <w:bCs/>
              </w:rPr>
              <w:t>(»ponudbena faza«)</w:t>
            </w:r>
            <w:r w:rsidRPr="002C5414">
              <w:rPr>
                <w:rFonts w:ascii="Arial" w:hAnsi="Arial" w:cs="Arial"/>
                <w:b/>
              </w:rPr>
              <w:t>:</w:t>
            </w:r>
          </w:p>
          <w:p w14:paraId="258F2249"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F232089" w14:textId="77777777" w:rsidR="0047048A" w:rsidRPr="002C5414" w:rsidRDefault="0047048A" w:rsidP="007E6D93">
            <w:pPr>
              <w:rPr>
                <w:rFonts w:ascii="Arial" w:hAnsi="Arial" w:cs="Arial"/>
              </w:rPr>
            </w:pPr>
          </w:p>
          <w:p w14:paraId="01A41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05618F62"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AC6665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850D2DF" w14:textId="77777777" w:rsidR="0047048A" w:rsidRPr="002C5414" w:rsidRDefault="0047048A" w:rsidP="007E6D93">
            <w:pPr>
              <w:rPr>
                <w:rFonts w:ascii="Arial" w:hAnsi="Arial" w:cs="Arial"/>
                <w:b/>
                <w:caps/>
              </w:rPr>
            </w:pPr>
          </w:p>
        </w:tc>
      </w:tr>
      <w:tr w:rsidR="0047048A" w:rsidRPr="00FE6B7C"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03BEEFD8"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4F03E00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4376138" w14:textId="77777777" w:rsidTr="007E6D93">
        <w:trPr>
          <w:trHeight w:val="145"/>
          <w:jc w:val="center"/>
        </w:trPr>
        <w:tc>
          <w:tcPr>
            <w:tcW w:w="534" w:type="dxa"/>
            <w:tcBorders>
              <w:top w:val="nil"/>
              <w:left w:val="single" w:sz="12" w:space="0" w:color="auto"/>
              <w:bottom w:val="nil"/>
              <w:right w:val="nil"/>
            </w:tcBorders>
          </w:tcPr>
          <w:p w14:paraId="76B9F1CD" w14:textId="77777777" w:rsidR="0047048A" w:rsidRDefault="0047048A" w:rsidP="007E6D93">
            <w:pPr>
              <w:rPr>
                <w:rFonts w:ascii="Arial" w:hAnsi="Arial" w:cs="Arial"/>
              </w:rPr>
            </w:pPr>
            <w:r w:rsidRPr="002C5414">
              <w:rPr>
                <w:rFonts w:ascii="Arial" w:hAnsi="Arial" w:cs="Arial"/>
              </w:rPr>
              <w:t>12</w:t>
            </w:r>
          </w:p>
          <w:p w14:paraId="5C50AC19" w14:textId="444755C1" w:rsidR="00CB1F1C" w:rsidRPr="002C5414" w:rsidRDefault="00CB1F1C" w:rsidP="007E6D93">
            <w:pPr>
              <w:rPr>
                <w:rFonts w:ascii="Arial" w:hAnsi="Arial" w:cs="Arial"/>
              </w:rPr>
            </w:pPr>
            <w:r>
              <w:rPr>
                <w:rFonts w:ascii="Arial" w:hAnsi="Arial" w:cs="Arial"/>
              </w:rPr>
              <w:t>13</w:t>
            </w:r>
          </w:p>
        </w:tc>
        <w:tc>
          <w:tcPr>
            <w:tcW w:w="4710" w:type="dxa"/>
            <w:tcBorders>
              <w:top w:val="nil"/>
              <w:left w:val="nil"/>
              <w:bottom w:val="nil"/>
              <w:right w:val="nil"/>
            </w:tcBorders>
          </w:tcPr>
          <w:p w14:paraId="2757B1EB" w14:textId="77777777" w:rsidR="0047048A" w:rsidRDefault="0047048A" w:rsidP="007E6D93">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DE716F2" w14:textId="567E2EBF" w:rsidR="00CB1F1C" w:rsidRPr="002C5414" w:rsidRDefault="00CB1F1C" w:rsidP="007E6D93">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64EBABC0"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5680FEA" w14:textId="4D91570E" w:rsidR="00CB1F1C" w:rsidRPr="002C5414" w:rsidRDefault="00CB1F1C"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w:t>
            </w:r>
          </w:p>
        </w:tc>
      </w:tr>
      <w:tr w:rsidR="0047048A" w:rsidRPr="00FE6B7C" w14:paraId="42301777" w14:textId="77777777" w:rsidTr="007E6D93">
        <w:trPr>
          <w:trHeight w:val="219"/>
          <w:jc w:val="center"/>
        </w:trPr>
        <w:tc>
          <w:tcPr>
            <w:tcW w:w="534" w:type="dxa"/>
            <w:tcBorders>
              <w:top w:val="nil"/>
              <w:left w:val="single" w:sz="12" w:space="0" w:color="auto"/>
              <w:bottom w:val="nil"/>
              <w:right w:val="nil"/>
            </w:tcBorders>
          </w:tcPr>
          <w:p w14:paraId="1B9979B0" w14:textId="7D42EBEC" w:rsidR="0047048A" w:rsidRPr="002C5414" w:rsidRDefault="0047048A" w:rsidP="007E6D93">
            <w:pPr>
              <w:rPr>
                <w:rFonts w:ascii="Arial" w:hAnsi="Arial" w:cs="Arial"/>
              </w:rPr>
            </w:pPr>
            <w:r w:rsidRPr="002C5414">
              <w:rPr>
                <w:rFonts w:ascii="Arial" w:hAnsi="Arial" w:cs="Arial"/>
              </w:rPr>
              <w:t>1</w:t>
            </w:r>
            <w:r w:rsidR="00CB1F1C">
              <w:rPr>
                <w:rFonts w:ascii="Arial" w:hAnsi="Arial" w:cs="Arial"/>
              </w:rPr>
              <w:t>4</w:t>
            </w:r>
          </w:p>
        </w:tc>
        <w:tc>
          <w:tcPr>
            <w:tcW w:w="4710" w:type="dxa"/>
            <w:tcBorders>
              <w:top w:val="nil"/>
              <w:left w:val="nil"/>
              <w:bottom w:val="nil"/>
              <w:right w:val="nil"/>
            </w:tcBorders>
          </w:tcPr>
          <w:p w14:paraId="69DE0E55"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06D8B1F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D146CD" w14:textId="77777777" w:rsidTr="007E6D93">
        <w:trPr>
          <w:trHeight w:val="326"/>
          <w:jc w:val="center"/>
        </w:trPr>
        <w:tc>
          <w:tcPr>
            <w:tcW w:w="534" w:type="dxa"/>
            <w:tcBorders>
              <w:top w:val="nil"/>
              <w:left w:val="single" w:sz="12" w:space="0" w:color="auto"/>
              <w:bottom w:val="nil"/>
              <w:right w:val="nil"/>
            </w:tcBorders>
          </w:tcPr>
          <w:p w14:paraId="4A00F5B0" w14:textId="0B61B05A" w:rsidR="0047048A" w:rsidRPr="002C5414" w:rsidRDefault="00CB1F1C" w:rsidP="007E6D93">
            <w:pPr>
              <w:rPr>
                <w:rFonts w:ascii="Arial" w:hAnsi="Arial" w:cs="Arial"/>
              </w:rPr>
            </w:pPr>
            <w:r>
              <w:rPr>
                <w:rFonts w:ascii="Arial" w:hAnsi="Arial" w:cs="Arial"/>
              </w:rPr>
              <w:t>C</w:t>
            </w:r>
          </w:p>
        </w:tc>
        <w:tc>
          <w:tcPr>
            <w:tcW w:w="4710" w:type="dxa"/>
            <w:tcBorders>
              <w:top w:val="nil"/>
              <w:left w:val="nil"/>
              <w:bottom w:val="nil"/>
              <w:right w:val="nil"/>
            </w:tcBorders>
          </w:tcPr>
          <w:p w14:paraId="21DE4964"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43"/>
            </w:r>
            <w:r w:rsidRPr="002C5414">
              <w:rPr>
                <w:rFonts w:ascii="Arial" w:hAnsi="Arial" w:cs="Arial"/>
              </w:rPr>
              <w:t>)</w:t>
            </w:r>
          </w:p>
        </w:tc>
        <w:tc>
          <w:tcPr>
            <w:tcW w:w="4645" w:type="dxa"/>
            <w:gridSpan w:val="2"/>
            <w:tcBorders>
              <w:top w:val="nil"/>
              <w:left w:val="nil"/>
              <w:bottom w:val="nil"/>
              <w:right w:val="single" w:sz="12" w:space="0" w:color="auto"/>
            </w:tcBorders>
          </w:tcPr>
          <w:p w14:paraId="67B23CB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79D3CC" w14:textId="77777777" w:rsidTr="007E6D93">
        <w:trPr>
          <w:trHeight w:val="158"/>
          <w:jc w:val="center"/>
        </w:trPr>
        <w:tc>
          <w:tcPr>
            <w:tcW w:w="534" w:type="dxa"/>
            <w:tcBorders>
              <w:top w:val="nil"/>
              <w:left w:val="single" w:sz="12" w:space="0" w:color="auto"/>
              <w:bottom w:val="nil"/>
              <w:right w:val="nil"/>
            </w:tcBorders>
          </w:tcPr>
          <w:p w14:paraId="6695F106" w14:textId="3DB72AA9" w:rsidR="0047048A" w:rsidRPr="002C5414" w:rsidRDefault="00CB1F1C" w:rsidP="007E6D93">
            <w:pPr>
              <w:rPr>
                <w:rFonts w:ascii="Arial" w:hAnsi="Arial" w:cs="Arial"/>
              </w:rPr>
            </w:pPr>
            <w:r>
              <w:rPr>
                <w:rFonts w:ascii="Arial" w:hAnsi="Arial" w:cs="Arial"/>
              </w:rPr>
              <w:t>D</w:t>
            </w:r>
          </w:p>
        </w:tc>
        <w:tc>
          <w:tcPr>
            <w:tcW w:w="4710" w:type="dxa"/>
            <w:tcBorders>
              <w:top w:val="nil"/>
              <w:left w:val="nil"/>
              <w:bottom w:val="nil"/>
              <w:right w:val="nil"/>
            </w:tcBorders>
          </w:tcPr>
          <w:p w14:paraId="214C691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979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5D917A8" w14:textId="77777777" w:rsidTr="00BE0753">
        <w:trPr>
          <w:trHeight w:val="90"/>
          <w:jc w:val="center"/>
        </w:trPr>
        <w:tc>
          <w:tcPr>
            <w:tcW w:w="534" w:type="dxa"/>
            <w:tcBorders>
              <w:top w:val="nil"/>
              <w:left w:val="single" w:sz="12" w:space="0" w:color="auto"/>
              <w:bottom w:val="single" w:sz="12" w:space="0" w:color="auto"/>
              <w:right w:val="nil"/>
            </w:tcBorders>
          </w:tcPr>
          <w:p w14:paraId="24BF20BD" w14:textId="127CD50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5357AE27" w14:textId="4A514876"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65C0F08C" w14:textId="3F52108A" w:rsidR="0047048A" w:rsidRPr="002C5414" w:rsidRDefault="0047048A" w:rsidP="007E6D93">
            <w:pPr>
              <w:rPr>
                <w:rFonts w:ascii="Arial" w:hAnsi="Arial" w:cs="Arial"/>
              </w:rPr>
            </w:pPr>
          </w:p>
        </w:tc>
      </w:tr>
    </w:tbl>
    <w:p w14:paraId="646D57FA"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44"/>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2C5414" w:rsidRDefault="0047048A" w:rsidP="007E6D93">
            <w:pPr>
              <w:rPr>
                <w:rFonts w:ascii="Arial" w:hAnsi="Arial" w:cs="Arial"/>
              </w:rPr>
            </w:pPr>
          </w:p>
        </w:tc>
      </w:tr>
      <w:tr w:rsidR="0047048A" w:rsidRPr="00FE6B7C"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64713CCA"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5"/>
            </w:r>
            <w:r w:rsidRPr="002C5414">
              <w:rPr>
                <w:rFonts w:ascii="Arial" w:hAnsi="Arial" w:cs="Arial"/>
              </w:rPr>
              <w:t xml:space="preserve"> (22. čl. ZJN-3), je obvestilo o JN objavljeno tudi v Ur. l. EU z upoštevanjem zaporednosti objav (53. čl. ZJN-3)</w:t>
            </w:r>
          </w:p>
          <w:p w14:paraId="32026FE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28FA88E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2C5414" w:rsidRDefault="0047048A" w:rsidP="007E6D93">
            <w:pPr>
              <w:rPr>
                <w:rFonts w:ascii="Arial" w:hAnsi="Arial" w:cs="Arial"/>
              </w:rPr>
            </w:pPr>
          </w:p>
        </w:tc>
      </w:tr>
      <w:tr w:rsidR="0047048A" w:rsidRPr="00FE6B7C"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7C580DF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2C5414" w:rsidRDefault="0047048A" w:rsidP="007E6D93">
            <w:pPr>
              <w:rPr>
                <w:rFonts w:ascii="Arial" w:hAnsi="Arial" w:cs="Arial"/>
              </w:rPr>
            </w:pPr>
          </w:p>
        </w:tc>
      </w:tr>
      <w:tr w:rsidR="0047048A" w:rsidRPr="00FE6B7C"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0148B99F"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05AAA1" w14:textId="34DC8BA0" w:rsidR="0047048A" w:rsidRPr="00DA115C" w:rsidRDefault="00DA115C" w:rsidP="00DA115C">
            <w:pPr>
              <w:rPr>
                <w:rFonts w:ascii="Arial" w:hAnsi="Arial" w:cs="Arial"/>
              </w:rPr>
            </w:pPr>
            <w:r>
              <w:rPr>
                <w:rFonts w:ascii="Arial" w:hAnsi="Arial" w:cs="Arial"/>
                <w:i/>
              </w:rPr>
              <w:t>-</w:t>
            </w:r>
            <w:r w:rsidR="0047048A" w:rsidRPr="00DA115C">
              <w:rPr>
                <w:rFonts w:ascii="Arial" w:hAnsi="Arial" w:cs="Arial"/>
                <w:i/>
              </w:rPr>
              <w:t>neposredni in posredi proračunski uporabniki upoštevajo še pravila o javnih financah – ZJF in</w:t>
            </w:r>
            <w:r w:rsidR="00C8324C" w:rsidRPr="00DA115C">
              <w:rPr>
                <w:rFonts w:ascii="Arial" w:hAnsi="Arial" w:cs="Arial"/>
                <w:i/>
              </w:rPr>
              <w:t xml:space="preserve"> vsakokratni veljavni ZIPRS</w:t>
            </w:r>
            <w:r w:rsidR="00C8324C" w:rsidRPr="00DA115C">
              <w:rPr>
                <w:rFonts w:ascii="Arial" w:hAnsi="Arial" w:cs="Arial"/>
                <w:i/>
                <w:color w:val="FFFFFF" w:themeColor="background1"/>
              </w:rPr>
              <w:t xml:space="preserve">; </w:t>
            </w:r>
            <w:r w:rsidR="00C8324C" w:rsidRPr="00DA115C">
              <w:rPr>
                <w:rFonts w:ascii="Arial" w:hAnsi="Arial" w:cs="Arial"/>
                <w:i/>
              </w:rPr>
              <w:t>za neposredne uporabnike – zagotovljen vir financiranja</w:t>
            </w:r>
          </w:p>
          <w:p w14:paraId="1A6FC03A"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46"/>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2C5414" w:rsidRDefault="0047048A" w:rsidP="007E6D93">
            <w:pPr>
              <w:rPr>
                <w:rFonts w:ascii="Arial" w:hAnsi="Arial" w:cs="Arial"/>
              </w:rPr>
            </w:pPr>
          </w:p>
        </w:tc>
      </w:tr>
      <w:tr w:rsidR="0047048A" w:rsidRPr="00FE6B7C"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2C5414" w:rsidRDefault="0047048A" w:rsidP="007E6D93">
            <w:pPr>
              <w:jc w:val="center"/>
              <w:rPr>
                <w:rFonts w:ascii="Arial" w:hAnsi="Arial" w:cs="Arial"/>
              </w:rPr>
            </w:pPr>
          </w:p>
          <w:p w14:paraId="6CCE83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čeje imenovana komisija</w:t>
            </w:r>
          </w:p>
        </w:tc>
      </w:tr>
      <w:tr w:rsidR="0047048A" w:rsidRPr="00FE6B7C"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95625E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228042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A5799A" w:rsidRPr="002C5414">
              <w:rPr>
                <w:rStyle w:val="Sprotnaopomba-sklic"/>
                <w:rFonts w:ascii="Arial" w:hAnsi="Arial" w:cs="Arial"/>
              </w:rPr>
              <w:footnoteReference w:id="47"/>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A4E72D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A1A7D27"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354000B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367FACA" w14:textId="1310E20A"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A5799A" w:rsidRPr="002C5414">
              <w:rPr>
                <w:rFonts w:ascii="Arial" w:hAnsi="Arial" w:cs="Arial"/>
                <w:i/>
                <w:sz w:val="20"/>
                <w:szCs w:val="20"/>
                <w:lang w:eastAsia="sl-SI"/>
              </w:rPr>
              <w:t xml:space="preserve"> (dostopna je vsa dokumentacija, razen tistih sestavnih delov dokumentacije, kjer zaradi oblike, velikosti ali zagotavljanj</w:t>
            </w:r>
            <w:r w:rsidR="00C762E3" w:rsidRPr="002C5414">
              <w:rPr>
                <w:rFonts w:ascii="Arial" w:hAnsi="Arial" w:cs="Arial"/>
                <w:i/>
                <w:sz w:val="20"/>
                <w:szCs w:val="20"/>
                <w:lang w:eastAsia="sl-SI"/>
              </w:rPr>
              <w:t>a zaščite datotek to ni mogoče -1. odst. 67. čl. ZJN-3)</w:t>
            </w:r>
          </w:p>
          <w:p w14:paraId="201AE486" w14:textId="400EFC49"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70D0BD1"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4A8B5B9E"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25F46A12" w14:textId="77777777"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p w14:paraId="5F469EA1" w14:textId="24104012"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2C5414" w:rsidRDefault="0047048A" w:rsidP="007E6D93">
            <w:pPr>
              <w:jc w:val="center"/>
              <w:rPr>
                <w:rFonts w:ascii="Arial" w:hAnsi="Arial" w:cs="Arial"/>
                <w:b/>
                <w:bCs/>
              </w:rPr>
            </w:pPr>
          </w:p>
          <w:p w14:paraId="7997E980" w14:textId="77777777" w:rsidR="0047048A" w:rsidRPr="002C5414" w:rsidRDefault="0047048A" w:rsidP="007E6D93">
            <w:pPr>
              <w:jc w:val="center"/>
              <w:rPr>
                <w:rFonts w:ascii="Arial" w:hAnsi="Arial" w:cs="Arial"/>
                <w:b/>
                <w:bCs/>
              </w:rPr>
            </w:pPr>
          </w:p>
        </w:tc>
      </w:tr>
      <w:tr w:rsidR="0047048A" w:rsidRPr="00FE6B7C"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691355F"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BB964B1" w14:textId="77777777" w:rsidR="0047048A" w:rsidRPr="002C5414" w:rsidRDefault="0047048A"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325892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2C5414" w:rsidRDefault="0047048A" w:rsidP="007E6D93">
            <w:pPr>
              <w:jc w:val="center"/>
              <w:rPr>
                <w:rFonts w:ascii="Arial" w:hAnsi="Arial" w:cs="Arial"/>
                <w:b/>
                <w:bCs/>
              </w:rPr>
            </w:pPr>
            <w:r w:rsidRPr="002C5414">
              <w:rPr>
                <w:rFonts w:ascii="Arial" w:hAnsi="Arial" w:cs="Arial"/>
                <w:b/>
                <w:i/>
                <w:color w:val="A6A6A6"/>
              </w:rPr>
              <w:t>ni obvezno, le</w:t>
            </w:r>
            <w:r w:rsidRPr="002C5414">
              <w:rPr>
                <w:rFonts w:ascii="Arial" w:hAnsi="Arial" w:cs="Arial"/>
                <w:i/>
                <w:color w:val="A6A6A6"/>
              </w:rPr>
              <w:t xml:space="preserve"> če predmet JN izpolnjuje zahteve po ločenih sklopih</w:t>
            </w:r>
          </w:p>
        </w:tc>
      </w:tr>
      <w:tr w:rsidR="0047048A" w:rsidRPr="00FE6B7C"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9FF5A1B"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0AD9840"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1EB66FD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FC76252"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48"/>
            </w:r>
            <w:r w:rsidRPr="002C5414">
              <w:rPr>
                <w:rFonts w:ascii="Arial" w:hAnsi="Arial" w:cs="Arial"/>
              </w:rPr>
              <w:t xml:space="preserve"> ter usmeritve MF):</w:t>
            </w:r>
          </w:p>
          <w:p w14:paraId="5F13CBB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157B02D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B2910B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B7C0F83" w14:textId="77777777" w:rsidR="0047048A" w:rsidRPr="002C5414" w:rsidRDefault="0047048A" w:rsidP="007E6D93">
            <w:pPr>
              <w:rPr>
                <w:rFonts w:ascii="Arial" w:hAnsi="Arial" w:cs="Arial"/>
              </w:rPr>
            </w:pPr>
            <w:r w:rsidRPr="002C5414">
              <w:rPr>
                <w:rFonts w:ascii="Arial" w:hAnsi="Arial" w:cs="Arial"/>
              </w:rPr>
              <w:t xml:space="preserve"> </w:t>
            </w:r>
          </w:p>
          <w:p w14:paraId="516BE177" w14:textId="77777777" w:rsidR="0047048A" w:rsidRPr="002C5414" w:rsidRDefault="0047048A" w:rsidP="007E6D93">
            <w:pPr>
              <w:rPr>
                <w:rFonts w:ascii="Arial" w:hAnsi="Arial" w:cs="Arial"/>
              </w:rPr>
            </w:pPr>
          </w:p>
          <w:p w14:paraId="32B57A02" w14:textId="77777777" w:rsidR="0047048A" w:rsidRPr="002C5414" w:rsidRDefault="0047048A" w:rsidP="007E6D93">
            <w:pPr>
              <w:rPr>
                <w:rFonts w:ascii="Arial" w:hAnsi="Arial" w:cs="Arial"/>
              </w:rPr>
            </w:pPr>
          </w:p>
          <w:p w14:paraId="771668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1A6A0AC" w14:textId="77777777" w:rsidR="0047048A" w:rsidRPr="002C5414" w:rsidRDefault="0047048A" w:rsidP="007E6D93">
            <w:pPr>
              <w:jc w:val="center"/>
              <w:rPr>
                <w:rFonts w:ascii="Arial" w:hAnsi="Arial" w:cs="Arial"/>
              </w:rPr>
            </w:pPr>
          </w:p>
          <w:p w14:paraId="606EADBD" w14:textId="77777777" w:rsidR="0047048A" w:rsidRPr="002C5414" w:rsidRDefault="0047048A" w:rsidP="007E6D93">
            <w:pPr>
              <w:jc w:val="center"/>
              <w:rPr>
                <w:rFonts w:ascii="Arial" w:hAnsi="Arial" w:cs="Arial"/>
              </w:rPr>
            </w:pPr>
          </w:p>
          <w:p w14:paraId="110C21E6" w14:textId="77777777" w:rsidR="0047048A" w:rsidRPr="002C5414" w:rsidRDefault="0047048A" w:rsidP="007E6D93">
            <w:pPr>
              <w:rPr>
                <w:rFonts w:ascii="Arial" w:hAnsi="Arial" w:cs="Arial"/>
              </w:rPr>
            </w:pPr>
          </w:p>
          <w:p w14:paraId="197D402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2C5414" w:rsidRDefault="0047048A" w:rsidP="007E6D93">
            <w:pPr>
              <w:jc w:val="center"/>
              <w:rPr>
                <w:rFonts w:ascii="Arial" w:hAnsi="Arial" w:cs="Arial"/>
                <w:i/>
                <w:color w:val="A6A6A6"/>
              </w:rPr>
            </w:pPr>
          </w:p>
        </w:tc>
      </w:tr>
      <w:tr w:rsidR="0047048A" w:rsidRPr="00FE6B7C"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2C5414" w:rsidRDefault="0047048A" w:rsidP="007E6D93">
            <w:pPr>
              <w:rPr>
                <w:rFonts w:ascii="Arial" w:hAnsi="Arial" w:cs="Arial"/>
              </w:rPr>
            </w:pPr>
            <w:r w:rsidRPr="002C5414">
              <w:rPr>
                <w:rFonts w:ascii="Arial" w:hAnsi="Arial" w:cs="Arial"/>
              </w:rPr>
              <w:t>Upoštevani so predpisi o zelenem JN (71. čl. ZJN-3) - predmete naročanja določene v Uredbi o ZeJN</w:t>
            </w:r>
            <w:r w:rsidRPr="002C5414" w:rsidDel="00C5599B">
              <w:rPr>
                <w:rFonts w:ascii="Arial" w:hAnsi="Arial" w:cs="Arial"/>
              </w:rPr>
              <w:t xml:space="preserve"> </w:t>
            </w:r>
            <w:r w:rsidRPr="002C5414">
              <w:rPr>
                <w:rStyle w:val="Sprotnaopomba-sklic"/>
                <w:rFonts w:ascii="Arial" w:hAnsi="Arial" w:cs="Arial"/>
              </w:rPr>
              <w:footnoteReference w:id="49"/>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2F72AF2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B70F63"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7C357F2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50"/>
            </w:r>
            <w:r w:rsidRPr="002C5414">
              <w:rPr>
                <w:rFonts w:ascii="Arial" w:hAnsi="Arial" w:cs="Arial"/>
                <w:i/>
                <w:sz w:val="20"/>
                <w:szCs w:val="20"/>
              </w:rPr>
              <w:t>)</w:t>
            </w:r>
          </w:p>
          <w:p w14:paraId="099A475A" w14:textId="77777777" w:rsidR="00D1677F" w:rsidRPr="002C5414" w:rsidRDefault="00D1677F" w:rsidP="00D1677F">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2D63217" w14:textId="7EB004E9" w:rsidR="00D1677F" w:rsidRPr="002C5414" w:rsidRDefault="00D1677F" w:rsidP="00D1677F">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2C5414" w:rsidRDefault="0047048A" w:rsidP="007E6D93">
            <w:pPr>
              <w:jc w:val="center"/>
              <w:rPr>
                <w:rFonts w:ascii="Arial" w:hAnsi="Arial" w:cs="Arial"/>
                <w:i/>
                <w:color w:val="A6A6A6"/>
              </w:rPr>
            </w:pPr>
          </w:p>
        </w:tc>
      </w:tr>
      <w:tr w:rsidR="0047048A" w:rsidRPr="00FE6B7C"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w:t>
            </w:r>
            <w:r w:rsidRPr="002C5414">
              <w:rPr>
                <w:rFonts w:ascii="Arial" w:hAnsi="Arial" w:cs="Arial"/>
              </w:rPr>
              <w:lastRenderedPageBreak/>
              <w:t>oddajo ponudbo, omejeno, in v obvestilu o JN so navedena objektivna in nediskriminatorna merila ali pravila, ki bodo uporabljena za zmanjšanje števila ustreznih kandidatov, ter najmanjše, in po potrebi največje, število kandidatov, ki bodo povabljeni k sodelovanju (4. odst. 41. čl. in 82. čl. ZJN-3)</w:t>
            </w:r>
          </w:p>
          <w:p w14:paraId="5B01D784"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 le, če se je naročnik za </w:t>
            </w:r>
            <w:r w:rsidRPr="002C5414">
              <w:rPr>
                <w:rFonts w:ascii="Arial" w:hAnsi="Arial" w:cs="Arial"/>
                <w:i/>
                <w:color w:val="A6A6A6"/>
              </w:rPr>
              <w:lastRenderedPageBreak/>
              <w:t>to odločil in je to navedel v obvestilu o JN</w:t>
            </w:r>
          </w:p>
        </w:tc>
      </w:tr>
      <w:tr w:rsidR="0047048A" w:rsidRPr="00FE6B7C"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BA5EE1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7ACE2D1"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1E8657C0" w14:textId="6E573BC3"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39C9AEF" w14:textId="2AD19329" w:rsidR="00D1677F" w:rsidRPr="002C5414" w:rsidRDefault="0055704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2E122D7" w14:textId="09BC6025"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557047">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32024D86" w14:textId="7D5BD41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p>
          <w:p w14:paraId="1D64E918" w14:textId="46E430A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557047">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34F084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2C5414" w:rsidRDefault="0047048A" w:rsidP="007E6D93">
            <w:pPr>
              <w:rPr>
                <w:rFonts w:ascii="Arial" w:hAnsi="Arial" w:cs="Arial"/>
              </w:rPr>
            </w:pPr>
          </w:p>
        </w:tc>
      </w:tr>
      <w:tr w:rsidR="0047048A" w:rsidRPr="00FE6B7C"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(41. in 74. čl. ZJN-3)</w:t>
            </w:r>
          </w:p>
          <w:p w14:paraId="1E7545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3FADAB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izjemoma v nujnem primeru in če je ocenjena vrednost nižja od pragu za objavo v Ur. l. EU (pri tem mora biti upoštevana splošna določba o roku) – 6. odst. 41. čl. ZJN-3</w:t>
            </w:r>
          </w:p>
          <w:p w14:paraId="19A56ECE" w14:textId="1769084B"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336FEE9A" w14:textId="738C22A1" w:rsidR="00C6658B" w:rsidRPr="002C5414" w:rsidRDefault="00C6658B"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rok za prejem ponudb v primeru večjih sprememb dokumentacije v zvezi z oddajo JN, ki je bila spremenjena pozneje kot šest dni pred iztekom roka za prejem ponudb, je bil podaljšan</w:t>
            </w:r>
          </w:p>
          <w:p w14:paraId="7A98A3E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2C5414" w:rsidRDefault="0047048A" w:rsidP="007E6D93">
            <w:pPr>
              <w:jc w:val="center"/>
              <w:rPr>
                <w:rFonts w:ascii="Arial" w:hAnsi="Arial" w:cs="Arial"/>
                <w:i/>
              </w:rPr>
            </w:pPr>
          </w:p>
        </w:tc>
      </w:tr>
      <w:tr w:rsidR="00484D7A" w:rsidRPr="00FE6B7C" w14:paraId="454ED589" w14:textId="77777777" w:rsidTr="002C5414">
        <w:trPr>
          <w:trHeight w:val="773"/>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Pr="002C5414" w:rsidRDefault="00484D7A" w:rsidP="00484D7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rsidRPr="002C5414">
              <w:rPr>
                <w:rFonts w:ascii="Arial" w:hAnsi="Arial" w:cs="Arial"/>
              </w:rPr>
              <w:t xml:space="preserve">polnjeni vsi naslednji pogoji - </w:t>
            </w:r>
            <w:r w:rsidRPr="002C5414">
              <w:rPr>
                <w:rFonts w:ascii="Arial" w:hAnsi="Arial" w:cs="Arial"/>
              </w:rPr>
              <w:t>8.</w:t>
            </w:r>
            <w:r w:rsidR="00C762E3" w:rsidRPr="002C5414">
              <w:rPr>
                <w:rFonts w:ascii="Arial" w:hAnsi="Arial" w:cs="Arial"/>
              </w:rPr>
              <w:t xml:space="preserve"> odst. 88. čl. ZJN-3</w:t>
            </w:r>
            <w:r w:rsidRPr="002C5414">
              <w:rPr>
                <w:rFonts w:ascii="Arial" w:hAnsi="Arial" w:cs="Arial"/>
              </w:rPr>
              <w:t xml:space="preserve"> (novela ZJN-3b):</w:t>
            </w:r>
          </w:p>
          <w:p w14:paraId="5E4FC271" w14:textId="57EE005E"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 xml:space="preserve">elektronsko komunikacijsko sredstvo, ki ga uporablja </w:t>
            </w:r>
            <w:r w:rsidR="00C762E3" w:rsidRPr="002C5414">
              <w:rPr>
                <w:rFonts w:ascii="Arial" w:eastAsia="Times New Roman" w:hAnsi="Arial" w:cs="Arial"/>
                <w:sz w:val="20"/>
                <w:szCs w:val="20"/>
                <w:lang w:eastAsia="sl-SI"/>
              </w:rPr>
              <w:t>naročnik</w:t>
            </w:r>
            <w:r w:rsidRPr="002C5414">
              <w:rPr>
                <w:rFonts w:ascii="Arial" w:eastAsia="Times New Roman" w:hAnsi="Arial" w:cs="Arial"/>
                <w:sz w:val="20"/>
                <w:szCs w:val="20"/>
                <w:lang w:eastAsia="sl-SI"/>
              </w:rPr>
              <w:t xml:space="preserve"> ne deluje v zadnjih 60 minutah pred iztekom roka, ki je določen za oddajo ponudb ali prijav;</w:t>
            </w:r>
          </w:p>
          <w:p w14:paraId="34E35865"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10C2F16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21B31C8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1EEB1074" w14:textId="67D6430D" w:rsidR="00484D7A" w:rsidRPr="002C5414" w:rsidRDefault="00484D7A"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2C5414" w:rsidRDefault="00E77245"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Pr="002C5414" w:rsidRDefault="00E77245" w:rsidP="00484D7A">
            <w:pPr>
              <w:jc w:val="center"/>
              <w:rPr>
                <w:rFonts w:ascii="Arial" w:hAnsi="Arial" w:cs="Arial"/>
              </w:rPr>
            </w:pPr>
          </w:p>
          <w:p w14:paraId="21F56BB1" w14:textId="2CCA2157" w:rsidR="00E77245" w:rsidRPr="002C5414" w:rsidRDefault="00E77245" w:rsidP="00484D7A">
            <w:pPr>
              <w:jc w:val="center"/>
              <w:rPr>
                <w:rFonts w:ascii="Arial" w:hAnsi="Arial" w:cs="Arial"/>
              </w:rPr>
            </w:pPr>
          </w:p>
          <w:p w14:paraId="616DE490" w14:textId="2977B704" w:rsidR="00D612A5" w:rsidRPr="002C5414" w:rsidRDefault="00D612A5" w:rsidP="00484D7A">
            <w:pPr>
              <w:jc w:val="center"/>
              <w:rPr>
                <w:rFonts w:ascii="Arial" w:hAnsi="Arial" w:cs="Arial"/>
              </w:rPr>
            </w:pPr>
          </w:p>
          <w:p w14:paraId="70B4D7F6" w14:textId="7550361D" w:rsidR="00D612A5" w:rsidRPr="002C5414" w:rsidRDefault="00D612A5" w:rsidP="00484D7A">
            <w:pPr>
              <w:jc w:val="center"/>
              <w:rPr>
                <w:rFonts w:ascii="Arial" w:hAnsi="Arial" w:cs="Arial"/>
              </w:rPr>
            </w:pPr>
          </w:p>
          <w:p w14:paraId="2138DB77" w14:textId="68349970" w:rsidR="00D612A5" w:rsidRPr="002C5414" w:rsidRDefault="00D612A5" w:rsidP="00484D7A">
            <w:pPr>
              <w:jc w:val="center"/>
              <w:rPr>
                <w:rFonts w:ascii="Arial" w:hAnsi="Arial" w:cs="Arial"/>
              </w:rPr>
            </w:pPr>
          </w:p>
          <w:p w14:paraId="44EF4085" w14:textId="763E8B5C" w:rsidR="00D612A5" w:rsidRPr="002C5414" w:rsidRDefault="00D612A5" w:rsidP="00484D7A">
            <w:pPr>
              <w:jc w:val="center"/>
              <w:rPr>
                <w:rFonts w:ascii="Arial" w:hAnsi="Arial" w:cs="Arial"/>
              </w:rPr>
            </w:pPr>
          </w:p>
          <w:p w14:paraId="58754062" w14:textId="77777777" w:rsidR="00D612A5" w:rsidRPr="002C5414" w:rsidRDefault="00D612A5" w:rsidP="00484D7A">
            <w:pPr>
              <w:jc w:val="center"/>
              <w:rPr>
                <w:rFonts w:ascii="Arial" w:hAnsi="Arial" w:cs="Arial"/>
              </w:rPr>
            </w:pPr>
          </w:p>
          <w:p w14:paraId="66FAF133" w14:textId="77777777" w:rsidR="00E77245" w:rsidRPr="002C5414" w:rsidRDefault="00E77245" w:rsidP="00484D7A">
            <w:pPr>
              <w:jc w:val="center"/>
              <w:rPr>
                <w:rFonts w:ascii="Arial" w:hAnsi="Arial" w:cs="Arial"/>
              </w:rPr>
            </w:pPr>
          </w:p>
          <w:p w14:paraId="5FB43A68" w14:textId="24C0C70B" w:rsidR="00E77245" w:rsidRPr="002C5414" w:rsidRDefault="00D612A5" w:rsidP="00484D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p w14:paraId="0362EBA0" w14:textId="77777777" w:rsidR="00E77245" w:rsidRPr="002C5414" w:rsidRDefault="00E77245" w:rsidP="00484D7A">
            <w:pPr>
              <w:jc w:val="center"/>
              <w:rPr>
                <w:rFonts w:ascii="Arial" w:hAnsi="Arial" w:cs="Arial"/>
              </w:rPr>
            </w:pPr>
          </w:p>
          <w:p w14:paraId="2D30D457" w14:textId="587A5EF3" w:rsidR="00484D7A" w:rsidRPr="002C5414" w:rsidRDefault="00484D7A" w:rsidP="00484D7A">
            <w:pPr>
              <w:jc w:val="center"/>
              <w:rPr>
                <w:rFonts w:ascii="Arial" w:hAnsi="Arial" w:cs="Arial"/>
                <w:i/>
              </w:rPr>
            </w:pPr>
          </w:p>
        </w:tc>
      </w:tr>
      <w:tr w:rsidR="00484D7A" w:rsidRPr="00FE6B7C"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2C5414" w:rsidRDefault="00484D7A" w:rsidP="00484D7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84D7A" w:rsidRPr="00FE6B7C"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2C5414" w:rsidRDefault="00484D7A" w:rsidP="00484D7A">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2C5414" w:rsidRDefault="00484D7A" w:rsidP="00484D7A">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484D7A" w:rsidRPr="00FE6B7C"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2C5414" w:rsidRDefault="00484D7A" w:rsidP="00484D7A">
            <w:pPr>
              <w:rPr>
                <w:rFonts w:ascii="Arial" w:hAnsi="Arial" w:cs="Arial"/>
              </w:rPr>
            </w:pPr>
            <w:r w:rsidRPr="002C5414">
              <w:rPr>
                <w:rFonts w:ascii="Arial" w:hAnsi="Arial" w:cs="Arial"/>
              </w:rPr>
              <w:t>Obvestilo o JN (objava povabila k sodelovanju) je objavljeno na portalu JN (2. odst. 39. čl. in 22., 52., 56 in 67. čl. ZJN-3)</w:t>
            </w:r>
          </w:p>
          <w:p w14:paraId="0AE12615"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2C5414" w:rsidRDefault="00484D7A" w:rsidP="00484D7A">
            <w:pPr>
              <w:rPr>
                <w:rFonts w:ascii="Arial" w:hAnsi="Arial" w:cs="Arial"/>
              </w:rPr>
            </w:pPr>
          </w:p>
        </w:tc>
      </w:tr>
      <w:tr w:rsidR="00484D7A" w:rsidRPr="00FE6B7C"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2C5414" w:rsidRDefault="00484D7A" w:rsidP="00484D7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4E575B8F"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08606C39" w14:textId="77777777" w:rsidR="00484D7A" w:rsidRPr="002C5414" w:rsidRDefault="00484D7A" w:rsidP="00484D7A">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84D7A" w:rsidRPr="00FE6B7C"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A12E3A0" w:rsidR="00484D7A" w:rsidRPr="002C5414" w:rsidRDefault="00484D7A" w:rsidP="00714DE3">
            <w:pPr>
              <w:rPr>
                <w:rFonts w:ascii="Arial" w:hAnsi="Arial" w:cs="Arial"/>
              </w:rPr>
            </w:pPr>
            <w:r w:rsidRPr="002C5414">
              <w:rPr>
                <w:rFonts w:ascii="Arial" w:hAnsi="Arial" w:cs="Arial"/>
              </w:rPr>
              <w:t>V obvestilu so spoštovane določbe o</w:t>
            </w:r>
            <w:r w:rsidR="00714DE3" w:rsidRPr="002C5414">
              <w:rPr>
                <w:rFonts w:ascii="Arial" w:hAnsi="Arial" w:cs="Arial"/>
              </w:rPr>
              <w:t xml:space="preserve"> prepoznavnosti, preglednosti in</w:t>
            </w:r>
            <w:r w:rsidRPr="002C5414">
              <w:rPr>
                <w:rFonts w:ascii="Arial" w:hAnsi="Arial" w:cs="Arial"/>
              </w:rPr>
              <w:t xml:space="preserve"> </w:t>
            </w:r>
            <w:r w:rsidR="00714DE3" w:rsidRPr="002C5414">
              <w:rPr>
                <w:rFonts w:ascii="Arial" w:hAnsi="Arial" w:cs="Arial"/>
              </w:rPr>
              <w:t>komuniciranja</w:t>
            </w:r>
            <w:r w:rsidR="00DA115C">
              <w:rPr>
                <w:rFonts w:ascii="Arial" w:hAnsi="Arial" w:cs="Arial"/>
              </w:rPr>
              <w:t xml:space="preserve"> </w:t>
            </w:r>
            <w:r w:rsidRPr="002C5414">
              <w:rPr>
                <w:rFonts w:ascii="Arial" w:hAnsi="Arial" w:cs="Arial"/>
              </w:rPr>
              <w:t>–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2C5414" w:rsidRDefault="00484D7A" w:rsidP="00484D7A">
            <w:pPr>
              <w:rPr>
                <w:rFonts w:ascii="Arial" w:hAnsi="Arial" w:cs="Arial"/>
              </w:rPr>
            </w:pPr>
          </w:p>
        </w:tc>
      </w:tr>
      <w:tr w:rsidR="00484D7A" w:rsidRPr="00FE6B7C"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148C61CF" w:rsidR="00484D7A" w:rsidRPr="002C5414" w:rsidRDefault="00484D7A" w:rsidP="00484D7A">
            <w:pPr>
              <w:rPr>
                <w:rFonts w:ascii="Arial" w:hAnsi="Arial" w:cs="Arial"/>
              </w:rPr>
            </w:pPr>
            <w:r w:rsidRPr="002C5414">
              <w:rPr>
                <w:rFonts w:ascii="Arial" w:hAnsi="Arial" w:cs="Arial"/>
              </w:rPr>
              <w:t>Obvestilo o dodatnih informacijah ali popravku je objavljeno na portalu JN (22., 52., 60. in 2. odst. 67. čl. ZJN-3)</w:t>
            </w:r>
            <w:r w:rsidR="00F83A74">
              <w:rPr>
                <w:rFonts w:cs="Arial"/>
                <w:sz w:val="18"/>
                <w:szCs w:val="18"/>
              </w:rPr>
              <w:t xml:space="preserve"> </w:t>
            </w:r>
            <w:r w:rsidR="00F83A74" w:rsidRPr="002C5414">
              <w:rPr>
                <w:rFonts w:ascii="Arial" w:hAnsi="Arial" w:cs="Arial"/>
              </w:rPr>
              <w:t>oz. od 1. 1. 2022 (novela ZJN-3B) obvestilo o dodatnih informacijah ali popravku</w:t>
            </w:r>
            <w:r w:rsidRPr="002C5414">
              <w:rPr>
                <w:rFonts w:ascii="Arial" w:hAnsi="Arial" w:cs="Arial"/>
              </w:rPr>
              <w:t xml:space="preserve"> in če je obvestilo o JN objavljeno v Ur. l. EU, je objavljeno tudi to obvestilo in upoštevana je zaporednost objav in spoštovane so določbe o </w:t>
            </w:r>
            <w:r w:rsidR="00714DE3" w:rsidRPr="002C5414">
              <w:rPr>
                <w:rFonts w:ascii="Arial" w:hAnsi="Arial" w:cs="Arial"/>
              </w:rPr>
              <w:t>prepoznavnosti, preglednosti in ko</w:t>
            </w:r>
            <w:r w:rsidR="00AF0C50" w:rsidRPr="002C5414">
              <w:rPr>
                <w:rFonts w:ascii="Arial" w:hAnsi="Arial" w:cs="Arial"/>
              </w:rPr>
              <w:t>m</w:t>
            </w:r>
            <w:r w:rsidR="00714DE3" w:rsidRPr="002C5414">
              <w:rPr>
                <w:rFonts w:ascii="Arial" w:hAnsi="Arial" w:cs="Arial"/>
              </w:rPr>
              <w:t xml:space="preserve">uniciraju </w:t>
            </w:r>
          </w:p>
          <w:p w14:paraId="014AEA59"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E5FC159" w14:textId="77777777" w:rsidR="00F83A74" w:rsidRDefault="00484D7A" w:rsidP="00484D7A">
            <w:pPr>
              <w:rPr>
                <w:rFonts w:ascii="Arial" w:hAnsi="Arial" w:cs="Arial"/>
                <w:i/>
                <w:u w:val="single"/>
              </w:rPr>
            </w:pPr>
            <w:r w:rsidRPr="002C5414">
              <w:rPr>
                <w:rFonts w:ascii="Arial" w:hAnsi="Arial" w:cs="Arial"/>
                <w:i/>
                <w:u w:val="single"/>
              </w:rPr>
              <w:t xml:space="preserve">opozorilo: </w:t>
            </w:r>
          </w:p>
          <w:p w14:paraId="1CA548E2" w14:textId="18FEB8A5" w:rsidR="00F83A74" w:rsidRDefault="00F83A74" w:rsidP="00484D7A">
            <w:pPr>
              <w:rPr>
                <w:rFonts w:ascii="Arial" w:hAnsi="Arial" w:cs="Arial"/>
                <w:i/>
              </w:rPr>
            </w:pPr>
            <w:r w:rsidRPr="00DA115C">
              <w:rPr>
                <w:rFonts w:ascii="Arial" w:hAnsi="Arial" w:cs="Arial"/>
                <w:i/>
              </w:rPr>
              <w:t>-</w:t>
            </w:r>
            <w:r w:rsidR="00484D7A" w:rsidRPr="002C5414">
              <w:rPr>
                <w:rFonts w:ascii="Arial" w:hAnsi="Arial" w:cs="Arial"/>
                <w:i/>
              </w:rPr>
              <w:t>objava tega obvestila je določena tudi za primere, kadar se spreminja ali dopolnjuje navedbe v predhodno objavljenem obvestilu – 2. odst. 60. čl. ZJN-3)</w:t>
            </w:r>
          </w:p>
          <w:p w14:paraId="320D12C7" w14:textId="7EFE5F6A" w:rsidR="00F83A74" w:rsidRPr="002C5414" w:rsidRDefault="00DA115C" w:rsidP="00484D7A">
            <w:pPr>
              <w:rPr>
                <w:rFonts w:ascii="Arial" w:hAnsi="Arial" w:cs="Arial"/>
              </w:rPr>
            </w:pPr>
            <w:r>
              <w:rPr>
                <w:rFonts w:ascii="Arial" w:hAnsi="Arial" w:cs="Arial"/>
                <w:i/>
              </w:rPr>
              <w:t>-</w:t>
            </w:r>
            <w:r w:rsidR="00F83A74"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84D7A" w:rsidRPr="00FE6B7C"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2C5414" w:rsidRDefault="00484D7A" w:rsidP="00484D7A">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2C5414" w:rsidRDefault="00484D7A" w:rsidP="00484D7A">
            <w:pPr>
              <w:rPr>
                <w:rFonts w:ascii="Arial" w:hAnsi="Arial" w:cs="Arial"/>
              </w:rPr>
            </w:pPr>
            <w:r w:rsidRPr="002C5414">
              <w:rPr>
                <w:rFonts w:ascii="Arial" w:hAnsi="Arial" w:cs="Arial"/>
                <w:b/>
                <w:bCs/>
              </w:rPr>
              <w:t>PREDLOŽITEV IN ODPIRANJE PRIJAV ZA SODELOVANJE</w:t>
            </w:r>
          </w:p>
        </w:tc>
      </w:tr>
      <w:tr w:rsidR="00484D7A" w:rsidRPr="00FE6B7C"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2C5414" w:rsidRDefault="00484D7A" w:rsidP="00484D7A">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2C5414" w:rsidRDefault="00484D7A" w:rsidP="00484D7A">
            <w:pPr>
              <w:rPr>
                <w:rFonts w:ascii="Arial" w:hAnsi="Arial" w:cs="Arial"/>
              </w:rPr>
            </w:pPr>
          </w:p>
        </w:tc>
      </w:tr>
      <w:tr w:rsidR="00484D7A" w:rsidRPr="00FE6B7C"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2C5414" w:rsidRDefault="00484D7A" w:rsidP="00484D7A">
            <w:pPr>
              <w:rPr>
                <w:rFonts w:ascii="Arial" w:hAnsi="Arial" w:cs="Arial"/>
              </w:rPr>
            </w:pPr>
            <w:r w:rsidRPr="002C5414">
              <w:rPr>
                <w:rFonts w:ascii="Arial" w:hAnsi="Arial" w:cs="Arial"/>
              </w:rPr>
              <w:t>Izvedeno je bilo odpiranje prijav za sodelovanje (4. odst. 88. čl. ZJN-3) oz. elektronsko javno odpiranje v primeru elektronske oddaje prijave (37. in 118. čl. ZJN-3)</w:t>
            </w:r>
          </w:p>
          <w:p w14:paraId="38F2C433" w14:textId="77777777" w:rsidR="008F1B17" w:rsidRPr="002C5414" w:rsidRDefault="00484D7A" w:rsidP="00484D7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2E4E2CE" w14:textId="00126A81" w:rsidR="008F1B17" w:rsidRPr="002C5414" w:rsidRDefault="008F1B17" w:rsidP="00484D7A">
            <w:pPr>
              <w:rPr>
                <w:rFonts w:ascii="Arial" w:hAnsi="Arial" w:cs="Arial"/>
                <w:i/>
              </w:rPr>
            </w:pPr>
            <w:r w:rsidRPr="002C5414">
              <w:rPr>
                <w:rFonts w:ascii="Arial" w:hAnsi="Arial" w:cs="Arial"/>
                <w:i/>
              </w:rPr>
              <w:t xml:space="preserve">- odpiranje prijav ne sme biti izvedeno prej kot eno uro po roku za oddajo prijav </w:t>
            </w:r>
            <w:r w:rsidR="00FB2CED" w:rsidRPr="002C5414">
              <w:rPr>
                <w:rFonts w:ascii="Arial" w:hAnsi="Arial" w:cs="Arial"/>
                <w:i/>
              </w:rPr>
              <w:t xml:space="preserve"> - 5. odst. 88. čl. ZJN</w:t>
            </w:r>
            <w:r w:rsidRPr="002C5414">
              <w:rPr>
                <w:rFonts w:ascii="Arial" w:hAnsi="Arial" w:cs="Arial"/>
                <w:i/>
              </w:rPr>
              <w:t xml:space="preserve"> </w:t>
            </w:r>
            <w:r w:rsidR="00FB2CED" w:rsidRPr="002C5414">
              <w:rPr>
                <w:rFonts w:ascii="Arial" w:hAnsi="Arial" w:cs="Arial"/>
                <w:i/>
              </w:rPr>
              <w:t>(</w:t>
            </w:r>
            <w:r w:rsidRPr="002C5414">
              <w:rPr>
                <w:rFonts w:ascii="Arial" w:hAnsi="Arial" w:cs="Arial"/>
                <w:i/>
              </w:rPr>
              <w:t>novela ZJN-3b</w:t>
            </w:r>
            <w:r w:rsidR="00FB2CED" w:rsidRPr="002C5414">
              <w:rPr>
                <w:rFonts w:ascii="Arial" w:hAnsi="Arial" w:cs="Arial"/>
                <w:i/>
              </w:rPr>
              <w:t>)</w:t>
            </w:r>
          </w:p>
          <w:p w14:paraId="211C6D75" w14:textId="77777777" w:rsidR="00484D7A" w:rsidRDefault="008F1B17" w:rsidP="00484D7A">
            <w:pPr>
              <w:rPr>
                <w:rFonts w:ascii="Arial" w:hAnsi="Arial" w:cs="Arial"/>
                <w:i/>
              </w:rPr>
            </w:pPr>
            <w:r w:rsidRPr="002C5414">
              <w:rPr>
                <w:rFonts w:ascii="Arial" w:hAnsi="Arial" w:cs="Arial"/>
                <w:i/>
              </w:rPr>
              <w:t>-</w:t>
            </w:r>
            <w:r w:rsidR="00484D7A" w:rsidRPr="002C5414">
              <w:rPr>
                <w:rFonts w:ascii="Arial" w:hAnsi="Arial" w:cs="Arial"/>
                <w:i/>
              </w:rPr>
              <w:t>v primeru elektronske oddaje ponudb</w:t>
            </w:r>
            <w:r w:rsidR="00484D7A" w:rsidRPr="002C5414">
              <w:rPr>
                <w:rFonts w:ascii="Arial" w:hAnsi="Arial" w:cs="Arial"/>
              </w:rPr>
              <w:t xml:space="preserve"> </w:t>
            </w:r>
            <w:r w:rsidR="00484D7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9FDC2C" w14:textId="052F7C48" w:rsidR="00F83A74" w:rsidRPr="002C5414" w:rsidRDefault="00F83A74" w:rsidP="00F83A74">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sidRPr="002C5414">
              <w:rPr>
                <w:rFonts w:ascii="Arial" w:eastAsia="Times New Roman" w:hAnsi="Arial" w:cs="Arial"/>
                <w:i/>
                <w:sz w:val="20"/>
                <w:szCs w:val="20"/>
                <w:lang w:eastAsia="sl-SI"/>
              </w:rPr>
              <w:t xml:space="preserve">od 1. 1. 2022 (novela ZJN-3B) odpiranje prijav ne sme biti izvedeno prej kot eno uro po roku za oddajo prijav (5. odst. 88. čl. ZJN-3) </w:t>
            </w:r>
          </w:p>
          <w:p w14:paraId="7EF1F071" w14:textId="3C81E3DA" w:rsidR="00F83A74" w:rsidRPr="002C5414" w:rsidRDefault="00F83A74" w:rsidP="00F83A74">
            <w:pPr>
              <w:rPr>
                <w:rFonts w:ascii="Arial" w:hAnsi="Arial" w:cs="Arial"/>
              </w:rPr>
            </w:pPr>
            <w:r w:rsidRPr="002C5414">
              <w:rPr>
                <w:rFonts w:ascii="Arial" w:hAnsi="Arial" w:cs="Arial"/>
                <w:i/>
              </w:rPr>
              <w:t>- 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2C5414" w:rsidRDefault="00484D7A" w:rsidP="00484D7A">
            <w:pPr>
              <w:rPr>
                <w:rFonts w:ascii="Arial" w:hAnsi="Arial" w:cs="Arial"/>
              </w:rPr>
            </w:pPr>
          </w:p>
        </w:tc>
      </w:tr>
      <w:tr w:rsidR="00484D7A" w:rsidRPr="00FE6B7C"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2C5414" w:rsidRDefault="00484D7A" w:rsidP="00484D7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2A718E21" w14:textId="77777777" w:rsidR="00484D7A" w:rsidRPr="002C5414" w:rsidRDefault="00484D7A" w:rsidP="00484D7A">
            <w:pPr>
              <w:jc w:val="center"/>
              <w:rPr>
                <w:rFonts w:ascii="Arial" w:hAnsi="Arial" w:cs="Arial"/>
                <w:b/>
                <w:i/>
                <w:color w:val="A6A6A6"/>
              </w:rPr>
            </w:pPr>
          </w:p>
          <w:p w14:paraId="6166462D"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484D7A" w:rsidRPr="00FE6B7C"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Pr="002C5414" w:rsidRDefault="00484D7A" w:rsidP="00484D7A">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ponudb/ponudb</w:t>
            </w:r>
          </w:p>
          <w:p w14:paraId="265AF950" w14:textId="6141530F" w:rsidR="00CF5CC4" w:rsidRPr="002C5414" w:rsidRDefault="00CF5CC4" w:rsidP="00CF5CC4">
            <w:pPr>
              <w:rPr>
                <w:rFonts w:ascii="Arial" w:hAnsi="Arial" w:cs="Arial"/>
              </w:rPr>
            </w:pPr>
            <w:r w:rsidRPr="002C5414">
              <w:rPr>
                <w:rFonts w:ascii="Arial" w:hAnsi="Arial" w:cs="Arial"/>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FB2CED" w:rsidRPr="002C5414">
              <w:rPr>
                <w:rFonts w:ascii="Arial" w:hAnsi="Arial" w:cs="Arial"/>
                <w:i/>
              </w:rPr>
              <w:t xml:space="preserve">ih dneh pošlje vsem ponudnikom - </w:t>
            </w:r>
            <w:r w:rsidRPr="002C5414">
              <w:rPr>
                <w:rFonts w:ascii="Arial" w:hAnsi="Arial" w:cs="Arial"/>
                <w:i/>
              </w:rPr>
              <w:t>7.</w:t>
            </w:r>
            <w:r w:rsidR="00FB2CED" w:rsidRPr="002C5414">
              <w:rPr>
                <w:rFonts w:ascii="Arial" w:hAnsi="Arial" w:cs="Arial"/>
                <w:i/>
              </w:rPr>
              <w:t xml:space="preserve"> odst. 88. čl. ZJN-3</w:t>
            </w:r>
            <w:r w:rsidRPr="002C5414">
              <w:rPr>
                <w:rFonts w:ascii="Arial" w:hAnsi="Arial" w:cs="Arial"/>
                <w:i/>
              </w:rPr>
              <w:t xml:space="preserve"> (novela ZJN-3b))</w:t>
            </w:r>
          </w:p>
          <w:p w14:paraId="0A5729EC" w14:textId="1A817E5F" w:rsidR="00CF5CC4" w:rsidRPr="002C5414" w:rsidRDefault="00CF5CC4" w:rsidP="00484D7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2C5414" w:rsidRDefault="00484D7A"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2C5414" w:rsidRDefault="00CA007A" w:rsidP="006B0E14">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 xml:space="preserve">če se elektronska komunikacijska sredstva </w:t>
            </w:r>
            <w:r w:rsidRPr="002C5414">
              <w:rPr>
                <w:rFonts w:ascii="Arial" w:hAnsi="Arial" w:cs="Arial"/>
                <w:i/>
                <w:color w:val="A6A6A6" w:themeColor="background1" w:themeShade="A6"/>
              </w:rPr>
              <w:lastRenderedPageBreak/>
              <w:t>ne uporabljajo iz razlogov iz 2. ali 4. odst. 37. čl. ZJN-3</w:t>
            </w:r>
          </w:p>
        </w:tc>
      </w:tr>
      <w:tr w:rsidR="00484D7A" w:rsidRPr="00FE6B7C"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2C5414" w:rsidRDefault="00484D7A" w:rsidP="00484D7A">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2C5414" w:rsidRDefault="00484D7A" w:rsidP="00484D7A">
            <w:pPr>
              <w:rPr>
                <w:rFonts w:ascii="Arial" w:hAnsi="Arial" w:cs="Arial"/>
                <w:b/>
              </w:rPr>
            </w:pPr>
            <w:r w:rsidRPr="002C5414">
              <w:rPr>
                <w:rFonts w:ascii="Arial" w:hAnsi="Arial" w:cs="Arial"/>
                <w:b/>
              </w:rPr>
              <w:t>PREGLED OZ. OCENA PRIJAV ZA SODELOVANJE</w:t>
            </w:r>
          </w:p>
        </w:tc>
      </w:tr>
      <w:tr w:rsidR="00484D7A" w:rsidRPr="00FE6B7C"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2C5414" w:rsidRDefault="00484D7A" w:rsidP="00484D7A">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DAB2D0" w14:textId="5E954375" w:rsidR="00484D7A" w:rsidRPr="002C5414" w:rsidRDefault="00484D7A" w:rsidP="00484D7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revizijska sled ocenjevanja mora biti jasna/dovolj pregledna – preveri se obstoj poročila o pregledu prijav</w:t>
            </w:r>
          </w:p>
          <w:p w14:paraId="150ABD57" w14:textId="45856367" w:rsidR="00484D7A" w:rsidRPr="00DA115C" w:rsidRDefault="00957AD1" w:rsidP="00DA115C">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v vseh primerih je treba upoštevati dejstvo, da je morala okoliščina, katere izpolnitev se izkazuje, obstajati v času oddaje ponudbe oz. pred</w:t>
            </w:r>
            <w:r w:rsidRPr="00DA115C">
              <w:rPr>
                <w:rFonts w:ascii="Arial" w:eastAsia="Times New Roman" w:hAnsi="Arial" w:cs="Arial"/>
                <w:i/>
                <w:sz w:val="20"/>
                <w:szCs w:val="20"/>
              </w:rPr>
              <w:t xml:space="preserve"> iztekom roka določenega za predložitev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2C5414" w:rsidRDefault="00484D7A" w:rsidP="00484D7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2C5414" w:rsidRDefault="00484D7A" w:rsidP="00484D7A">
            <w:pPr>
              <w:rPr>
                <w:rFonts w:ascii="Arial" w:hAnsi="Arial" w:cs="Arial"/>
              </w:rPr>
            </w:pPr>
          </w:p>
        </w:tc>
      </w:tr>
      <w:tr w:rsidR="00484D7A" w:rsidRPr="00FE6B7C"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2C5414" w:rsidRDefault="00484D7A" w:rsidP="00484D7A">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2C5414" w:rsidRDefault="00484D7A" w:rsidP="00484D7A">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2C5414" w:rsidRDefault="00484D7A" w:rsidP="00484D7A">
            <w:pPr>
              <w:rPr>
                <w:rFonts w:ascii="Arial" w:hAnsi="Arial" w:cs="Arial"/>
                <w:b/>
              </w:rPr>
            </w:pPr>
            <w:r w:rsidRPr="002C5414">
              <w:rPr>
                <w:rFonts w:ascii="Arial" w:hAnsi="Arial" w:cs="Arial"/>
                <w:b/>
              </w:rPr>
              <w:t>IZBIRA (DOLOČITEV) USPOSOBLJENIH KANDIDATOV</w:t>
            </w:r>
          </w:p>
        </w:tc>
      </w:tr>
      <w:tr w:rsidR="00484D7A" w:rsidRPr="00FE6B7C"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2C5414" w:rsidRDefault="00484D7A" w:rsidP="00484D7A">
            <w:pPr>
              <w:rPr>
                <w:rFonts w:ascii="Arial" w:hAnsi="Arial" w:cs="Arial"/>
                <w:strike/>
              </w:rPr>
            </w:pPr>
            <w:r w:rsidRPr="002C5414">
              <w:rPr>
                <w:rFonts w:ascii="Arial" w:hAnsi="Arial" w:cs="Arial"/>
              </w:rPr>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2C5414" w:rsidRDefault="00484D7A" w:rsidP="00484D7A">
            <w:pPr>
              <w:rPr>
                <w:rFonts w:ascii="Arial" w:hAnsi="Arial" w:cs="Arial"/>
              </w:rPr>
            </w:pPr>
          </w:p>
        </w:tc>
      </w:tr>
      <w:tr w:rsidR="00484D7A" w:rsidRPr="00FE6B7C"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2C5414" w:rsidRDefault="00484D7A" w:rsidP="00484D7A">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F71BC7" w14:textId="39221002"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naročnik v postopek druge faze ne sme vključiti gosp. sub., ki se niso prijavili za sodelovanje, ali kandidatov, ki </w:t>
            </w:r>
            <w:r w:rsidR="002A3948" w:rsidRPr="002C5414">
              <w:rPr>
                <w:rFonts w:ascii="Arial" w:hAnsi="Arial" w:cs="Arial"/>
                <w:i/>
                <w:sz w:val="20"/>
                <w:szCs w:val="20"/>
                <w:lang w:eastAsia="sl-SI"/>
              </w:rPr>
              <w:t>n</w:t>
            </w:r>
            <w:r w:rsidRPr="002C5414">
              <w:rPr>
                <w:rFonts w:ascii="Arial" w:hAnsi="Arial" w:cs="Arial"/>
                <w:i/>
                <w:sz w:val="20"/>
                <w:szCs w:val="20"/>
                <w:lang w:eastAsia="sl-SI"/>
              </w:rPr>
              <w:t>imajo zahtevanih sposobnosti – 4. odst. 82. čl. ZJN-3</w:t>
            </w:r>
          </w:p>
          <w:p w14:paraId="48F18F5D" w14:textId="77777777"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omejenem postopku je najmanjše število pet kandidatov (3. odst. 82. čl. ZJN-3) ali povabilo vsem kandidatom z zahtevanimi sposobnostmi (4. odst.  82. čl. ZJN-3)</w:t>
            </w:r>
            <w:r w:rsidRPr="002C5414">
              <w:rPr>
                <w:rFonts w:ascii="Arial" w:hAnsi="Arial" w:cs="Arial"/>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2C5414" w:rsidRDefault="00484D7A" w:rsidP="00484D7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2C5414" w:rsidRDefault="00484D7A" w:rsidP="00484D7A">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2C5414" w:rsidRDefault="00484D7A" w:rsidP="00484D7A">
            <w:pPr>
              <w:rPr>
                <w:rFonts w:ascii="Arial" w:hAnsi="Arial" w:cs="Arial"/>
                <w:b/>
              </w:rPr>
            </w:pPr>
            <w:r w:rsidRPr="002C5414">
              <w:rPr>
                <w:rFonts w:ascii="Arial" w:hAnsi="Arial" w:cs="Arial"/>
                <w:b/>
                <w:bCs/>
              </w:rPr>
              <w:t>DRUGA FAZA (»ponudbena faza«)</w:t>
            </w:r>
          </w:p>
        </w:tc>
      </w:tr>
      <w:tr w:rsidR="00484D7A" w:rsidRPr="00FE6B7C"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2C5414" w:rsidRDefault="00484D7A" w:rsidP="00484D7A">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2C5414" w:rsidRDefault="00484D7A" w:rsidP="00484D7A">
            <w:pPr>
              <w:rPr>
                <w:rFonts w:ascii="Arial" w:hAnsi="Arial" w:cs="Arial"/>
              </w:rPr>
            </w:pPr>
            <w:r w:rsidRPr="002C5414">
              <w:rPr>
                <w:rFonts w:ascii="Arial" w:hAnsi="Arial" w:cs="Arial"/>
                <w:b/>
                <w:bCs/>
              </w:rPr>
              <w:t>POVABILO IZBRANIM KANDIDATOM K PREDLOŽITVI PONUDB</w:t>
            </w:r>
          </w:p>
        </w:tc>
      </w:tr>
      <w:tr w:rsidR="00484D7A" w:rsidRPr="00FE6B7C"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F595BD5" w14:textId="77777777" w:rsidR="00484D7A" w:rsidRPr="002C5414" w:rsidRDefault="00484D7A" w:rsidP="00484D7A">
            <w:pPr>
              <w:rPr>
                <w:rFonts w:ascii="Arial" w:hAnsi="Arial" w:cs="Arial"/>
              </w:rPr>
            </w:pPr>
            <w:r w:rsidRPr="002C5414">
              <w:rPr>
                <w:rFonts w:ascii="Arial" w:hAnsi="Arial" w:cs="Arial"/>
              </w:rPr>
              <w:t>Povabilo kandidatom k predložitvi ponudb je poslano sočasno v pisni obliki vsem izbranim (»kvalificiranim«) kandidatom in zajema najmanj podatke v skladu z zakonskimi določili (1. in 3. odst. 62. čl. ZJN-3)</w:t>
            </w:r>
          </w:p>
          <w:p w14:paraId="6224CA8D"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7B6AB3" w14:textId="77777777" w:rsidR="00484D7A" w:rsidRPr="002C5414" w:rsidRDefault="00484D7A" w:rsidP="00484D7A">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71B928F2" w14:textId="6215801A" w:rsidR="00CB205A" w:rsidRPr="002C5414"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CB205A" w:rsidRPr="002C5414">
              <w:rPr>
                <w:rFonts w:ascii="Arial" w:hAnsi="Arial" w:cs="Arial"/>
                <w:i/>
                <w:sz w:val="20"/>
                <w:szCs w:val="20"/>
                <w:lang w:eastAsia="sl-SI"/>
              </w:rPr>
              <w:t>(dostopna je vsa dokumentacija, razen tistih sestavnih delov dokumentacije, kjer zaradi oblike, velikosti ali zagotavljanj</w:t>
            </w:r>
            <w:r w:rsidR="008660D0" w:rsidRPr="002C5414">
              <w:rPr>
                <w:rFonts w:ascii="Arial" w:hAnsi="Arial" w:cs="Arial"/>
                <w:i/>
                <w:sz w:val="20"/>
                <w:szCs w:val="20"/>
                <w:lang w:eastAsia="sl-SI"/>
              </w:rPr>
              <w:t>a zaščite datotek to ni mogoče - 1. odst. 67. čl. ZJN- 3</w:t>
            </w:r>
            <w:r w:rsidR="00CB205A" w:rsidRPr="002C5414">
              <w:rPr>
                <w:rFonts w:ascii="Arial" w:hAnsi="Arial" w:cs="Arial"/>
                <w:i/>
                <w:sz w:val="20"/>
                <w:szCs w:val="20"/>
                <w:lang w:eastAsia="sl-SI"/>
              </w:rPr>
              <w:t xml:space="preserve"> </w:t>
            </w:r>
            <w:r w:rsidR="008660D0" w:rsidRPr="002C5414">
              <w:rPr>
                <w:rFonts w:ascii="Arial" w:hAnsi="Arial" w:cs="Arial"/>
                <w:i/>
                <w:sz w:val="20"/>
                <w:szCs w:val="20"/>
                <w:lang w:eastAsia="sl-SI"/>
              </w:rPr>
              <w:t>(</w:t>
            </w:r>
            <w:r w:rsidR="00CB205A" w:rsidRPr="002C5414">
              <w:rPr>
                <w:rFonts w:ascii="Arial" w:hAnsi="Arial" w:cs="Arial"/>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2C5414" w:rsidRDefault="00484D7A" w:rsidP="00484D7A">
            <w:pPr>
              <w:jc w:val="center"/>
              <w:rPr>
                <w:rFonts w:ascii="Arial" w:hAnsi="Arial" w:cs="Arial"/>
                <w:b/>
                <w:bCs/>
              </w:rPr>
            </w:pPr>
          </w:p>
          <w:p w14:paraId="3FD8B5CA" w14:textId="77777777" w:rsidR="00484D7A" w:rsidRPr="002C5414" w:rsidRDefault="00484D7A" w:rsidP="00484D7A">
            <w:pPr>
              <w:jc w:val="center"/>
              <w:rPr>
                <w:rFonts w:ascii="Arial" w:hAnsi="Arial" w:cs="Arial"/>
                <w:b/>
                <w:bCs/>
              </w:rPr>
            </w:pPr>
          </w:p>
        </w:tc>
      </w:tr>
      <w:tr w:rsidR="00484D7A" w:rsidRPr="00FE6B7C"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2C5414" w:rsidRDefault="00484D7A" w:rsidP="00484D7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6A4642B"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2C5414" w:rsidRDefault="00484D7A" w:rsidP="00484D7A">
            <w:pPr>
              <w:jc w:val="center"/>
              <w:rPr>
                <w:rFonts w:ascii="Arial" w:hAnsi="Arial" w:cs="Arial"/>
                <w:i/>
              </w:rPr>
            </w:pPr>
          </w:p>
        </w:tc>
      </w:tr>
      <w:tr w:rsidR="00CB205A" w:rsidRPr="00FE6B7C"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Pr="002C5414" w:rsidRDefault="00CB205A" w:rsidP="00CB205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rsidRPr="002C5414">
              <w:rPr>
                <w:rFonts w:ascii="Arial" w:hAnsi="Arial" w:cs="Arial"/>
              </w:rPr>
              <w:t xml:space="preserve">polnjeni vsi naslednji pogoji  - </w:t>
            </w:r>
            <w:r w:rsidRPr="002C5414">
              <w:rPr>
                <w:rFonts w:ascii="Arial" w:hAnsi="Arial" w:cs="Arial"/>
              </w:rPr>
              <w:t>8.</w:t>
            </w:r>
            <w:r w:rsidR="008660D0" w:rsidRPr="002C5414">
              <w:rPr>
                <w:rFonts w:ascii="Arial" w:hAnsi="Arial" w:cs="Arial"/>
              </w:rPr>
              <w:t xml:space="preserve"> odst. 88. čl. ZJN-3 </w:t>
            </w:r>
            <w:r w:rsidRPr="002C5414">
              <w:rPr>
                <w:rFonts w:ascii="Arial" w:hAnsi="Arial" w:cs="Arial"/>
              </w:rPr>
              <w:t>(novela ZJN-3b):</w:t>
            </w:r>
          </w:p>
          <w:p w14:paraId="0FA7A90B" w14:textId="38C42B12"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elektronsko komunikacijsko sred</w:t>
            </w:r>
            <w:r w:rsidR="008660D0"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2E0CCE35"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C4F9E79"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57F4BEA"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26205CFA" w14:textId="6B17F221" w:rsidR="00CB205A" w:rsidRPr="002C5414" w:rsidRDefault="00CB205A"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Pr="002C5414" w:rsidRDefault="00CB205A" w:rsidP="00CB205A">
            <w:pPr>
              <w:jc w:val="center"/>
              <w:rPr>
                <w:rFonts w:ascii="Arial" w:hAnsi="Arial" w:cs="Arial"/>
                <w:b/>
                <w:i/>
              </w:rPr>
            </w:pPr>
          </w:p>
          <w:p w14:paraId="70FBD0A9" w14:textId="5D7BC6CF" w:rsidR="00CB205A" w:rsidRPr="002C5414" w:rsidRDefault="00CB205A" w:rsidP="00CB205A">
            <w:pPr>
              <w:jc w:val="center"/>
              <w:rPr>
                <w:rFonts w:ascii="Arial" w:hAnsi="Arial" w:cs="Arial"/>
                <w:b/>
                <w:i/>
              </w:rPr>
            </w:pPr>
          </w:p>
          <w:p w14:paraId="7086E9E2" w14:textId="6DD3630D" w:rsidR="001465C2" w:rsidRPr="002C5414" w:rsidRDefault="001465C2" w:rsidP="00CB205A">
            <w:pPr>
              <w:jc w:val="center"/>
              <w:rPr>
                <w:rFonts w:ascii="Arial" w:hAnsi="Arial" w:cs="Arial"/>
                <w:b/>
                <w:i/>
              </w:rPr>
            </w:pPr>
          </w:p>
          <w:p w14:paraId="618BE6ED" w14:textId="062F2572" w:rsidR="001465C2" w:rsidRPr="002C5414" w:rsidRDefault="001465C2" w:rsidP="00CB205A">
            <w:pPr>
              <w:jc w:val="center"/>
              <w:rPr>
                <w:rFonts w:ascii="Arial" w:hAnsi="Arial" w:cs="Arial"/>
                <w:b/>
                <w:i/>
              </w:rPr>
            </w:pPr>
          </w:p>
          <w:p w14:paraId="59BC3D09" w14:textId="45ED8DA3" w:rsidR="001465C2" w:rsidRPr="002C5414" w:rsidRDefault="001465C2" w:rsidP="00CB205A">
            <w:pPr>
              <w:jc w:val="center"/>
              <w:rPr>
                <w:rFonts w:ascii="Arial" w:hAnsi="Arial" w:cs="Arial"/>
                <w:b/>
                <w:i/>
              </w:rPr>
            </w:pPr>
          </w:p>
          <w:p w14:paraId="455F9230" w14:textId="0116D79C" w:rsidR="001465C2" w:rsidRPr="002C5414" w:rsidRDefault="001465C2" w:rsidP="00CB205A">
            <w:pPr>
              <w:jc w:val="center"/>
              <w:rPr>
                <w:rFonts w:ascii="Arial" w:hAnsi="Arial" w:cs="Arial"/>
                <w:b/>
                <w:i/>
              </w:rPr>
            </w:pPr>
          </w:p>
          <w:p w14:paraId="645A252E" w14:textId="02D69979" w:rsidR="001465C2" w:rsidRPr="002C5414" w:rsidRDefault="001465C2" w:rsidP="00CB205A">
            <w:pPr>
              <w:jc w:val="center"/>
              <w:rPr>
                <w:rFonts w:ascii="Arial" w:hAnsi="Arial" w:cs="Arial"/>
                <w:b/>
                <w:i/>
              </w:rPr>
            </w:pPr>
          </w:p>
          <w:p w14:paraId="7DCA5F91" w14:textId="316A79CF" w:rsidR="001465C2" w:rsidRPr="002C5414" w:rsidRDefault="001465C2" w:rsidP="00CB205A">
            <w:pPr>
              <w:jc w:val="center"/>
              <w:rPr>
                <w:rFonts w:ascii="Arial" w:hAnsi="Arial" w:cs="Arial"/>
                <w:b/>
                <w:i/>
              </w:rPr>
            </w:pPr>
          </w:p>
          <w:p w14:paraId="5CCFD024" w14:textId="77777777" w:rsidR="001465C2" w:rsidRPr="002C5414" w:rsidRDefault="001465C2" w:rsidP="00CB205A">
            <w:pPr>
              <w:jc w:val="center"/>
              <w:rPr>
                <w:rFonts w:ascii="Arial" w:hAnsi="Arial" w:cs="Arial"/>
                <w:b/>
                <w:i/>
              </w:rPr>
            </w:pPr>
          </w:p>
          <w:p w14:paraId="45E79130" w14:textId="77777777" w:rsidR="00CB205A" w:rsidRPr="002C5414" w:rsidRDefault="00CB205A" w:rsidP="00CB205A">
            <w:pPr>
              <w:jc w:val="center"/>
              <w:rPr>
                <w:rFonts w:ascii="Arial" w:hAnsi="Arial" w:cs="Arial"/>
                <w:b/>
                <w:i/>
              </w:rPr>
            </w:pPr>
          </w:p>
          <w:p w14:paraId="1A2D75FA" w14:textId="5CDF7914" w:rsidR="00CB205A" w:rsidRPr="002C5414" w:rsidRDefault="001465C2" w:rsidP="00CB205A">
            <w:pPr>
              <w:jc w:val="center"/>
              <w:rPr>
                <w:rFonts w:ascii="Arial" w:hAnsi="Arial" w:cs="Arial"/>
                <w:b/>
                <w:i/>
              </w:rPr>
            </w:pPr>
            <w:r w:rsidRPr="002C5414">
              <w:rPr>
                <w:rFonts w:ascii="Arial" w:hAnsi="Arial" w:cs="Arial"/>
                <w:b/>
                <w:i/>
                <w:color w:val="A6A6A6"/>
              </w:rPr>
              <w:t xml:space="preserve">ni relevantno, </w:t>
            </w:r>
            <w:r w:rsidRPr="002C5414">
              <w:rPr>
                <w:rFonts w:ascii="Arial" w:hAnsi="Arial" w:cs="Arial"/>
                <w:i/>
                <w:color w:val="A6A6A6"/>
              </w:rPr>
              <w:t>če se elektronska komunikacijska sredstva ne uporabljajo iz razlogov iz 2. ali 4. odst. 37. čl. ZJN- 3</w:t>
            </w:r>
          </w:p>
          <w:p w14:paraId="6E52B254" w14:textId="77777777" w:rsidR="00CB205A" w:rsidRPr="002C5414" w:rsidRDefault="00CB205A" w:rsidP="00CB205A">
            <w:pPr>
              <w:jc w:val="center"/>
              <w:rPr>
                <w:rFonts w:ascii="Arial" w:hAnsi="Arial" w:cs="Arial"/>
                <w:b/>
                <w:i/>
              </w:rPr>
            </w:pPr>
          </w:p>
          <w:p w14:paraId="48E89A24" w14:textId="77777777" w:rsidR="00CB205A" w:rsidRPr="002C5414" w:rsidRDefault="00CB205A" w:rsidP="00CB205A">
            <w:pPr>
              <w:jc w:val="center"/>
              <w:rPr>
                <w:rFonts w:ascii="Arial" w:hAnsi="Arial" w:cs="Arial"/>
                <w:b/>
                <w:i/>
              </w:rPr>
            </w:pPr>
          </w:p>
          <w:p w14:paraId="67B63E33" w14:textId="33DE890A" w:rsidR="00CB205A" w:rsidRPr="002C5414" w:rsidRDefault="00CB205A" w:rsidP="00CB205A">
            <w:pPr>
              <w:jc w:val="center"/>
              <w:rPr>
                <w:rFonts w:ascii="Arial" w:hAnsi="Arial" w:cs="Arial"/>
                <w:i/>
              </w:rPr>
            </w:pPr>
          </w:p>
        </w:tc>
      </w:tr>
      <w:tr w:rsidR="00CB205A" w:rsidRPr="00FE6B7C"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2C5414" w:rsidRDefault="00CB205A" w:rsidP="00CB205A">
            <w:pPr>
              <w:rPr>
                <w:rFonts w:ascii="Arial" w:hAnsi="Arial" w:cs="Arial"/>
              </w:rPr>
            </w:pPr>
            <w:r w:rsidRPr="002C5414">
              <w:rPr>
                <w:rFonts w:ascii="Arial" w:hAnsi="Arial" w:cs="Arial"/>
              </w:rPr>
              <w:lastRenderedPageBreak/>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2C5414" w:rsidRDefault="00CB205A" w:rsidP="00CB205A">
            <w:pPr>
              <w:rPr>
                <w:rFonts w:ascii="Arial" w:hAnsi="Arial" w:cs="Arial"/>
              </w:rPr>
            </w:pPr>
            <w:r w:rsidRPr="002C5414">
              <w:rPr>
                <w:rFonts w:ascii="Arial" w:hAnsi="Arial" w:cs="Arial"/>
                <w:b/>
                <w:bCs/>
              </w:rPr>
              <w:t>PREDLOŽITEV IN JAVNO ODPIRANJE PONUDB</w:t>
            </w:r>
          </w:p>
        </w:tc>
      </w:tr>
      <w:tr w:rsidR="00CB205A" w:rsidRPr="00FE6B7C"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2C5414" w:rsidRDefault="00CB205A" w:rsidP="00CB205A">
            <w:pPr>
              <w:rPr>
                <w:rFonts w:ascii="Arial" w:hAnsi="Arial" w:cs="Arial"/>
              </w:rPr>
            </w:pPr>
            <w:r w:rsidRPr="002C5414">
              <w:rPr>
                <w:rFonts w:ascii="Arial" w:hAnsi="Arial" w:cs="Arial"/>
              </w:rPr>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2C5414" w:rsidRDefault="00CB205A" w:rsidP="00CB205A">
            <w:pPr>
              <w:rPr>
                <w:rFonts w:ascii="Arial" w:hAnsi="Arial" w:cs="Arial"/>
              </w:rPr>
            </w:pPr>
          </w:p>
        </w:tc>
      </w:tr>
      <w:tr w:rsidR="00CB205A" w:rsidRPr="00FE6B7C"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2C5414" w:rsidRDefault="00CB205A" w:rsidP="00CB205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23381862" w14:textId="40BCBC53" w:rsidR="00FE4CA9"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391A3B5" w14:textId="39BD1EFD" w:rsidR="00FE4CA9" w:rsidRPr="002C5414" w:rsidRDefault="00FE4CA9" w:rsidP="00CB205A">
            <w:pPr>
              <w:rPr>
                <w:rFonts w:ascii="Arial" w:hAnsi="Arial" w:cs="Arial"/>
                <w:i/>
              </w:rPr>
            </w:pPr>
            <w:r w:rsidRPr="002C5414">
              <w:rPr>
                <w:rFonts w:ascii="Arial" w:hAnsi="Arial" w:cs="Arial"/>
                <w:i/>
              </w:rPr>
              <w:t>-odpiranje ponudb ne sme biti izvedeno prej kot eno uro po r</w:t>
            </w:r>
            <w:r w:rsidR="008660D0" w:rsidRPr="002C5414">
              <w:rPr>
                <w:rFonts w:ascii="Arial" w:hAnsi="Arial" w:cs="Arial"/>
                <w:i/>
              </w:rPr>
              <w:t xml:space="preserve">oku za oddajo prijav ali ponudb - </w:t>
            </w:r>
            <w:r w:rsidRPr="002C5414">
              <w:rPr>
                <w:rFonts w:ascii="Arial" w:hAnsi="Arial" w:cs="Arial"/>
                <w:i/>
              </w:rPr>
              <w:t>5.</w:t>
            </w:r>
            <w:r w:rsidR="008660D0" w:rsidRPr="002C5414">
              <w:rPr>
                <w:rFonts w:ascii="Arial" w:hAnsi="Arial" w:cs="Arial"/>
                <w:i/>
              </w:rPr>
              <w:t xml:space="preserve"> odst. 88. čl. ZJN- 3 (</w:t>
            </w:r>
            <w:r w:rsidRPr="002C5414">
              <w:rPr>
                <w:rFonts w:ascii="Arial" w:hAnsi="Arial" w:cs="Arial"/>
                <w:i/>
              </w:rPr>
              <w:t>novela ZJN -3b</w:t>
            </w:r>
            <w:r w:rsidR="008660D0" w:rsidRPr="002C5414">
              <w:rPr>
                <w:rFonts w:ascii="Arial" w:hAnsi="Arial" w:cs="Arial"/>
                <w:i/>
              </w:rPr>
              <w:t>)</w:t>
            </w:r>
            <w:r w:rsidRPr="002C5414">
              <w:rPr>
                <w:rFonts w:ascii="Arial" w:hAnsi="Arial" w:cs="Arial"/>
                <w:i/>
              </w:rPr>
              <w:t>;</w:t>
            </w:r>
          </w:p>
          <w:p w14:paraId="7E11332D" w14:textId="77777777" w:rsidR="00CB205A" w:rsidRDefault="00FE4CA9" w:rsidP="00CB205A">
            <w:pPr>
              <w:rPr>
                <w:rFonts w:ascii="Arial" w:hAnsi="Arial" w:cs="Arial"/>
                <w:i/>
              </w:rPr>
            </w:pPr>
            <w:r w:rsidRPr="002C5414">
              <w:rPr>
                <w:rFonts w:ascii="Arial" w:hAnsi="Arial" w:cs="Arial"/>
                <w:i/>
              </w:rPr>
              <w:t>-</w:t>
            </w:r>
            <w:r w:rsidR="00CB205A" w:rsidRPr="002C5414">
              <w:rPr>
                <w:rFonts w:ascii="Arial" w:hAnsi="Arial" w:cs="Arial"/>
                <w:i/>
              </w:rPr>
              <w:t>v primeru elektronske oddaje ponudb</w:t>
            </w:r>
            <w:r w:rsidR="00CB205A" w:rsidRPr="002C5414">
              <w:rPr>
                <w:rFonts w:ascii="Arial" w:hAnsi="Arial" w:cs="Arial"/>
              </w:rPr>
              <w:t xml:space="preserve"> </w:t>
            </w:r>
            <w:r w:rsidR="00CB205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B4E7908" w14:textId="4B467D8A" w:rsidR="00621AE7" w:rsidRPr="002C5414" w:rsidRDefault="00621AE7" w:rsidP="00621AE7">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od 1. 1. 2022 (novela ZJN-3B) odpiranje ponudb ne sme biti izvedeno prej kot eno uro po roku za oddajo ponudb </w:t>
            </w:r>
          </w:p>
          <w:p w14:paraId="492D166B" w14:textId="0C861B39" w:rsidR="00621AE7" w:rsidRPr="002C5414" w:rsidRDefault="00621AE7" w:rsidP="002C5414">
            <w:pPr>
              <w:pStyle w:val="Odstavekseznama"/>
              <w:numPr>
                <w:ilvl w:val="0"/>
                <w:numId w:val="15"/>
              </w:numPr>
              <w:autoSpaceDE w:val="0"/>
              <w:autoSpaceDN w:val="0"/>
              <w:adjustRightInd w:val="0"/>
              <w:spacing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2C5414" w:rsidRDefault="00CB205A" w:rsidP="00CB205A">
            <w:pPr>
              <w:rPr>
                <w:rFonts w:ascii="Arial" w:hAnsi="Arial" w:cs="Arial"/>
              </w:rPr>
            </w:pPr>
          </w:p>
        </w:tc>
      </w:tr>
      <w:tr w:rsidR="00CB205A" w:rsidRPr="00FE6B7C"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2C5414" w:rsidRDefault="00CB205A" w:rsidP="00CB205A">
            <w:pPr>
              <w:rPr>
                <w:rFonts w:ascii="Arial" w:hAnsi="Arial" w:cs="Arial"/>
              </w:rPr>
            </w:pPr>
            <w:r w:rsidRPr="002C5414">
              <w:rPr>
                <w:rFonts w:ascii="Arial" w:hAnsi="Arial" w:cs="Arial"/>
              </w:rPr>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188C27" w14:textId="77777777" w:rsidR="00CB205A" w:rsidRPr="002C5414" w:rsidRDefault="00CB205A" w:rsidP="00CB205A">
            <w:pPr>
              <w:jc w:val="center"/>
              <w:rPr>
                <w:rFonts w:ascii="Arial" w:hAnsi="Arial" w:cs="Arial"/>
                <w:i/>
                <w:color w:val="A6A6A6"/>
              </w:rPr>
            </w:pPr>
          </w:p>
          <w:p w14:paraId="24C563D3"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CB205A" w:rsidRPr="00FE6B7C"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1466CC37" w:rsidR="006502DF" w:rsidRPr="002C5414" w:rsidRDefault="00CB205A" w:rsidP="006502DF">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2E8E8735" w14:textId="784DD830" w:rsidR="006502DF" w:rsidRPr="002C5414" w:rsidRDefault="006502DF" w:rsidP="006502DF">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w:t>
            </w:r>
            <w:r w:rsidR="008660D0" w:rsidRPr="002C5414">
              <w:rPr>
                <w:rFonts w:ascii="Arial" w:hAnsi="Arial" w:cs="Arial"/>
                <w:i/>
              </w:rPr>
              <w:t>lje vsem ponudnikom  -</w:t>
            </w:r>
            <w:r w:rsidRPr="002C5414">
              <w:rPr>
                <w:rFonts w:ascii="Arial" w:hAnsi="Arial" w:cs="Arial"/>
                <w:i/>
              </w:rPr>
              <w:t>7.</w:t>
            </w:r>
            <w:r w:rsidR="008660D0" w:rsidRPr="002C5414">
              <w:rPr>
                <w:rFonts w:ascii="Arial" w:hAnsi="Arial" w:cs="Arial"/>
                <w:i/>
              </w:rPr>
              <w:t xml:space="preserve"> </w:t>
            </w:r>
            <w:r w:rsidRPr="002C5414">
              <w:rPr>
                <w:rFonts w:ascii="Arial" w:hAnsi="Arial" w:cs="Arial"/>
                <w:i/>
              </w:rPr>
              <w:t>odst. 88.</w:t>
            </w:r>
            <w:r w:rsidR="008660D0" w:rsidRPr="002C5414">
              <w:rPr>
                <w:rFonts w:ascii="Arial" w:hAnsi="Arial" w:cs="Arial"/>
                <w:i/>
              </w:rPr>
              <w:t xml:space="preserve"> čl. ZJN-3 (n</w:t>
            </w:r>
            <w:r w:rsidRPr="002C5414">
              <w:rPr>
                <w:rFonts w:ascii="Arial" w:hAnsi="Arial" w:cs="Arial"/>
                <w:i/>
              </w:rPr>
              <w:t>ovela ZJN-3b))</w:t>
            </w:r>
          </w:p>
          <w:p w14:paraId="47CC2F7B" w14:textId="1FEE3E5E" w:rsidR="00FE4CA9" w:rsidRPr="002C5414" w:rsidRDefault="00FE4CA9" w:rsidP="00CB205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2C5414" w:rsidRDefault="00CA007A" w:rsidP="00CA00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B205A" w:rsidRPr="00FE6B7C"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2C5414" w:rsidRDefault="00CB205A" w:rsidP="00CB205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2C5414" w:rsidRDefault="00CB205A" w:rsidP="00CB205A">
            <w:pPr>
              <w:rPr>
                <w:rFonts w:ascii="Arial" w:hAnsi="Arial" w:cs="Arial"/>
              </w:rPr>
            </w:pPr>
            <w:r w:rsidRPr="002C5414">
              <w:rPr>
                <w:rFonts w:ascii="Arial" w:hAnsi="Arial" w:cs="Arial"/>
                <w:b/>
                <w:bCs/>
              </w:rPr>
              <w:t>PREGLED IN OCENJEVANJE PONUDB</w:t>
            </w:r>
          </w:p>
        </w:tc>
      </w:tr>
      <w:tr w:rsidR="00CB205A" w:rsidRPr="00FE6B7C"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2C5414" w:rsidRDefault="00CB205A" w:rsidP="00CB205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57679ED2" w14:textId="77777777" w:rsidR="00CB205A" w:rsidRPr="002C5414" w:rsidRDefault="00CB205A" w:rsidP="00CB205A">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3D44B2CF"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revizijska sled ocenjevanja mora biti jasna/dovolj pregledna - preveri se obstoj ocenjevalnega poročila, če je vrednost najugodnejše dopustne ponudbe enaka ali višja od mejne vrednosti, od katere dalje je treba JN objaviti na portalu JN ali v Ur. l. EU, ter v postopku ni bila zagotovljena ustrezna objava povabila k sodelovanju, pa bi </w:t>
            </w:r>
            <w:r w:rsidRPr="002C5414">
              <w:rPr>
                <w:rFonts w:ascii="Arial" w:hAnsi="Arial" w:cs="Arial"/>
                <w:i/>
                <w:sz w:val="20"/>
                <w:szCs w:val="20"/>
              </w:rPr>
              <w:lastRenderedPageBreak/>
              <w:t>morala biti, naročnik ne sme oddati JN po tem postopku, temveč mora, če je to primerno, začeti nov postopek skladno z ZJN-3 – 5. odst. 39. čl. ZJN-3</w:t>
            </w:r>
          </w:p>
          <w:p w14:paraId="0F8C84D8"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2C5414" w:rsidRDefault="00CB205A" w:rsidP="00CB205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2C5414" w:rsidRDefault="00CB205A" w:rsidP="00CB205A">
            <w:pPr>
              <w:rPr>
                <w:rFonts w:ascii="Arial" w:hAnsi="Arial" w:cs="Arial"/>
              </w:rPr>
            </w:pPr>
          </w:p>
        </w:tc>
      </w:tr>
      <w:tr w:rsidR="00CB205A" w:rsidRPr="00FE6B7C"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2C5414" w:rsidRDefault="00CB205A" w:rsidP="00CB205A">
            <w:pPr>
              <w:rPr>
                <w:rFonts w:ascii="Arial" w:hAnsi="Arial" w:cs="Arial"/>
              </w:rPr>
            </w:pPr>
            <w:r w:rsidRPr="002C5414">
              <w:rPr>
                <w:rFonts w:ascii="Arial" w:hAnsi="Arial" w:cs="Arial"/>
              </w:rPr>
              <w:t>Dopolnitev, popravek, pojasnilo ponudb je izvedeno na poziv naročnika in je dopustno (5., 6. in 7. odst. 89. čl. ZJN-3)</w:t>
            </w:r>
          </w:p>
          <w:p w14:paraId="1D8C8194" w14:textId="47174BE8"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C7E85C" w14:textId="5C832A68" w:rsidR="009906E2" w:rsidRPr="002C5414" w:rsidRDefault="006E1E01" w:rsidP="006E1E01">
            <w:pPr>
              <w:rPr>
                <w:rFonts w:ascii="Arial" w:hAnsi="Arial" w:cs="Arial"/>
                <w:i/>
              </w:rPr>
            </w:pPr>
            <w:r w:rsidRPr="002C5414">
              <w:rPr>
                <w:rFonts w:ascii="Arial" w:hAnsi="Arial" w:cs="Arial"/>
                <w:i/>
              </w:rPr>
              <w:t>-</w:t>
            </w:r>
            <w:r w:rsidR="009906E2" w:rsidRPr="002C5414">
              <w:rPr>
                <w:rFonts w:ascii="Arial" w:hAnsi="Arial" w:cs="Arial"/>
                <w:i/>
              </w:rPr>
              <w:t>očitne ali nebistvene napake naročnik lahko spregleda</w:t>
            </w:r>
            <w:r w:rsidR="00473837" w:rsidRPr="002C5414">
              <w:rPr>
                <w:rFonts w:ascii="Arial" w:hAnsi="Arial" w:cs="Arial"/>
                <w:i/>
              </w:rPr>
              <w:t xml:space="preserve"> </w:t>
            </w:r>
            <w:r w:rsidR="009906E2" w:rsidRPr="002C5414">
              <w:rPr>
                <w:rFonts w:ascii="Arial" w:hAnsi="Arial" w:cs="Arial"/>
                <w:i/>
              </w:rPr>
              <w:t>- 5.</w:t>
            </w:r>
            <w:r w:rsidR="008660D0" w:rsidRPr="002C5414">
              <w:rPr>
                <w:rFonts w:ascii="Arial" w:hAnsi="Arial" w:cs="Arial"/>
                <w:i/>
              </w:rPr>
              <w:t xml:space="preserve"> </w:t>
            </w:r>
            <w:r w:rsidR="009906E2" w:rsidRPr="002C5414">
              <w:rPr>
                <w:rFonts w:ascii="Arial" w:hAnsi="Arial" w:cs="Arial"/>
                <w:i/>
              </w:rPr>
              <w:t>odst. 89</w:t>
            </w:r>
            <w:r w:rsidR="008660D0" w:rsidRPr="002C5414">
              <w:rPr>
                <w:rFonts w:ascii="Arial" w:hAnsi="Arial" w:cs="Arial"/>
                <w:i/>
              </w:rPr>
              <w:t xml:space="preserve">. </w:t>
            </w:r>
            <w:r w:rsidR="009906E2" w:rsidRPr="002C5414">
              <w:rPr>
                <w:rFonts w:ascii="Arial" w:hAnsi="Arial" w:cs="Arial"/>
                <w:i/>
              </w:rPr>
              <w:t>čl.ZJN</w:t>
            </w:r>
            <w:r w:rsidR="00473837" w:rsidRPr="002C5414">
              <w:rPr>
                <w:rFonts w:ascii="Arial" w:hAnsi="Arial" w:cs="Arial"/>
                <w:i/>
              </w:rPr>
              <w:t xml:space="preserve"> </w:t>
            </w:r>
            <w:r w:rsidR="009906E2" w:rsidRPr="002C5414">
              <w:rPr>
                <w:rFonts w:ascii="Arial" w:hAnsi="Arial" w:cs="Arial"/>
                <w:i/>
              </w:rPr>
              <w:t>(novela ZJN-3b)</w:t>
            </w:r>
            <w:r w:rsidR="00473837" w:rsidRPr="002C5414">
              <w:rPr>
                <w:rFonts w:ascii="Arial" w:hAnsi="Arial" w:cs="Arial"/>
                <w:i/>
              </w:rPr>
              <w:t>;</w:t>
            </w:r>
          </w:p>
          <w:p w14:paraId="3253BBEB" w14:textId="00F00C26"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p>
          <w:p w14:paraId="140EC34E" w14:textId="318F8A69"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15D0634" w14:textId="30510B3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9D5FFC">
              <w:rPr>
                <w:rFonts w:ascii="Arial" w:eastAsia="Times New Roman" w:hAnsi="Arial" w:cs="Arial"/>
                <w:i/>
                <w:sz w:val="16"/>
                <w:szCs w:val="16"/>
              </w:rPr>
              <w:t xml:space="preserve"> </w:t>
            </w:r>
            <w:r w:rsidR="009D5FFC" w:rsidRPr="002C5414">
              <w:rPr>
                <w:rFonts w:ascii="Arial" w:eastAsia="Times New Roman" w:hAnsi="Arial" w:cs="Arial"/>
                <w:i/>
                <w:sz w:val="20"/>
                <w:szCs w:val="20"/>
              </w:rPr>
              <w:t>5. odst. 89. čl. ZJN-3</w:t>
            </w:r>
          </w:p>
          <w:p w14:paraId="7C98EA62" w14:textId="6F27E835"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8C3DEF1" w14:textId="46B51BD8"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w:t>
            </w:r>
            <w:r w:rsidR="00C64250">
              <w:rPr>
                <w:rFonts w:ascii="Arial" w:eastAsia="Times New Roman" w:hAnsi="Arial" w:cs="Arial"/>
                <w:i/>
                <w:sz w:val="20"/>
                <w:szCs w:val="20"/>
              </w:rPr>
              <w:t>7</w:t>
            </w:r>
            <w:r w:rsidRPr="002C5414">
              <w:rPr>
                <w:rFonts w:ascii="Arial" w:eastAsia="Times New Roman" w:hAnsi="Arial" w:cs="Arial"/>
                <w:i/>
                <w:sz w:val="20"/>
                <w:szCs w:val="20"/>
              </w:rPr>
              <w:t>. odst. 89. čl ZJN-3</w:t>
            </w:r>
          </w:p>
          <w:p w14:paraId="0D4CAC87" w14:textId="77777777" w:rsidR="00CB205A" w:rsidRPr="002C5414" w:rsidRDefault="00CB205A" w:rsidP="00CB205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1837CF3" w14:textId="0D05E9B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2C5414" w:rsidRDefault="00CB205A" w:rsidP="00CB205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CB205A" w:rsidRPr="00FE6B7C"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2C5414" w:rsidRDefault="00CB205A" w:rsidP="00CB205A">
            <w:pPr>
              <w:rPr>
                <w:rFonts w:ascii="Arial" w:hAnsi="Arial" w:cs="Arial"/>
              </w:rPr>
            </w:pPr>
            <w:r w:rsidRPr="002C5414">
              <w:rPr>
                <w:rFonts w:ascii="Arial" w:hAnsi="Arial" w:cs="Arial"/>
              </w:rPr>
              <w:t>Nedopustne ponudbe so izločene (29. tč. 1. odst. 2. čl. ZJN-3)</w:t>
            </w:r>
          </w:p>
          <w:p w14:paraId="013E253C"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8272066"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2012CC57"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C35D809"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kazniva dejanja (1. odst. 75. čl. ZJN-3)</w:t>
            </w:r>
          </w:p>
          <w:p w14:paraId="08AD8E1D" w14:textId="0ED56656" w:rsidR="00CB205A"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2BC3A9E4" w14:textId="1F1FCCB8" w:rsidR="00953A59" w:rsidRPr="002C5414" w:rsidRDefault="00953A59" w:rsidP="00953A59">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lastRenderedPageBreak/>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EF57E2C"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CB205A" w:rsidRPr="00FE6B7C"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2C5414" w:rsidRDefault="00CB205A" w:rsidP="00CB205A">
            <w:pPr>
              <w:rPr>
                <w:rFonts w:ascii="Arial" w:hAnsi="Arial" w:cs="Arial"/>
              </w:rPr>
            </w:pPr>
            <w:r w:rsidRPr="002C5414">
              <w:rPr>
                <w:rFonts w:ascii="Arial" w:hAnsi="Arial" w:cs="Arial"/>
              </w:rPr>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B4438" w:rsidRPr="00FE6B7C" w14:paraId="3B9E83D9" w14:textId="77777777" w:rsidTr="007E6D93">
        <w:trPr>
          <w:jc w:val="center"/>
        </w:trPr>
        <w:tc>
          <w:tcPr>
            <w:tcW w:w="447" w:type="dxa"/>
            <w:vMerge/>
            <w:tcBorders>
              <w:left w:val="single" w:sz="4" w:space="0" w:color="auto"/>
              <w:right w:val="single" w:sz="4" w:space="0" w:color="auto"/>
            </w:tcBorders>
            <w:vAlign w:val="center"/>
          </w:tcPr>
          <w:p w14:paraId="53E291E4" w14:textId="77777777" w:rsidR="000B4438" w:rsidRPr="000B4438" w:rsidRDefault="000B4438"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3ACFFF" w14:textId="77777777" w:rsidR="000B4438" w:rsidRPr="002C5414" w:rsidRDefault="000B4438" w:rsidP="000B4438">
            <w:pPr>
              <w:rPr>
                <w:rFonts w:ascii="Arial" w:hAnsi="Arial" w:cs="Arial"/>
              </w:rPr>
            </w:pPr>
            <w:r w:rsidRPr="002C5414">
              <w:rPr>
                <w:rFonts w:ascii="Arial" w:hAnsi="Arial" w:cs="Arial"/>
              </w:rPr>
              <w:t>Če je oddana ponudba s podizvajalci, so upoštevana zakonska določila (94. čl. ZJN-3):</w:t>
            </w:r>
          </w:p>
          <w:p w14:paraId="054A449B"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0D368F0E"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603B497" w14:textId="011ACE07" w:rsidR="000B4438" w:rsidRPr="000B4438" w:rsidRDefault="000B4438" w:rsidP="000B4438">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4733D9C0" w14:textId="45E926FE" w:rsidR="000B4438" w:rsidRPr="000B4438" w:rsidRDefault="000B4438" w:rsidP="00CB205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356CDF" w14:textId="5E548B5E" w:rsidR="000B4438" w:rsidRPr="000B4438" w:rsidRDefault="000B4438" w:rsidP="00CB205A">
            <w:pPr>
              <w:jc w:val="center"/>
              <w:rPr>
                <w:rFonts w:ascii="Arial" w:hAnsi="Arial" w:cs="Arial"/>
                <w:b/>
                <w:i/>
                <w:color w:val="A6A6A6"/>
              </w:rPr>
            </w:pPr>
            <w:r>
              <w:rPr>
                <w:rFonts w:ascii="Arial" w:hAnsi="Arial" w:cs="Arial"/>
                <w:b/>
                <w:i/>
                <w:color w:val="A6A6A6"/>
              </w:rPr>
              <w:t>Ni obvezno, če ni podizvajalcev</w:t>
            </w:r>
          </w:p>
        </w:tc>
      </w:tr>
      <w:tr w:rsidR="00CB205A" w:rsidRPr="00FE6B7C"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2C5414" w:rsidRDefault="00CB205A" w:rsidP="00CB205A">
            <w:pPr>
              <w:rPr>
                <w:rFonts w:ascii="Arial" w:hAnsi="Arial" w:cs="Arial"/>
              </w:rPr>
            </w:pPr>
            <w:r w:rsidRPr="002C5414">
              <w:rPr>
                <w:rFonts w:ascii="Arial" w:hAnsi="Arial" w:cs="Arial"/>
              </w:rPr>
              <w:t>Predloženo je finančno zavarovanje za resnost ponudbe (v kolikor je bilo zahtevano)</w:t>
            </w:r>
          </w:p>
          <w:p w14:paraId="24B55DE4"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DFCC64"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10B10CFF"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CB205A" w:rsidRPr="00FE6B7C"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2C5414" w:rsidRDefault="00CB205A" w:rsidP="00CB205A">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CB205A" w:rsidRPr="00FE6B7C"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2C5414" w:rsidRDefault="00CB205A" w:rsidP="00CB205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2C5414" w:rsidRDefault="00CB205A" w:rsidP="00CB205A">
            <w:pPr>
              <w:rPr>
                <w:rFonts w:ascii="Arial" w:hAnsi="Arial" w:cs="Arial"/>
              </w:rPr>
            </w:pPr>
            <w:r w:rsidRPr="002C5414">
              <w:rPr>
                <w:rFonts w:ascii="Arial" w:hAnsi="Arial" w:cs="Arial"/>
                <w:b/>
                <w:bCs/>
              </w:rPr>
              <w:t>ODLOČITEV O ODDAJI JAVNEGA NAROČILA</w:t>
            </w:r>
          </w:p>
        </w:tc>
      </w:tr>
      <w:tr w:rsidR="00CB205A" w:rsidRPr="00FE6B7C"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2C5414" w:rsidRDefault="00CB205A" w:rsidP="00CB205A">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30698716"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5B701914"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7EF60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zavrnitve vseh ponudb (po izteku roka za odpiranje ponudb) – 5. odst. 90. čl. ZJN-3</w:t>
            </w:r>
          </w:p>
          <w:p w14:paraId="7FB205C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B94477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2C5414" w:rsidRDefault="00CB205A" w:rsidP="00CB205A">
            <w:pPr>
              <w:rPr>
                <w:rFonts w:ascii="Arial" w:hAnsi="Arial" w:cs="Arial"/>
              </w:rPr>
            </w:pPr>
          </w:p>
        </w:tc>
      </w:tr>
      <w:tr w:rsidR="00CB205A" w:rsidRPr="00FE6B7C"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2C5414" w:rsidRDefault="00CB205A" w:rsidP="00CB205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2C5414" w:rsidRDefault="00CB205A" w:rsidP="00CB205A">
            <w:pPr>
              <w:rPr>
                <w:rFonts w:ascii="Arial" w:hAnsi="Arial" w:cs="Arial"/>
              </w:rPr>
            </w:pPr>
          </w:p>
        </w:tc>
      </w:tr>
      <w:tr w:rsidR="00CB205A" w:rsidRPr="00FE6B7C"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2C5414" w:rsidRDefault="00CB205A" w:rsidP="00CB205A">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2C5414" w:rsidRDefault="00CB205A" w:rsidP="00CB205A">
            <w:pPr>
              <w:rPr>
                <w:rFonts w:ascii="Arial" w:hAnsi="Arial" w:cs="Arial"/>
              </w:rPr>
            </w:pPr>
          </w:p>
        </w:tc>
      </w:tr>
      <w:tr w:rsidR="00CB205A" w:rsidRPr="00FE6B7C"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Pr="002C5414" w:rsidRDefault="00CB205A" w:rsidP="00CB205A">
            <w:pPr>
              <w:rPr>
                <w:rFonts w:ascii="Arial" w:hAnsi="Arial" w:cs="Arial"/>
              </w:rPr>
            </w:pPr>
            <w:r w:rsidRPr="002C5414">
              <w:rPr>
                <w:rFonts w:ascii="Arial" w:hAnsi="Arial" w:cs="Arial"/>
              </w:rPr>
              <w:t>Izbrana ponudba ni neobičajno nizka oz. je ponudba utemeljeno pojasnjena (86. čl. ZJN-3)</w:t>
            </w:r>
          </w:p>
          <w:p w14:paraId="0C83FCF8" w14:textId="4E414DAE" w:rsidR="00F67190" w:rsidRPr="002C5414" w:rsidRDefault="00F67190" w:rsidP="00CB205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predložena dokazila ne pojasnijo nizke ravni predlagane cene ali stroškov, lahko naročnik tako ponudbo zavrne</w:t>
            </w:r>
            <w:r w:rsidR="004340E8" w:rsidRPr="002C5414">
              <w:rPr>
                <w:rFonts w:ascii="Arial" w:hAnsi="Arial" w:cs="Arial"/>
                <w:i/>
              </w:rPr>
              <w:t xml:space="preserve"> </w:t>
            </w:r>
            <w:r w:rsidRPr="002C5414">
              <w:rPr>
                <w:rFonts w:ascii="Arial" w:hAnsi="Arial" w:cs="Arial"/>
                <w:i/>
              </w:rPr>
              <w:t xml:space="preserve">- 3 odst. 86. čl. </w:t>
            </w:r>
            <w:r w:rsidR="004340E8" w:rsidRPr="002C5414">
              <w:rPr>
                <w:rFonts w:ascii="Arial" w:hAnsi="Arial" w:cs="Arial"/>
                <w:i/>
              </w:rPr>
              <w:t>ZJN-</w:t>
            </w:r>
            <w:r w:rsidRPr="002C5414">
              <w:rPr>
                <w:rFonts w:ascii="Arial" w:hAnsi="Arial" w:cs="Arial"/>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2C5414" w:rsidRDefault="004340E8"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2C5414" w:rsidRDefault="00CB205A" w:rsidP="00CB205A">
            <w:pPr>
              <w:jc w:val="center"/>
              <w:rPr>
                <w:rFonts w:ascii="Arial" w:hAnsi="Arial" w:cs="Arial"/>
              </w:rPr>
            </w:pPr>
          </w:p>
        </w:tc>
      </w:tr>
      <w:tr w:rsidR="00CB205A" w:rsidRPr="00FE6B7C"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2C5414" w:rsidRDefault="00CB205A" w:rsidP="00CB205A">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2C5414" w:rsidRDefault="00CB205A" w:rsidP="00CB205A">
            <w:pPr>
              <w:jc w:val="center"/>
              <w:rPr>
                <w:rFonts w:ascii="Arial" w:hAnsi="Arial" w:cs="Arial"/>
                <w:b/>
                <w:i/>
              </w:rPr>
            </w:pPr>
            <w:r w:rsidRPr="002C5414">
              <w:rPr>
                <w:rFonts w:ascii="Arial" w:hAnsi="Arial" w:cs="Arial"/>
                <w:b/>
                <w:i/>
                <w:color w:val="A6A6A6"/>
              </w:rPr>
              <w:t>ni obvezno za izjeme, ki jih našteva ZJN-3</w:t>
            </w:r>
          </w:p>
        </w:tc>
      </w:tr>
      <w:tr w:rsidR="00CB205A" w:rsidRPr="00FE6B7C"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EDAAD47" w14:textId="7CF5F88B" w:rsidR="00CB205A" w:rsidRDefault="00CB205A" w:rsidP="00CE5764">
            <w:pPr>
              <w:rPr>
                <w:rFonts w:ascii="Arial" w:hAnsi="Arial" w:cs="Arial"/>
              </w:rPr>
            </w:pPr>
            <w:r w:rsidRPr="002C5414">
              <w:rPr>
                <w:rFonts w:ascii="Arial" w:hAnsi="Arial" w:cs="Arial"/>
              </w:rPr>
              <w:t xml:space="preserve">Zagotovljeno je učinkovito preprečevanje nasprotja interesov (91. čl. ZJN-3) </w:t>
            </w:r>
          </w:p>
          <w:p w14:paraId="48C91F54" w14:textId="77777777" w:rsidR="00990236" w:rsidRPr="002C5414" w:rsidRDefault="00990236" w:rsidP="00990236">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66C3C722" w14:textId="77777777" w:rsidR="00990236" w:rsidRPr="002C5414" w:rsidRDefault="00990236" w:rsidP="00990236">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30CBFA8" w14:textId="2E6FB824" w:rsidR="00990236" w:rsidRPr="002C5414" w:rsidRDefault="00B152F6" w:rsidP="00990236">
            <w:pPr>
              <w:rPr>
                <w:rFonts w:ascii="Arial" w:hAnsi="Arial" w:cs="Arial"/>
              </w:rPr>
            </w:pPr>
            <w:r>
              <w:rPr>
                <w:rFonts w:ascii="Arial" w:hAnsi="Arial" w:cs="Arial"/>
                <w:i/>
              </w:rPr>
              <w:t xml:space="preserve">- </w:t>
            </w:r>
            <w:r w:rsidR="00990236" w:rsidRPr="002C5414">
              <w:rPr>
                <w:rFonts w:ascii="Arial" w:hAnsi="Arial" w:cs="Arial"/>
                <w:i/>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00990236" w:rsidRPr="002C5414">
              <w:rPr>
                <w:rFonts w:ascii="Arial" w:hAnsi="Arial"/>
                <w:i/>
              </w:rPr>
              <w:t xml:space="preserve"> </w:t>
            </w:r>
            <w:r w:rsidR="00990236" w:rsidRPr="002C5414">
              <w:rPr>
                <w:rFonts w:ascii="Arial" w:hAnsi="Arial"/>
                <w:i/>
              </w:rPr>
              <w:footnoteReference w:id="51"/>
            </w:r>
            <w:r w:rsidR="00990236"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2C5414" w:rsidRDefault="00CB205A" w:rsidP="00CB205A">
            <w:pPr>
              <w:jc w:val="center"/>
              <w:rPr>
                <w:rFonts w:ascii="Arial" w:hAnsi="Arial" w:cs="Arial"/>
                <w:b/>
                <w:i/>
                <w:color w:val="A6A6A6"/>
              </w:rPr>
            </w:pPr>
          </w:p>
        </w:tc>
      </w:tr>
      <w:tr w:rsidR="00CB205A" w:rsidRPr="00FE6B7C"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2C5414" w:rsidRDefault="00CB205A" w:rsidP="00CB205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2C5414" w:rsidRDefault="00CB205A" w:rsidP="00CB205A">
            <w:pPr>
              <w:rPr>
                <w:rFonts w:ascii="Arial" w:hAnsi="Arial" w:cs="Arial"/>
              </w:rPr>
            </w:pPr>
            <w:r w:rsidRPr="002C5414">
              <w:rPr>
                <w:rFonts w:ascii="Arial" w:hAnsi="Arial" w:cs="Arial"/>
                <w:b/>
                <w:bCs/>
              </w:rPr>
              <w:t>OBJAVA OBVESTILA O ODDAJI JAVNEGA NAROČILA</w:t>
            </w:r>
          </w:p>
        </w:tc>
      </w:tr>
      <w:tr w:rsidR="00CB205A" w:rsidRPr="00FE6B7C"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2C5414" w:rsidRDefault="00CB205A" w:rsidP="00CB205A">
            <w:pPr>
              <w:rPr>
                <w:rFonts w:ascii="Arial" w:hAnsi="Arial" w:cs="Arial"/>
              </w:rPr>
            </w:pPr>
            <w:r w:rsidRPr="002C5414">
              <w:rPr>
                <w:rFonts w:ascii="Arial" w:hAnsi="Arial" w:cs="Arial"/>
              </w:rPr>
              <w:t>Obvestilo o oddaji naročila je objavljeno na portalu JN najpozneje 30 dni po sklenitvi pogodbe (22., 52. in 58. čl. ZJN-3)</w:t>
            </w:r>
          </w:p>
          <w:p w14:paraId="7174175D"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številko in datum objave na portalu JN</w:t>
            </w:r>
          </w:p>
          <w:p w14:paraId="0DB15016" w14:textId="77777777" w:rsidR="00CB205A" w:rsidRPr="002C5414" w:rsidRDefault="00CB205A" w:rsidP="00CB205A">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2C5414" w:rsidRDefault="00CB205A" w:rsidP="00CB205A">
            <w:pPr>
              <w:rPr>
                <w:rFonts w:ascii="Arial" w:hAnsi="Arial" w:cs="Arial"/>
              </w:rPr>
            </w:pPr>
          </w:p>
        </w:tc>
      </w:tr>
      <w:tr w:rsidR="00CB205A" w:rsidRPr="00FE6B7C"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034CDDCB" w:rsidR="00CB205A" w:rsidRPr="002C5414" w:rsidRDefault="00CB205A" w:rsidP="00CB205A">
            <w:pPr>
              <w:rPr>
                <w:rFonts w:ascii="Arial" w:hAnsi="Arial" w:cs="Arial"/>
              </w:rPr>
            </w:pPr>
            <w:r w:rsidRPr="002C5414">
              <w:rPr>
                <w:rFonts w:ascii="Arial" w:hAnsi="Arial" w:cs="Arial"/>
              </w:rPr>
              <w:t>Obvestilo o oddaji naročila je objavljeno v Ur. l. EU, če mejna vrednosti naročila presega prag za objavo v Ur. l. EU (22., 52. in 58. čl. ZJN-</w:t>
            </w:r>
            <w:r w:rsidR="0032409B">
              <w:rPr>
                <w:rFonts w:ascii="Arial" w:hAnsi="Arial" w:cs="Arial"/>
              </w:rPr>
              <w:t>3</w:t>
            </w:r>
            <w:r w:rsidRPr="002C5414">
              <w:rPr>
                <w:rFonts w:ascii="Arial" w:hAnsi="Arial" w:cs="Arial"/>
              </w:rPr>
              <w:t>)</w:t>
            </w:r>
          </w:p>
          <w:p w14:paraId="1A6B3871"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CB205A" w:rsidRPr="00FE6B7C"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E61798" w14:textId="58E2FF16" w:rsidR="00CB205A" w:rsidRPr="002C5414" w:rsidRDefault="00CB205A" w:rsidP="00CB205A">
            <w:pPr>
              <w:rPr>
                <w:rFonts w:ascii="Arial" w:hAnsi="Arial" w:cs="Arial"/>
              </w:rPr>
            </w:pPr>
            <w:r w:rsidRPr="002C5414">
              <w:rPr>
                <w:rFonts w:ascii="Arial" w:hAnsi="Arial" w:cs="Arial"/>
              </w:rPr>
              <w:t xml:space="preserve">V obvestilu so spoštovane določbe </w:t>
            </w:r>
            <w:r w:rsidR="00AF0C50" w:rsidRPr="002C5414">
              <w:rPr>
                <w:rFonts w:ascii="Arial" w:hAnsi="Arial" w:cs="Arial"/>
              </w:rPr>
              <w:t>o prepoznavnosti, preglednosti in konuniciranju</w:t>
            </w:r>
            <w:r w:rsidRPr="002C5414">
              <w:rPr>
                <w:rFonts w:ascii="Arial" w:hAnsi="Arial" w:cs="Arial"/>
              </w:rPr>
              <w:t>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2C5414" w:rsidRDefault="00CB205A" w:rsidP="00CB205A">
            <w:pPr>
              <w:rPr>
                <w:rFonts w:ascii="Arial" w:hAnsi="Arial" w:cs="Arial"/>
              </w:rPr>
            </w:pPr>
          </w:p>
        </w:tc>
      </w:tr>
      <w:tr w:rsidR="00CB205A" w:rsidRPr="00FE6B7C"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2C5414" w:rsidRDefault="00CB205A" w:rsidP="00CB205A">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2C5414" w:rsidRDefault="00CB205A" w:rsidP="00CB205A">
            <w:pPr>
              <w:rPr>
                <w:rFonts w:ascii="Arial" w:hAnsi="Arial" w:cs="Arial"/>
              </w:rPr>
            </w:pPr>
            <w:r w:rsidRPr="002C5414">
              <w:rPr>
                <w:rFonts w:ascii="Arial" w:hAnsi="Arial" w:cs="Arial"/>
                <w:b/>
                <w:bCs/>
              </w:rPr>
              <w:t>POROČILO v skladu s 105 čl. ZJN-3</w:t>
            </w:r>
          </w:p>
        </w:tc>
      </w:tr>
      <w:tr w:rsidR="00CB205A" w:rsidRPr="00FE6B7C"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2C5414" w:rsidRDefault="00CB205A" w:rsidP="00CB205A">
            <w:pPr>
              <w:rPr>
                <w:rFonts w:ascii="Arial" w:hAnsi="Arial" w:cs="Arial"/>
              </w:rPr>
            </w:pPr>
            <w:r w:rsidRPr="002C5414">
              <w:rPr>
                <w:rFonts w:ascii="Arial" w:hAnsi="Arial" w:cs="Arial"/>
              </w:rPr>
              <w:t>(Končno) poročilo o postopku oddaje JN je pripravljeno in zajema vse predpisane informacije (105. čl. ZJN-3)</w:t>
            </w:r>
          </w:p>
          <w:p w14:paraId="4E815B97" w14:textId="77777777" w:rsidR="00CB205A" w:rsidRPr="002C5414" w:rsidRDefault="00CB205A" w:rsidP="00CB205A">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CB205A" w:rsidRPr="00FE6B7C"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2C5414" w:rsidRDefault="00CB205A" w:rsidP="00CB205A">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2C5414" w:rsidRDefault="00CB205A" w:rsidP="00CB205A">
            <w:pPr>
              <w:rPr>
                <w:rFonts w:ascii="Arial" w:hAnsi="Arial" w:cs="Arial"/>
                <w:b/>
                <w:bCs/>
              </w:rPr>
            </w:pPr>
            <w:r w:rsidRPr="002C5414">
              <w:rPr>
                <w:rFonts w:ascii="Arial" w:hAnsi="Arial" w:cs="Arial"/>
                <w:b/>
                <w:bCs/>
              </w:rPr>
              <w:t>TEMELJNA NAČELA JAVNEGA NAROČANJA</w:t>
            </w:r>
          </w:p>
        </w:tc>
      </w:tr>
      <w:tr w:rsidR="00CB205A" w:rsidRPr="00FE6B7C"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2C5414" w:rsidRDefault="00CB205A" w:rsidP="00CB205A">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2C5414" w:rsidRDefault="00CB205A" w:rsidP="00CB205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2C5414" w:rsidRDefault="00CB205A" w:rsidP="00CB205A">
            <w:pPr>
              <w:rPr>
                <w:rFonts w:ascii="Arial" w:hAnsi="Arial" w:cs="Arial"/>
                <w:b/>
                <w:bCs/>
              </w:rPr>
            </w:pPr>
          </w:p>
        </w:tc>
      </w:tr>
      <w:tr w:rsidR="00CB205A" w:rsidRPr="00FE6B7C"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2C5414" w:rsidRDefault="00CB205A" w:rsidP="00CB205A">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6A96930" w:rsidR="00CB205A" w:rsidRPr="002C5414" w:rsidRDefault="00AF0C50" w:rsidP="00CB205A">
            <w:pPr>
              <w:rPr>
                <w:rFonts w:ascii="Arial" w:hAnsi="Arial" w:cs="Arial"/>
              </w:rPr>
            </w:pPr>
            <w:r w:rsidRPr="002C5414">
              <w:rPr>
                <w:rFonts w:ascii="Arial" w:hAnsi="Arial" w:cs="Arial"/>
                <w:b/>
                <w:bCs/>
              </w:rPr>
              <w:t>PREPOZNAVNOST, PREGLEDNOST  IN</w:t>
            </w:r>
            <w:r w:rsidR="00CB205A" w:rsidRPr="002C5414">
              <w:rPr>
                <w:rFonts w:ascii="Arial" w:hAnsi="Arial" w:cs="Arial"/>
                <w:b/>
                <w:bCs/>
              </w:rPr>
              <w:t>IN KOMUNICIRANJE</w:t>
            </w:r>
          </w:p>
        </w:tc>
      </w:tr>
      <w:tr w:rsidR="00CB205A" w:rsidRPr="00FE6B7C"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502DEBA8"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konuniciranju </w:t>
            </w:r>
            <w:r w:rsidRPr="002C5414">
              <w:rPr>
                <w:rFonts w:ascii="Arial" w:hAnsi="Arial" w:cs="Arial"/>
              </w:rPr>
              <w:t>evropske kohezijske politike v programskem obdobju 20</w:t>
            </w:r>
            <w:r w:rsidR="00AF0C50" w:rsidRPr="002C5414">
              <w:rPr>
                <w:rFonts w:ascii="Arial" w:hAnsi="Arial" w:cs="Arial"/>
              </w:rPr>
              <w:t>2</w:t>
            </w:r>
            <w:r w:rsidRPr="002C5414">
              <w:rPr>
                <w:rFonts w:ascii="Arial" w:hAnsi="Arial" w:cs="Arial"/>
              </w:rPr>
              <w:t>1–202</w:t>
            </w:r>
            <w:r w:rsidR="00AF0C50"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2C5414" w:rsidRDefault="00CB205A" w:rsidP="00CB205A">
            <w:pPr>
              <w:rPr>
                <w:rFonts w:ascii="Arial" w:hAnsi="Arial" w:cs="Arial"/>
              </w:rPr>
            </w:pPr>
          </w:p>
        </w:tc>
      </w:tr>
      <w:tr w:rsidR="00CB205A" w:rsidRPr="00FE6B7C"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2C5414" w:rsidRDefault="00CB205A" w:rsidP="00CB205A">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2C5414" w:rsidRDefault="00CB205A" w:rsidP="00CB205A">
            <w:pPr>
              <w:rPr>
                <w:rFonts w:ascii="Arial" w:hAnsi="Arial" w:cs="Arial"/>
              </w:rPr>
            </w:pPr>
            <w:r w:rsidRPr="002C5414">
              <w:rPr>
                <w:rFonts w:ascii="Arial" w:hAnsi="Arial" w:cs="Arial"/>
                <w:b/>
                <w:bCs/>
              </w:rPr>
              <w:t>UPOŠTEVAN JE INTERNI DOKUMENT ZA IZVAJANJE JAVNIH NAROČIL</w:t>
            </w:r>
          </w:p>
        </w:tc>
      </w:tr>
      <w:tr w:rsidR="00CB205A" w:rsidRPr="00FE6B7C"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2C5414" w:rsidRDefault="00CB205A" w:rsidP="00CB205A">
            <w:pPr>
              <w:rPr>
                <w:rFonts w:ascii="Arial" w:hAnsi="Arial" w:cs="Arial"/>
              </w:rPr>
            </w:pPr>
            <w:r w:rsidRPr="002C5414">
              <w:rPr>
                <w:rFonts w:ascii="Arial" w:hAnsi="Arial" w:cs="Arial"/>
              </w:rPr>
              <w:t xml:space="preserve">Upoštevana so določila internega dokumenta za izvajanje JN </w:t>
            </w:r>
          </w:p>
          <w:p w14:paraId="3DFAA600"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CB205A" w:rsidRPr="00FE6B7C"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2C5414" w:rsidRDefault="00CB205A" w:rsidP="00CB205A">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2C5414" w:rsidRDefault="00CB205A" w:rsidP="00CB205A">
            <w:pPr>
              <w:rPr>
                <w:rFonts w:ascii="Arial" w:hAnsi="Arial" w:cs="Arial"/>
                <w:b/>
              </w:rPr>
            </w:pPr>
            <w:r w:rsidRPr="002C5414">
              <w:rPr>
                <w:rFonts w:ascii="Arial" w:hAnsi="Arial" w:cs="Arial"/>
                <w:b/>
                <w:bCs/>
              </w:rPr>
              <w:t>REVIZIJA (lahko se izvede pri obeh fazah postopka)</w:t>
            </w:r>
          </w:p>
        </w:tc>
      </w:tr>
      <w:tr w:rsidR="00CB205A" w:rsidRPr="00FE6B7C"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3AD6D98B" w:rsidR="00CB205A" w:rsidRPr="002C5414" w:rsidRDefault="00CB205A" w:rsidP="00CB205A">
            <w:pPr>
              <w:rPr>
                <w:rFonts w:ascii="Arial" w:hAnsi="Arial" w:cs="Arial"/>
              </w:rPr>
            </w:pPr>
            <w:r w:rsidRPr="002C5414">
              <w:rPr>
                <w:rFonts w:ascii="Arial" w:hAnsi="Arial" w:cs="Arial"/>
              </w:rPr>
              <w:t>Uveden je bil predrevizijski postopek (</w:t>
            </w:r>
            <w:r w:rsidR="002E3944">
              <w:rPr>
                <w:rFonts w:ascii="Arial" w:hAnsi="Arial" w:cs="Arial"/>
              </w:rPr>
              <w:t>pred</w:t>
            </w:r>
            <w:r w:rsidR="002E3944" w:rsidRPr="002C5414">
              <w:rPr>
                <w:rFonts w:ascii="Arial" w:hAnsi="Arial" w:cs="Arial"/>
              </w:rPr>
              <w:t xml:space="preserve"> </w:t>
            </w:r>
            <w:r w:rsidRPr="002C5414">
              <w:rPr>
                <w:rFonts w:ascii="Arial" w:hAnsi="Arial" w:cs="Arial"/>
              </w:rPr>
              <w:t>naročnik</w:t>
            </w:r>
            <w:r w:rsidR="002E3944">
              <w:rPr>
                <w:rFonts w:ascii="Arial" w:hAnsi="Arial" w:cs="Arial"/>
              </w:rPr>
              <w:t>om</w:t>
            </w:r>
            <w:r w:rsidRPr="002C5414">
              <w:rPr>
                <w:rFonts w:ascii="Arial" w:hAnsi="Arial" w:cs="Arial"/>
              </w:rPr>
              <w:t xml:space="preserve"> – </w:t>
            </w:r>
            <w:r w:rsidR="002E3944">
              <w:rPr>
                <w:rFonts w:ascii="Arial" w:hAnsi="Arial" w:cs="Arial"/>
              </w:rPr>
              <w:t>24</w:t>
            </w:r>
            <w:r w:rsidR="00B152F6">
              <w:rPr>
                <w:rFonts w:ascii="Arial" w:hAnsi="Arial" w:cs="Arial"/>
              </w:rPr>
              <w:t>.</w:t>
            </w:r>
            <w:r w:rsidR="002E3944">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2C5414" w:rsidRDefault="00CB205A" w:rsidP="00CB205A">
            <w:pPr>
              <w:rPr>
                <w:rFonts w:ascii="Arial" w:hAnsi="Arial" w:cs="Arial"/>
              </w:rPr>
            </w:pPr>
          </w:p>
        </w:tc>
      </w:tr>
      <w:tr w:rsidR="00CB205A" w:rsidRPr="00FE6B7C"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2C5414" w:rsidRDefault="00CB205A" w:rsidP="00CB205A">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2C5414" w:rsidRDefault="00CB205A" w:rsidP="00CB205A">
            <w:pPr>
              <w:rPr>
                <w:rFonts w:ascii="Arial" w:hAnsi="Arial" w:cs="Arial"/>
              </w:rPr>
            </w:pPr>
          </w:p>
        </w:tc>
      </w:tr>
      <w:tr w:rsidR="00CB205A" w:rsidRPr="00FE6B7C"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2C5414" w:rsidRDefault="00CB205A" w:rsidP="00CB205A">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2C5414" w:rsidRDefault="00CB205A" w:rsidP="00CB205A">
            <w:pPr>
              <w:rPr>
                <w:rFonts w:ascii="Arial" w:hAnsi="Arial" w:cs="Arial"/>
              </w:rPr>
            </w:pPr>
          </w:p>
        </w:tc>
      </w:tr>
      <w:tr w:rsidR="00CB205A" w:rsidRPr="00FE6B7C"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2C5414" w:rsidRDefault="00CB205A" w:rsidP="00CB205A">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2C5414" w:rsidRDefault="00CB205A" w:rsidP="00CB205A">
            <w:pPr>
              <w:rPr>
                <w:rFonts w:ascii="Arial" w:hAnsi="Arial" w:cs="Arial"/>
              </w:rPr>
            </w:pPr>
          </w:p>
        </w:tc>
      </w:tr>
      <w:tr w:rsidR="00CB205A" w:rsidRPr="00FE6B7C"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2C5414" w:rsidRDefault="00CB205A" w:rsidP="00CB205A">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2C5414" w:rsidRDefault="00CB205A" w:rsidP="00CB205A">
            <w:pPr>
              <w:rPr>
                <w:rFonts w:ascii="Arial" w:hAnsi="Arial" w:cs="Arial"/>
              </w:rPr>
            </w:pPr>
          </w:p>
        </w:tc>
      </w:tr>
      <w:tr w:rsidR="00CB205A" w:rsidRPr="00FE6B7C"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2C5414" w:rsidRDefault="00CB205A" w:rsidP="00CB205A">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2C5414" w:rsidRDefault="00CB205A" w:rsidP="00CB205A">
            <w:pPr>
              <w:rPr>
                <w:rFonts w:ascii="Arial" w:hAnsi="Arial" w:cs="Arial"/>
              </w:rPr>
            </w:pPr>
          </w:p>
        </w:tc>
      </w:tr>
      <w:tr w:rsidR="00CB205A" w:rsidRPr="00FE6B7C"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2C5414" w:rsidRDefault="00CB205A" w:rsidP="00CB205A">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2C5414" w:rsidRDefault="00CB205A" w:rsidP="00CB205A">
            <w:pPr>
              <w:rPr>
                <w:rFonts w:ascii="Arial" w:hAnsi="Arial" w:cs="Arial"/>
                <w:b/>
              </w:rPr>
            </w:pPr>
            <w:r w:rsidRPr="002C5414">
              <w:rPr>
                <w:rFonts w:ascii="Arial" w:hAnsi="Arial" w:cs="Arial"/>
                <w:b/>
                <w:bCs/>
              </w:rPr>
              <w:t xml:space="preserve">POGODBA </w:t>
            </w:r>
          </w:p>
        </w:tc>
      </w:tr>
      <w:tr w:rsidR="00CB205A" w:rsidRPr="00FE6B7C"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2C5414" w:rsidRDefault="00CB205A" w:rsidP="00CB205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2C5414" w:rsidRDefault="00CB205A" w:rsidP="00CB205A">
            <w:pPr>
              <w:rPr>
                <w:rFonts w:ascii="Arial" w:hAnsi="Arial" w:cs="Arial"/>
              </w:rPr>
            </w:pPr>
          </w:p>
        </w:tc>
      </w:tr>
      <w:tr w:rsidR="00CB205A" w:rsidRPr="00FE6B7C"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2C5414" w:rsidRDefault="00CB205A" w:rsidP="00CB205A">
            <w:pPr>
              <w:rPr>
                <w:rFonts w:ascii="Arial" w:hAnsi="Arial" w:cs="Arial"/>
              </w:rPr>
            </w:pPr>
            <w:r w:rsidRPr="002C5414">
              <w:rPr>
                <w:rFonts w:ascii="Arial" w:hAnsi="Arial" w:cs="Arial"/>
              </w:rPr>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2C5414" w:rsidRDefault="00CB205A" w:rsidP="00CB205A">
            <w:pPr>
              <w:rPr>
                <w:rFonts w:ascii="Arial" w:hAnsi="Arial" w:cs="Arial"/>
              </w:rPr>
            </w:pPr>
          </w:p>
        </w:tc>
      </w:tr>
      <w:tr w:rsidR="00CB205A" w:rsidRPr="00FE6B7C"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2C5414" w:rsidRDefault="00CB205A" w:rsidP="00CB205A">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2C5414" w:rsidRDefault="00CB205A" w:rsidP="00CB205A">
            <w:pPr>
              <w:rPr>
                <w:rFonts w:ascii="Arial" w:hAnsi="Arial" w:cs="Arial"/>
              </w:rPr>
            </w:pPr>
          </w:p>
        </w:tc>
      </w:tr>
      <w:tr w:rsidR="00CB205A" w:rsidRPr="00FE6B7C"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2C5414" w:rsidRDefault="00CB205A" w:rsidP="00CB205A">
            <w:pPr>
              <w:rPr>
                <w:rFonts w:ascii="Arial" w:hAnsi="Arial" w:cs="Arial"/>
              </w:rPr>
            </w:pPr>
            <w:r w:rsidRPr="002C5414">
              <w:rPr>
                <w:rFonts w:ascii="Arial" w:hAnsi="Arial" w:cs="Arial"/>
              </w:rPr>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2C5414" w:rsidRDefault="00CB205A" w:rsidP="00CB205A">
            <w:pPr>
              <w:rPr>
                <w:rFonts w:ascii="Arial" w:hAnsi="Arial" w:cs="Arial"/>
              </w:rPr>
            </w:pPr>
          </w:p>
        </w:tc>
      </w:tr>
      <w:tr w:rsidR="00CB205A" w:rsidRPr="00FE6B7C"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2C5414" w:rsidRDefault="00CB205A" w:rsidP="00CB205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2C5414" w:rsidRDefault="00CB205A" w:rsidP="00CB205A">
            <w:pPr>
              <w:rPr>
                <w:rFonts w:ascii="Arial" w:hAnsi="Arial" w:cs="Arial"/>
              </w:rPr>
            </w:pPr>
          </w:p>
        </w:tc>
      </w:tr>
      <w:tr w:rsidR="00CB205A" w:rsidRPr="00FE6B7C"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2C5414" w:rsidRDefault="00CB205A" w:rsidP="00CB205A">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2C5414" w:rsidRDefault="00CB205A" w:rsidP="00CB205A">
            <w:pPr>
              <w:rPr>
                <w:rFonts w:ascii="Arial" w:hAnsi="Arial" w:cs="Arial"/>
              </w:rPr>
            </w:pPr>
          </w:p>
        </w:tc>
      </w:tr>
      <w:tr w:rsidR="00CB205A" w:rsidRPr="00FE6B7C" w14:paraId="572E91D9" w14:textId="77777777" w:rsidTr="00B152F6">
        <w:trPr>
          <w:trHeight w:val="3639"/>
          <w:jc w:val="center"/>
        </w:trPr>
        <w:tc>
          <w:tcPr>
            <w:tcW w:w="447" w:type="dxa"/>
            <w:tcBorders>
              <w:left w:val="single" w:sz="4" w:space="0" w:color="auto"/>
              <w:right w:val="single" w:sz="4" w:space="0" w:color="auto"/>
            </w:tcBorders>
          </w:tcPr>
          <w:p w14:paraId="688EBF18" w14:textId="77777777" w:rsidR="00CB205A" w:rsidRPr="002C5414" w:rsidRDefault="00CB205A" w:rsidP="00CB205A">
            <w:pPr>
              <w:rPr>
                <w:rFonts w:ascii="Arial" w:hAnsi="Arial" w:cs="Arial"/>
              </w:rPr>
            </w:pPr>
            <w:r w:rsidRPr="002C5414">
              <w:rPr>
                <w:rFonts w:ascii="Arial" w:hAnsi="Arial" w:cs="Arial"/>
              </w:rPr>
              <w:lastRenderedPageBreak/>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2C5414" w:rsidRDefault="00CB205A" w:rsidP="00CB205A">
            <w:pPr>
              <w:autoSpaceDE w:val="0"/>
              <w:autoSpaceDN w:val="0"/>
              <w:adjustRightInd w:val="0"/>
              <w:rPr>
                <w:rFonts w:ascii="Arial" w:hAnsi="Arial" w:cs="Arial"/>
              </w:rPr>
            </w:pPr>
            <w:r w:rsidRPr="002C5414">
              <w:rPr>
                <w:rFonts w:ascii="Arial" w:hAnsi="Arial" w:cs="Arial"/>
              </w:rPr>
              <w:t>V pogodbi je naveden:</w:t>
            </w:r>
          </w:p>
          <w:p w14:paraId="2EC6CACF" w14:textId="3AA991A4" w:rsidR="00CB205A" w:rsidRPr="002C5414" w:rsidRDefault="00CB205A" w:rsidP="00CB205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DC2FBF" w:rsidRPr="002C5414">
              <w:rPr>
                <w:rFonts w:ascii="Arial" w:hAnsi="Arial" w:cs="Arial"/>
                <w:u w:val="single"/>
              </w:rPr>
              <w:t xml:space="preserve"> (če so bila obvestila o JN poslana v objavo)</w:t>
            </w:r>
            <w:r w:rsidR="0099677C"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2C5414" w:rsidRDefault="00DC2FBF" w:rsidP="00DC2FBF">
            <w:pPr>
              <w:autoSpaceDE w:val="0"/>
              <w:autoSpaceDN w:val="0"/>
              <w:adjustRightInd w:val="0"/>
              <w:rPr>
                <w:rFonts w:ascii="Arial" w:hAnsi="Arial" w:cs="Arial"/>
                <w:i/>
              </w:rPr>
            </w:pPr>
            <w:r w:rsidRPr="002C5414">
              <w:rPr>
                <w:rFonts w:ascii="Arial" w:hAnsi="Arial" w:cs="Arial"/>
              </w:rPr>
              <w:t>(</w:t>
            </w:r>
            <w:r w:rsidRPr="004E46DC">
              <w:rPr>
                <w:rFonts w:ascii="Arial" w:hAnsi="Arial" w:cs="Arial"/>
                <w:i/>
                <w:u w:val="single"/>
              </w:rPr>
              <w:t>opozorilo</w:t>
            </w:r>
            <w:r w:rsidRPr="002C5414">
              <w:rPr>
                <w:rFonts w:ascii="Arial" w:hAnsi="Arial" w:cs="Arial"/>
                <w:i/>
              </w:rPr>
              <w:t>: 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2C5414" w:rsidRDefault="00DC2FBF" w:rsidP="00CB205A">
            <w:pPr>
              <w:autoSpaceDE w:val="0"/>
              <w:autoSpaceDN w:val="0"/>
              <w:adjustRightInd w:val="0"/>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2C5414" w:rsidRDefault="00CB205A" w:rsidP="00CB205A">
            <w:pPr>
              <w:rPr>
                <w:rFonts w:ascii="Arial" w:hAnsi="Arial" w:cs="Arial"/>
              </w:rPr>
            </w:pPr>
          </w:p>
        </w:tc>
      </w:tr>
      <w:tr w:rsidR="00CB205A" w:rsidRPr="00FE6B7C"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2C5414" w:rsidRDefault="00CB205A" w:rsidP="00CB205A">
            <w:pPr>
              <w:rPr>
                <w:rFonts w:ascii="Arial" w:hAnsi="Arial" w:cs="Arial"/>
              </w:rPr>
            </w:pPr>
            <w:r w:rsidRPr="002C5414">
              <w:rPr>
                <w:rFonts w:ascii="Arial" w:hAnsi="Arial" w:cs="Arial"/>
              </w:rPr>
              <w:t>Pogodba skladno s ponudbo vsebuje podatke glede podizvajalcev oz. upoštevana so zakonska določila (94. čl. ZJN-3):</w:t>
            </w:r>
          </w:p>
          <w:p w14:paraId="008CE993"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38E949DA"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68C2F26E"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9DB612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CB205A" w:rsidRPr="00FE6B7C"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2C5414" w:rsidRDefault="00CB205A" w:rsidP="00CB205A">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09835063" w14:textId="77777777"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DAFA356" w14:textId="704D2D00"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2619C4A7" w14:textId="63A45030" w:rsidR="00CB205A" w:rsidRPr="002C5414" w:rsidRDefault="00D42D8F"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r w:rsidR="00CB205A"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CB205A" w:rsidRPr="00FE6B7C"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2C5414" w:rsidRDefault="00CB205A" w:rsidP="00CB205A">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6767902C" w:rsidR="00CB205A" w:rsidRPr="002C5414" w:rsidRDefault="00A74E8E" w:rsidP="00AF0C5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2C5414" w:rsidRDefault="00CB205A" w:rsidP="00CB205A">
            <w:pPr>
              <w:rPr>
                <w:rFonts w:ascii="Arial" w:hAnsi="Arial" w:cs="Arial"/>
              </w:rPr>
            </w:pPr>
          </w:p>
        </w:tc>
      </w:tr>
      <w:tr w:rsidR="00CB205A" w:rsidRPr="00FE6B7C"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2C5414" w:rsidRDefault="00CB205A" w:rsidP="00CB205A">
            <w:pPr>
              <w:rPr>
                <w:rFonts w:ascii="Arial" w:hAnsi="Arial" w:cs="Arial"/>
              </w:rPr>
            </w:pPr>
            <w:r w:rsidRPr="002C5414">
              <w:rPr>
                <w:rFonts w:ascii="Arial" w:hAnsi="Arial" w:cs="Arial"/>
              </w:rPr>
              <w:lastRenderedPageBreak/>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2C5414" w:rsidRDefault="00CB205A" w:rsidP="00CB205A">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52"/>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2C5414" w:rsidRDefault="00CB205A" w:rsidP="00CB205A">
            <w:pPr>
              <w:rPr>
                <w:rFonts w:ascii="Arial" w:hAnsi="Arial" w:cs="Arial"/>
              </w:rPr>
            </w:pPr>
          </w:p>
        </w:tc>
      </w:tr>
      <w:tr w:rsidR="00CB205A" w:rsidRPr="00FE6B7C"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2C5414" w:rsidRDefault="00CB205A" w:rsidP="00CB205A">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2C5414" w:rsidRDefault="00CB205A" w:rsidP="00CB205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B205A" w:rsidRPr="00FE6B7C"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2C5414" w:rsidRDefault="00CB205A" w:rsidP="00CB205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2C5414" w:rsidRDefault="00CB205A" w:rsidP="00CB205A">
            <w:pPr>
              <w:rPr>
                <w:rFonts w:ascii="Arial" w:hAnsi="Arial" w:cs="Arial"/>
              </w:rPr>
            </w:pPr>
          </w:p>
        </w:tc>
      </w:tr>
      <w:tr w:rsidR="00CB205A" w:rsidRPr="00FE6B7C"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2C5414" w:rsidRDefault="00CB205A" w:rsidP="00CB205A">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35E78431" w:rsidR="00CB205A" w:rsidRPr="002C5414" w:rsidRDefault="00CB205A" w:rsidP="00CB205A">
            <w:pPr>
              <w:rPr>
                <w:rFonts w:ascii="Arial" w:hAnsi="Arial" w:cs="Arial"/>
              </w:rPr>
            </w:pPr>
            <w:r w:rsidRPr="002C5414">
              <w:rPr>
                <w:rFonts w:ascii="Arial" w:hAnsi="Arial" w:cs="Arial"/>
              </w:rPr>
              <w:t xml:space="preserve">Sprememba pogodbe o izvedbi JN je v skladu z razlogi iz 1. – </w:t>
            </w:r>
            <w:r w:rsidR="00E3014A">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53"/>
            </w:r>
            <w:r w:rsidRPr="002C5414">
              <w:rPr>
                <w:rFonts w:ascii="Arial" w:hAnsi="Arial" w:cs="Arial"/>
              </w:rPr>
              <w:t xml:space="preserve"> (5. tč. 1. odst. v povezavi s 4. odst. 95 čl. ZJN-3)</w:t>
            </w:r>
          </w:p>
          <w:p w14:paraId="497C02B3" w14:textId="77777777" w:rsidR="00225AA0"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382C87C" w14:textId="0DC71A2E" w:rsidR="00DD59F6" w:rsidRDefault="00DD59F6" w:rsidP="00EF3306">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preveri se vse zakonsko določene razloge za posamezno spremembo pogodbe (aneks) in njihovo utemeljitev, kar mora imeti naročnik dokumentirano</w:t>
            </w:r>
          </w:p>
          <w:p w14:paraId="08E4E369" w14:textId="2A440A0A" w:rsidR="00EF3306" w:rsidRPr="002C5414" w:rsidRDefault="00EF3306"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D2E56DE" w14:textId="77777777" w:rsidR="00CB205A" w:rsidRPr="002C5414" w:rsidRDefault="00CB205A" w:rsidP="00CB205A">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2C5414" w:rsidRDefault="00CB205A" w:rsidP="00CB205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30205B80"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CB205A" w:rsidRPr="00FE6B7C"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2C5414" w:rsidRDefault="00CB205A" w:rsidP="00CB205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2C5414" w:rsidRDefault="00CB205A" w:rsidP="00CB205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CB205A" w:rsidRPr="00FE6B7C"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2C5414" w:rsidRDefault="00CB205A" w:rsidP="00CB205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2C5414" w:rsidRDefault="00CB205A" w:rsidP="00CB205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CB205A" w:rsidRPr="00FE6B7C"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2C5414" w:rsidRDefault="00CB205A" w:rsidP="00CB205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2C5414" w:rsidRDefault="00CB205A" w:rsidP="00CB205A">
            <w:pPr>
              <w:rPr>
                <w:rFonts w:ascii="Arial" w:hAnsi="Arial" w:cs="Arial"/>
              </w:rPr>
            </w:pPr>
          </w:p>
        </w:tc>
      </w:tr>
      <w:tr w:rsidR="00CB205A" w:rsidRPr="00FE6B7C"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2C5414" w:rsidRDefault="00CB205A" w:rsidP="00CB205A">
            <w:pPr>
              <w:rPr>
                <w:rFonts w:ascii="Arial" w:hAnsi="Arial" w:cs="Arial"/>
              </w:rPr>
            </w:pPr>
            <w:r w:rsidRPr="002C5414">
              <w:rPr>
                <w:rFonts w:ascii="Arial" w:hAnsi="Arial" w:cs="Arial"/>
              </w:rPr>
              <w:lastRenderedPageBreak/>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77777777" w:rsidR="00CB205A" w:rsidRPr="002C5414" w:rsidRDefault="00CB205A" w:rsidP="00CB205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2C5414" w:rsidRDefault="00CB205A" w:rsidP="00CB205A">
            <w:pPr>
              <w:jc w:val="center"/>
              <w:rPr>
                <w:rFonts w:ascii="Arial" w:hAnsi="Arial" w:cs="Arial"/>
              </w:rPr>
            </w:pPr>
          </w:p>
        </w:tc>
      </w:tr>
      <w:tr w:rsidR="00CB205A" w:rsidRPr="00FE6B7C"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74790626" w:rsidR="00CB205A" w:rsidRPr="002C5414" w:rsidRDefault="00A74E8E" w:rsidP="00DD5BCF">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2C5414" w:rsidRDefault="00CB205A" w:rsidP="00CB205A">
            <w:pPr>
              <w:rPr>
                <w:rFonts w:ascii="Arial" w:hAnsi="Arial" w:cs="Arial"/>
              </w:rPr>
            </w:pPr>
          </w:p>
        </w:tc>
      </w:tr>
    </w:tbl>
    <w:p w14:paraId="32D17EC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66D4531"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54"/>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55"/>
            </w:r>
          </w:p>
          <w:p w14:paraId="7904177A"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2C5414" w:rsidRDefault="0047048A" w:rsidP="007E6D93">
            <w:pPr>
              <w:rPr>
                <w:rFonts w:ascii="Arial" w:hAnsi="Arial" w:cs="Arial"/>
              </w:rPr>
            </w:pPr>
          </w:p>
        </w:tc>
      </w:tr>
    </w:tbl>
    <w:p w14:paraId="1CC6F1D5" w14:textId="77777777" w:rsidR="0047048A" w:rsidRPr="002C5414" w:rsidRDefault="0047048A" w:rsidP="0047048A">
      <w:pPr>
        <w:rPr>
          <w:rFonts w:ascii="Arial" w:hAnsi="Arial" w:cs="Arial"/>
        </w:rPr>
      </w:pPr>
    </w:p>
    <w:p w14:paraId="17382D2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2C5414" w:rsidRDefault="0047048A" w:rsidP="007E6D93">
            <w:pPr>
              <w:rPr>
                <w:rFonts w:ascii="Arial" w:hAnsi="Arial" w:cs="Arial"/>
                <w:bCs/>
              </w:rPr>
            </w:pPr>
          </w:p>
          <w:p w14:paraId="106386C4" w14:textId="77777777" w:rsidR="0047048A" w:rsidRPr="002C5414" w:rsidRDefault="0047048A" w:rsidP="007E6D93">
            <w:pPr>
              <w:rPr>
                <w:rFonts w:ascii="Arial" w:hAnsi="Arial" w:cs="Arial"/>
                <w:bCs/>
              </w:rPr>
            </w:pPr>
          </w:p>
          <w:p w14:paraId="5535D429" w14:textId="77777777" w:rsidR="0047048A" w:rsidRPr="002C5414" w:rsidRDefault="0047048A" w:rsidP="007E6D93">
            <w:pPr>
              <w:rPr>
                <w:rFonts w:ascii="Arial" w:hAnsi="Arial" w:cs="Arial"/>
                <w:bCs/>
              </w:rPr>
            </w:pPr>
          </w:p>
        </w:tc>
      </w:tr>
    </w:tbl>
    <w:p w14:paraId="139ED71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1B42E1" w:rsidRPr="00FE6B7C"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096F597B" w:rsidR="001B42E1" w:rsidRPr="002C5414" w:rsidRDefault="001B42E1" w:rsidP="001B42E1">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1B42E1" w:rsidRPr="002C5414" w:rsidRDefault="001B42E1" w:rsidP="001B42E1">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7EBF185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24D3D6F" w14:textId="3F88E402" w:rsidR="001B42E1" w:rsidRPr="002C5414" w:rsidRDefault="001B42E1" w:rsidP="001B42E1">
            <w:pPr>
              <w:rPr>
                <w:rFonts w:ascii="Arial" w:hAnsi="Arial" w:cs="Arial"/>
              </w:rPr>
            </w:pPr>
            <w:r w:rsidRPr="002C5414">
              <w:rPr>
                <w:rFonts w:ascii="Arial" w:hAnsi="Arial" w:cs="Arial"/>
              </w:rPr>
              <w:t>Datum opravljenega preverjanja postopka oddaje JN</w:t>
            </w:r>
          </w:p>
        </w:tc>
        <w:tc>
          <w:tcPr>
            <w:tcW w:w="3261" w:type="dxa"/>
            <w:tcBorders>
              <w:top w:val="single" w:sz="4" w:space="0" w:color="auto"/>
              <w:left w:val="single" w:sz="4" w:space="0" w:color="auto"/>
              <w:bottom w:val="single" w:sz="4" w:space="0" w:color="auto"/>
              <w:right w:val="single" w:sz="4" w:space="0" w:color="auto"/>
            </w:tcBorders>
            <w:vAlign w:val="center"/>
          </w:tcPr>
          <w:p w14:paraId="783AB1AC" w14:textId="38B5FD49" w:rsidR="001B42E1" w:rsidRPr="002C5414" w:rsidRDefault="001B42E1" w:rsidP="001B42E1">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1B42E1" w:rsidRPr="002C5414" w:rsidRDefault="001B42E1" w:rsidP="001B42E1">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1B42E1" w:rsidRPr="002C5414" w:rsidRDefault="001B42E1" w:rsidP="001B42E1">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7E5E6A7" w14:textId="77777777" w:rsidR="0047048A" w:rsidRPr="00546128" w:rsidRDefault="0047048A" w:rsidP="00546128">
      <w:pPr>
        <w:pStyle w:val="KLstrosek2"/>
        <w:rPr>
          <w:rFonts w:ascii="Arial" w:hAnsi="Arial" w:cs="Arial"/>
        </w:rPr>
      </w:pPr>
      <w:r w:rsidRPr="002C5414">
        <w:br w:type="page"/>
      </w:r>
      <w:bookmarkStart w:id="31" w:name="_Toc96690965"/>
      <w:bookmarkStart w:id="32" w:name="_Toc152246829"/>
      <w:r w:rsidRPr="00546128">
        <w:rPr>
          <w:rFonts w:ascii="Arial" w:hAnsi="Arial" w:cs="Arial"/>
        </w:rPr>
        <w:lastRenderedPageBreak/>
        <w:t>VZOREC KONTROLNEGA LISTA ZA IZVEDBO JAVNEGA NAROČILA PO KONKURENČNEM DIALOGU – ZJN-3</w:t>
      </w:r>
      <w:bookmarkEnd w:id="31"/>
      <w:bookmarkEnd w:id="32"/>
    </w:p>
    <w:p w14:paraId="39CE4E70" w14:textId="77777777" w:rsidR="0047048A" w:rsidRPr="002C5414" w:rsidRDefault="0047048A" w:rsidP="0047048A">
      <w:pPr>
        <w:pStyle w:val="Bojan1"/>
        <w:keepNext w:val="0"/>
        <w:ind w:left="0" w:right="-427" w:firstLine="0"/>
        <w:outlineLvl w:val="9"/>
        <w:rPr>
          <w:rFonts w:ascii="Arial" w:hAnsi="Arial" w:cs="Arial"/>
          <w:sz w:val="20"/>
          <w:lang w:val="sl-SI"/>
        </w:rPr>
      </w:pPr>
    </w:p>
    <w:p w14:paraId="3AA3FA40" w14:textId="77777777" w:rsidR="0047048A" w:rsidRPr="002C5414" w:rsidRDefault="0047048A" w:rsidP="0047048A">
      <w:pPr>
        <w:ind w:left="-426"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C441BE"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71ADD5A" w14:textId="77777777" w:rsidR="0047048A" w:rsidRPr="002C5414" w:rsidRDefault="0047048A" w:rsidP="0047048A">
      <w:pPr>
        <w:ind w:left="-426" w:right="-433"/>
        <w:rPr>
          <w:rFonts w:ascii="Arial" w:hAnsi="Arial" w:cs="Arial"/>
        </w:rPr>
      </w:pPr>
    </w:p>
    <w:p w14:paraId="0CAAC2E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0E03DF67" w14:textId="77777777" w:rsidR="0047048A" w:rsidRPr="002C5414" w:rsidRDefault="0047048A" w:rsidP="0047048A">
      <w:pPr>
        <w:ind w:left="-426" w:right="-433"/>
        <w:jc w:val="center"/>
        <w:rPr>
          <w:rFonts w:ascii="Arial" w:hAnsi="Arial" w:cs="Arial"/>
          <w:b/>
          <w:bCs/>
        </w:rPr>
      </w:pPr>
      <w:bookmarkStart w:id="33" w:name="_Toc2777886"/>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56"/>
      </w:r>
    </w:p>
    <w:p w14:paraId="459E30D5"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DIALOG</w:t>
      </w:r>
    </w:p>
    <w:p w14:paraId="60C440FB" w14:textId="77777777" w:rsidR="0047048A" w:rsidRPr="002C5414" w:rsidRDefault="0047048A" w:rsidP="0047048A">
      <w:pPr>
        <w:ind w:left="-426" w:right="-433"/>
        <w:jc w:val="center"/>
        <w:rPr>
          <w:rFonts w:ascii="Arial" w:hAnsi="Arial" w:cs="Arial"/>
          <w:bCs/>
        </w:rPr>
      </w:pPr>
    </w:p>
    <w:p w14:paraId="63FDC2B6"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splošnem področju</w:t>
      </w:r>
      <w:r w:rsidRPr="002C5414">
        <w:rPr>
          <w:rFonts w:ascii="Arial" w:hAnsi="Arial" w:cs="Arial"/>
          <w:bCs/>
        </w:rPr>
        <w:t xml:space="preserve"> (21.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za taksativno določene primere</w:t>
      </w:r>
      <w:r w:rsidRPr="002C5414">
        <w:rPr>
          <w:rFonts w:ascii="Arial" w:hAnsi="Arial" w:cs="Arial"/>
          <w:bCs/>
        </w:rPr>
        <w:t xml:space="preserve"> v 1. odst. 42. čl. ZJN-3 za </w:t>
      </w:r>
      <w:r w:rsidRPr="002C5414">
        <w:rPr>
          <w:rFonts w:ascii="Arial" w:hAnsi="Arial" w:cs="Arial"/>
        </w:rPr>
        <w:t>gradnje, blago ali storitve</w:t>
      </w:r>
      <w:r w:rsidRPr="002C5414">
        <w:rPr>
          <w:rFonts w:ascii="Arial" w:hAnsi="Arial" w:cs="Arial"/>
          <w:bCs/>
        </w:rPr>
        <w:t>:</w:t>
      </w:r>
    </w:p>
    <w:p w14:paraId="19239EAE"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uporabo postopka upravičuje narava predmeta naročila</w:t>
      </w:r>
      <w:r w:rsidRPr="002C5414">
        <w:rPr>
          <w:rFonts w:ascii="Arial" w:hAnsi="Arial" w:cs="Arial"/>
          <w:sz w:val="20"/>
          <w:szCs w:val="20"/>
          <w:lang w:eastAsia="sl-SI"/>
        </w:rPr>
        <w:t xml:space="preserve">, kjer je izpolnjen eden ali več pogojev: </w:t>
      </w:r>
    </w:p>
    <w:p w14:paraId="068B3588"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potreb naročnika ni mogoče zadovoljiti brez prilagoditve zlahka dostopnih rešitev;</w:t>
      </w:r>
    </w:p>
    <w:p w14:paraId="25915E5A"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vključujejo zasnovne ali inovativne rešitve;</w:t>
      </w:r>
    </w:p>
    <w:p w14:paraId="54DD6229"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2C5414" w:rsidRDefault="0047048A" w:rsidP="006415DA">
      <w:pPr>
        <w:pStyle w:val="Odstavekseznama"/>
        <w:numPr>
          <w:ilvl w:val="0"/>
          <w:numId w:val="26"/>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 xml:space="preserve">postopek </w:t>
      </w:r>
      <w:r w:rsidRPr="002C5414">
        <w:rPr>
          <w:rFonts w:ascii="Arial" w:hAnsi="Arial" w:cs="Arial"/>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vedno.</w:t>
      </w:r>
    </w:p>
    <w:p w14:paraId="16B9F7A9" w14:textId="77777777" w:rsidR="0047048A" w:rsidRPr="002C5414" w:rsidRDefault="0047048A" w:rsidP="0047048A">
      <w:pPr>
        <w:pStyle w:val="Odstavekseznama"/>
        <w:autoSpaceDE w:val="0"/>
        <w:autoSpaceDN w:val="0"/>
        <w:adjustRightInd w:val="0"/>
        <w:spacing w:line="240" w:lineRule="auto"/>
        <w:ind w:left="-426" w:right="-433"/>
        <w:jc w:val="both"/>
        <w:rPr>
          <w:rFonts w:ascii="Arial" w:hAnsi="Arial" w:cs="Arial"/>
          <w:sz w:val="20"/>
          <w:szCs w:val="20"/>
          <w:lang w:eastAsia="sl-SI"/>
        </w:rPr>
      </w:pPr>
    </w:p>
    <w:p w14:paraId="69483F6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3B5ABF0"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91D547"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64AFDC62"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51959F"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5BB5811"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46BBF01"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5F2E75D8" w14:textId="77777777" w:rsidR="0047048A" w:rsidRPr="002C5414" w:rsidRDefault="0047048A" w:rsidP="007E6D93">
            <w:pPr>
              <w:spacing w:after="240"/>
              <w:rPr>
                <w:rFonts w:ascii="Arial" w:hAnsi="Arial" w:cs="Arial"/>
              </w:rPr>
            </w:pPr>
            <w:r w:rsidRPr="002C5414">
              <w:rPr>
                <w:rFonts w:ascii="Arial" w:hAnsi="Arial" w:cs="Arial"/>
              </w:rPr>
              <w:t xml:space="preserve">Številka javnega naročila :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4FD2618D" w14:textId="77777777" w:rsidTr="007E6D93">
        <w:trPr>
          <w:trHeight w:val="271"/>
          <w:jc w:val="center"/>
        </w:trPr>
        <w:tc>
          <w:tcPr>
            <w:tcW w:w="5269" w:type="dxa"/>
            <w:gridSpan w:val="2"/>
            <w:tcBorders>
              <w:top w:val="nil"/>
              <w:left w:val="single" w:sz="12" w:space="0" w:color="auto"/>
              <w:bottom w:val="nil"/>
              <w:right w:val="nil"/>
            </w:tcBorders>
            <w:hideMark/>
          </w:tcPr>
          <w:p w14:paraId="048B538C" w14:textId="77777777" w:rsidR="0047048A" w:rsidRPr="002C5414" w:rsidRDefault="0047048A" w:rsidP="007E6D93">
            <w:pPr>
              <w:spacing w:after="24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010CE9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51C5CB2" w14:textId="77777777" w:rsidTr="007E6D93">
        <w:trPr>
          <w:trHeight w:val="179"/>
          <w:jc w:val="center"/>
        </w:trPr>
        <w:tc>
          <w:tcPr>
            <w:tcW w:w="5269" w:type="dxa"/>
            <w:gridSpan w:val="2"/>
            <w:tcBorders>
              <w:top w:val="nil"/>
              <w:left w:val="single" w:sz="12" w:space="0" w:color="auto"/>
              <w:bottom w:val="nil"/>
              <w:right w:val="nil"/>
            </w:tcBorders>
            <w:hideMark/>
          </w:tcPr>
          <w:p w14:paraId="54F5513D"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23A6407"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63302FBE"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5C1D180A" w14:textId="77777777" w:rsidR="0047048A" w:rsidRPr="002C5414" w:rsidRDefault="0047048A" w:rsidP="007E6D93">
            <w:pPr>
              <w:jc w:val="center"/>
              <w:rPr>
                <w:rFonts w:ascii="Arial" w:hAnsi="Arial" w:cs="Arial"/>
                <w:b/>
                <w:bCs/>
              </w:rPr>
            </w:pPr>
          </w:p>
        </w:tc>
      </w:tr>
      <w:tr w:rsidR="0047048A" w:rsidRPr="00FE6B7C" w14:paraId="1AEDACE2"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AA46C62"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0DEB5B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6534B77" w14:textId="77777777" w:rsidTr="007E6D93">
        <w:trPr>
          <w:trHeight w:val="179"/>
          <w:jc w:val="center"/>
        </w:trPr>
        <w:tc>
          <w:tcPr>
            <w:tcW w:w="5670" w:type="dxa"/>
            <w:gridSpan w:val="3"/>
            <w:tcBorders>
              <w:top w:val="nil"/>
              <w:left w:val="single" w:sz="12" w:space="0" w:color="auto"/>
              <w:bottom w:val="nil"/>
              <w:right w:val="nil"/>
            </w:tcBorders>
            <w:hideMark/>
          </w:tcPr>
          <w:p w14:paraId="2B0E228F"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5850943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9C864D4"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6482D843"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0AAF7FD9"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F6D190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7D0C6F2" w14:textId="77777777" w:rsidR="0047048A" w:rsidRPr="002C5414" w:rsidRDefault="0047048A" w:rsidP="007E6D93">
            <w:pPr>
              <w:rPr>
                <w:rFonts w:ascii="Arial" w:hAnsi="Arial" w:cs="Arial"/>
                <w:b/>
                <w:bCs/>
              </w:rPr>
            </w:pPr>
          </w:p>
        </w:tc>
      </w:tr>
      <w:tr w:rsidR="0047048A" w:rsidRPr="00FE6B7C" w14:paraId="7CCE7B0E"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276585E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5DEA76A6"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06D6B4FF"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377EBA8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13C70C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1D2D194"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5FBEC9AB"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1F29671"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2824FC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4080062F"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A7A07C1" w14:textId="77777777" w:rsidR="0047048A" w:rsidRPr="002C5414" w:rsidRDefault="0047048A" w:rsidP="007E6D93">
            <w:pPr>
              <w:rPr>
                <w:rFonts w:ascii="Arial" w:hAnsi="Arial" w:cs="Arial"/>
                <w:b/>
                <w:caps/>
              </w:rPr>
            </w:pPr>
          </w:p>
        </w:tc>
      </w:tr>
      <w:tr w:rsidR="0047048A" w:rsidRPr="00FE6B7C"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CC9BBF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323C8BC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2C5414" w:rsidRDefault="0047048A" w:rsidP="007E6D93">
            <w:pPr>
              <w:rPr>
                <w:rFonts w:ascii="Arial" w:hAnsi="Arial" w:cs="Arial"/>
              </w:rPr>
            </w:pPr>
            <w:r w:rsidRPr="002C5414">
              <w:rPr>
                <w:rFonts w:ascii="Arial" w:hAnsi="Arial" w:cs="Arial"/>
              </w:rPr>
              <w:lastRenderedPageBreak/>
              <w:t>5</w:t>
            </w:r>
          </w:p>
        </w:tc>
        <w:tc>
          <w:tcPr>
            <w:tcW w:w="4710" w:type="dxa"/>
            <w:tcBorders>
              <w:top w:val="nil"/>
              <w:left w:val="nil"/>
              <w:bottom w:val="nil"/>
              <w:right w:val="nil"/>
            </w:tcBorders>
            <w:hideMark/>
          </w:tcPr>
          <w:p w14:paraId="20AA4B10"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400E59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716B8E6"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DC0309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114CCF2" w14:textId="77777777" w:rsidR="0047048A" w:rsidRPr="002C5414" w:rsidRDefault="0047048A" w:rsidP="007E6D93">
            <w:pPr>
              <w:rPr>
                <w:rFonts w:ascii="Arial" w:hAnsi="Arial" w:cs="Arial"/>
              </w:rPr>
            </w:pPr>
          </w:p>
        </w:tc>
      </w:tr>
      <w:tr w:rsidR="0047048A" w:rsidRPr="00FE6B7C"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3E4E809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64A78A8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38C53189"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tcPr>
          <w:p w14:paraId="000A30A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2C5414" w:rsidRDefault="0047048A" w:rsidP="007E6D93">
            <w:pPr>
              <w:rPr>
                <w:rFonts w:ascii="Arial" w:hAnsi="Arial" w:cs="Arial"/>
              </w:rPr>
            </w:pPr>
          </w:p>
          <w:p w14:paraId="5E6A87C2" w14:textId="77777777" w:rsidR="0047048A" w:rsidRPr="002C5414" w:rsidRDefault="0047048A" w:rsidP="007E6D93">
            <w:pPr>
              <w:rPr>
                <w:rFonts w:ascii="Arial" w:hAnsi="Arial" w:cs="Arial"/>
              </w:rPr>
            </w:pPr>
          </w:p>
          <w:p w14:paraId="37E6FF7C"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3E40201" w14:textId="77777777" w:rsidR="0047048A" w:rsidRPr="002C5414" w:rsidRDefault="0047048A" w:rsidP="007E6D93">
            <w:pPr>
              <w:rPr>
                <w:rFonts w:ascii="Arial" w:hAnsi="Arial" w:cs="Arial"/>
                <w:b/>
              </w:rPr>
            </w:pPr>
            <w:r w:rsidRPr="002C5414">
              <w:rPr>
                <w:rFonts w:ascii="Arial" w:hAnsi="Arial" w:cs="Arial"/>
                <w:b/>
              </w:rPr>
              <w:t>DRUGA FAZA (faza vodenja razprave s ponudniki - dialog):</w:t>
            </w:r>
          </w:p>
          <w:p w14:paraId="4D2D9E8E"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sodelovanju v dialogu (lahko v več zaporednih fazah) </w:t>
            </w:r>
            <w:r w:rsidRPr="002C5414">
              <w:rPr>
                <w:rFonts w:ascii="Arial" w:hAnsi="Arial" w:cs="Arial"/>
                <w:i/>
              </w:rPr>
              <w:t>(42. čl. ZJN-3)</w:t>
            </w:r>
          </w:p>
        </w:tc>
        <w:tc>
          <w:tcPr>
            <w:tcW w:w="4645" w:type="dxa"/>
            <w:gridSpan w:val="2"/>
            <w:tcBorders>
              <w:top w:val="nil"/>
              <w:left w:val="nil"/>
              <w:bottom w:val="nil"/>
              <w:right w:val="single" w:sz="12" w:space="0" w:color="auto"/>
            </w:tcBorders>
            <w:hideMark/>
          </w:tcPr>
          <w:p w14:paraId="6A287E48" w14:textId="77777777" w:rsidR="0047048A" w:rsidRPr="002C5414" w:rsidRDefault="0047048A" w:rsidP="007E6D93">
            <w:pPr>
              <w:rPr>
                <w:rFonts w:ascii="Arial" w:hAnsi="Arial" w:cs="Arial"/>
              </w:rPr>
            </w:pPr>
          </w:p>
          <w:p w14:paraId="2E81820C" w14:textId="77777777" w:rsidR="0047048A" w:rsidRPr="002C5414" w:rsidRDefault="0047048A" w:rsidP="007E6D93">
            <w:pPr>
              <w:rPr>
                <w:rFonts w:ascii="Arial" w:hAnsi="Arial" w:cs="Arial"/>
              </w:rPr>
            </w:pPr>
          </w:p>
          <w:p w14:paraId="3966E3C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tcPr>
          <w:p w14:paraId="20AF7E55" w14:textId="77777777" w:rsidR="0047048A" w:rsidRPr="002C5414" w:rsidRDefault="0047048A" w:rsidP="007E6D93">
            <w:pPr>
              <w:rPr>
                <w:rFonts w:ascii="Arial" w:hAnsi="Arial" w:cs="Arial"/>
              </w:rPr>
            </w:pPr>
            <w:r w:rsidRPr="002C5414">
              <w:rPr>
                <w:rFonts w:ascii="Arial" w:hAnsi="Arial" w:cs="Arial"/>
              </w:rPr>
              <w:t xml:space="preserve">Izvedba razprave – dialoga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78E3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2600BAFA" w14:textId="77777777" w:rsidR="0047048A" w:rsidRPr="002C5414" w:rsidRDefault="0047048A" w:rsidP="007E6D93">
            <w:pPr>
              <w:rPr>
                <w:rFonts w:ascii="Arial" w:hAnsi="Arial" w:cs="Arial"/>
                <w:b/>
              </w:rPr>
            </w:pPr>
            <w:r w:rsidRPr="002C5414">
              <w:rPr>
                <w:rFonts w:ascii="Arial" w:hAnsi="Arial" w:cs="Arial"/>
                <w:b/>
              </w:rPr>
              <w:t>TRETJA FAZA (faza izbire ekonomsko najugodnejše ponudbe):</w:t>
            </w:r>
          </w:p>
        </w:tc>
        <w:tc>
          <w:tcPr>
            <w:tcW w:w="4645" w:type="dxa"/>
            <w:gridSpan w:val="2"/>
            <w:tcBorders>
              <w:top w:val="nil"/>
              <w:left w:val="nil"/>
              <w:bottom w:val="nil"/>
              <w:right w:val="single" w:sz="12" w:space="0" w:color="auto"/>
            </w:tcBorders>
          </w:tcPr>
          <w:p w14:paraId="0511C2AB" w14:textId="77777777" w:rsidR="0047048A" w:rsidRPr="002C5414" w:rsidRDefault="0047048A" w:rsidP="007E6D93">
            <w:pPr>
              <w:rPr>
                <w:rFonts w:ascii="Arial" w:hAnsi="Arial" w:cs="Arial"/>
              </w:rPr>
            </w:pPr>
          </w:p>
        </w:tc>
      </w:tr>
      <w:tr w:rsidR="0047048A" w:rsidRPr="00FE6B7C"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259BEA52" w14:textId="77777777" w:rsidR="0047048A" w:rsidRPr="002C5414" w:rsidRDefault="0047048A" w:rsidP="007E6D93">
            <w:pPr>
              <w:rPr>
                <w:rFonts w:ascii="Arial" w:hAnsi="Arial" w:cs="Arial"/>
                <w:b/>
              </w:rPr>
            </w:pPr>
            <w:r w:rsidRPr="002C5414">
              <w:rPr>
                <w:rFonts w:ascii="Arial" w:hAnsi="Arial" w:cs="Arial"/>
              </w:rPr>
              <w:t xml:space="preserve">Obvestilo udeležencem o zaključku dialoga in povabilo k predložitvi »končnih« ponudb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69791F2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7F00CE4E" w14:textId="77777777" w:rsidR="0047048A" w:rsidRPr="002C5414" w:rsidRDefault="0047048A" w:rsidP="007E6D93">
            <w:pPr>
              <w:rPr>
                <w:rFonts w:ascii="Arial" w:hAnsi="Arial" w:cs="Arial"/>
              </w:rPr>
            </w:pPr>
            <w:r w:rsidRPr="002C5414">
              <w:rPr>
                <w:rFonts w:ascii="Arial" w:hAnsi="Arial" w:cs="Arial"/>
              </w:rPr>
              <w:t xml:space="preserve">Predložitev/prejem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5CF7746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C398D2E" w14:textId="77777777" w:rsidR="0047048A" w:rsidRPr="002C5414" w:rsidRDefault="0047048A" w:rsidP="007E6D93">
            <w:pPr>
              <w:rPr>
                <w:rFonts w:ascii="Arial" w:hAnsi="Arial" w:cs="Arial"/>
                <w:b/>
                <w:caps/>
              </w:rPr>
            </w:pPr>
          </w:p>
        </w:tc>
      </w:tr>
      <w:tr w:rsidR="0047048A" w:rsidRPr="00FE6B7C"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630B6444"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42.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471272C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0202081" w14:textId="77777777" w:rsidTr="007E6D93">
        <w:trPr>
          <w:trHeight w:val="178"/>
          <w:jc w:val="center"/>
        </w:trPr>
        <w:tc>
          <w:tcPr>
            <w:tcW w:w="534" w:type="dxa"/>
            <w:tcBorders>
              <w:top w:val="nil"/>
              <w:left w:val="single" w:sz="12" w:space="0" w:color="auto"/>
              <w:bottom w:val="nil"/>
              <w:right w:val="nil"/>
            </w:tcBorders>
          </w:tcPr>
          <w:p w14:paraId="5A0041C2" w14:textId="77777777" w:rsidR="0047048A" w:rsidRDefault="0047048A" w:rsidP="00B152F6">
            <w:pPr>
              <w:rPr>
                <w:rFonts w:ascii="Arial" w:hAnsi="Arial" w:cs="Arial"/>
              </w:rPr>
            </w:pPr>
            <w:r w:rsidRPr="002C5414">
              <w:rPr>
                <w:rFonts w:ascii="Arial" w:hAnsi="Arial" w:cs="Arial"/>
              </w:rPr>
              <w:t>14</w:t>
            </w:r>
          </w:p>
          <w:p w14:paraId="193167AA" w14:textId="77777777" w:rsidR="002104C0" w:rsidRDefault="002104C0" w:rsidP="00B152F6">
            <w:pPr>
              <w:rPr>
                <w:rFonts w:ascii="Arial" w:hAnsi="Arial" w:cs="Arial"/>
              </w:rPr>
            </w:pPr>
          </w:p>
          <w:p w14:paraId="4206157D" w14:textId="1D8F3001" w:rsidR="003B046B" w:rsidRPr="002C5414" w:rsidRDefault="003B046B" w:rsidP="00B152F6">
            <w:pPr>
              <w:rPr>
                <w:rFonts w:ascii="Arial" w:hAnsi="Arial" w:cs="Arial"/>
              </w:rPr>
            </w:pPr>
            <w:r>
              <w:rPr>
                <w:rFonts w:ascii="Arial" w:hAnsi="Arial" w:cs="Arial"/>
              </w:rPr>
              <w:t>15</w:t>
            </w:r>
          </w:p>
        </w:tc>
        <w:tc>
          <w:tcPr>
            <w:tcW w:w="4710" w:type="dxa"/>
            <w:tcBorders>
              <w:top w:val="nil"/>
              <w:left w:val="nil"/>
              <w:bottom w:val="nil"/>
              <w:right w:val="nil"/>
            </w:tcBorders>
          </w:tcPr>
          <w:p w14:paraId="67D99757" w14:textId="104A87FE" w:rsidR="0047048A" w:rsidRDefault="0047048A" w:rsidP="00B152F6">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64FC2EA" w14:textId="77777777" w:rsidR="002104C0" w:rsidRDefault="002104C0" w:rsidP="00B152F6">
            <w:pPr>
              <w:rPr>
                <w:rFonts w:ascii="Arial" w:hAnsi="Arial" w:cs="Arial"/>
                <w:i/>
              </w:rPr>
            </w:pPr>
          </w:p>
          <w:p w14:paraId="7E73430F" w14:textId="4E4D9835" w:rsidR="003B046B" w:rsidRPr="002C5414" w:rsidRDefault="003B046B" w:rsidP="00B152F6">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21BF10BA" w14:textId="22D49A6E"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1352256" w14:textId="77777777" w:rsidR="002104C0" w:rsidRDefault="002104C0" w:rsidP="007E6D93">
            <w:pPr>
              <w:rPr>
                <w:rFonts w:ascii="Arial" w:hAnsi="Arial" w:cs="Arial"/>
              </w:rPr>
            </w:pPr>
          </w:p>
          <w:p w14:paraId="5BE91067" w14:textId="77777777" w:rsidR="003B046B" w:rsidRDefault="002104C0"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w:t>
            </w:r>
            <w:r>
              <w:rPr>
                <w:rFonts w:ascii="Arial" w:hAnsi="Arial" w:cs="Arial"/>
              </w:rPr>
              <w:t>E</w:t>
            </w:r>
          </w:p>
          <w:p w14:paraId="26E090CF" w14:textId="30727E58" w:rsidR="002104C0" w:rsidRPr="002C5414" w:rsidRDefault="002104C0" w:rsidP="007E6D93">
            <w:pPr>
              <w:rPr>
                <w:rFonts w:ascii="Arial" w:hAnsi="Arial" w:cs="Arial"/>
              </w:rPr>
            </w:pPr>
          </w:p>
        </w:tc>
      </w:tr>
      <w:tr w:rsidR="0047048A" w:rsidRPr="00FE6B7C" w14:paraId="0DE4866E" w14:textId="77777777" w:rsidTr="007E6D93">
        <w:trPr>
          <w:trHeight w:val="145"/>
          <w:jc w:val="center"/>
        </w:trPr>
        <w:tc>
          <w:tcPr>
            <w:tcW w:w="534" w:type="dxa"/>
            <w:tcBorders>
              <w:top w:val="nil"/>
              <w:left w:val="single" w:sz="12" w:space="0" w:color="auto"/>
              <w:bottom w:val="nil"/>
              <w:right w:val="nil"/>
            </w:tcBorders>
          </w:tcPr>
          <w:p w14:paraId="3B8BBD65" w14:textId="6C2591D1" w:rsidR="0047048A" w:rsidRPr="002C5414" w:rsidRDefault="0047048A" w:rsidP="00B152F6">
            <w:pPr>
              <w:rPr>
                <w:rFonts w:ascii="Arial" w:hAnsi="Arial" w:cs="Arial"/>
              </w:rPr>
            </w:pPr>
            <w:r w:rsidRPr="002C5414">
              <w:rPr>
                <w:rFonts w:ascii="Arial" w:hAnsi="Arial" w:cs="Arial"/>
              </w:rPr>
              <w:t>1</w:t>
            </w:r>
            <w:r w:rsidR="003B046B">
              <w:rPr>
                <w:rFonts w:ascii="Arial" w:hAnsi="Arial" w:cs="Arial"/>
              </w:rPr>
              <w:t>6</w:t>
            </w:r>
          </w:p>
        </w:tc>
        <w:tc>
          <w:tcPr>
            <w:tcW w:w="4710" w:type="dxa"/>
            <w:tcBorders>
              <w:top w:val="nil"/>
              <w:left w:val="nil"/>
              <w:bottom w:val="nil"/>
              <w:right w:val="nil"/>
            </w:tcBorders>
          </w:tcPr>
          <w:p w14:paraId="7AED9EEF" w14:textId="77777777" w:rsidR="0047048A" w:rsidRPr="002C5414" w:rsidRDefault="0047048A" w:rsidP="00B152F6">
            <w:pPr>
              <w:rPr>
                <w:rFonts w:ascii="Arial" w:hAnsi="Arial" w:cs="Arial"/>
              </w:rPr>
            </w:pPr>
            <w:r w:rsidRPr="002C5414">
              <w:rPr>
                <w:rFonts w:ascii="Arial" w:hAnsi="Arial" w:cs="Arial"/>
              </w:rPr>
              <w:t xml:space="preserve">Izvedba pogajanj oz. zapisnik o pogajanjih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8F72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14E53AC" w14:textId="77777777" w:rsidTr="007E6D93">
        <w:trPr>
          <w:trHeight w:val="219"/>
          <w:jc w:val="center"/>
        </w:trPr>
        <w:tc>
          <w:tcPr>
            <w:tcW w:w="534" w:type="dxa"/>
            <w:tcBorders>
              <w:top w:val="nil"/>
              <w:left w:val="single" w:sz="12" w:space="0" w:color="auto"/>
              <w:bottom w:val="nil"/>
              <w:right w:val="nil"/>
            </w:tcBorders>
          </w:tcPr>
          <w:p w14:paraId="1305E528" w14:textId="78580066" w:rsidR="0047048A" w:rsidRPr="002C5414" w:rsidRDefault="0047048A" w:rsidP="007E6D93">
            <w:pPr>
              <w:rPr>
                <w:rFonts w:ascii="Arial" w:hAnsi="Arial" w:cs="Arial"/>
              </w:rPr>
            </w:pPr>
            <w:r w:rsidRPr="002C5414">
              <w:rPr>
                <w:rFonts w:ascii="Arial" w:hAnsi="Arial" w:cs="Arial"/>
              </w:rPr>
              <w:t>1</w:t>
            </w:r>
            <w:r w:rsidR="003B046B">
              <w:rPr>
                <w:rFonts w:ascii="Arial" w:hAnsi="Arial" w:cs="Arial"/>
              </w:rPr>
              <w:t>7</w:t>
            </w:r>
          </w:p>
        </w:tc>
        <w:tc>
          <w:tcPr>
            <w:tcW w:w="4710" w:type="dxa"/>
            <w:tcBorders>
              <w:top w:val="nil"/>
              <w:left w:val="nil"/>
              <w:bottom w:val="nil"/>
              <w:right w:val="nil"/>
            </w:tcBorders>
          </w:tcPr>
          <w:p w14:paraId="6434F609"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5ECFB48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40F7AAD" w14:textId="77777777" w:rsidTr="007E6D93">
        <w:trPr>
          <w:trHeight w:val="326"/>
          <w:jc w:val="center"/>
        </w:trPr>
        <w:tc>
          <w:tcPr>
            <w:tcW w:w="534" w:type="dxa"/>
            <w:tcBorders>
              <w:top w:val="nil"/>
              <w:left w:val="single" w:sz="12" w:space="0" w:color="auto"/>
              <w:bottom w:val="nil"/>
              <w:right w:val="nil"/>
            </w:tcBorders>
          </w:tcPr>
          <w:p w14:paraId="14ECCE25" w14:textId="63144476" w:rsidR="0047048A" w:rsidRPr="002C5414" w:rsidRDefault="003B046B" w:rsidP="007E6D93">
            <w:pPr>
              <w:rPr>
                <w:rFonts w:ascii="Arial" w:hAnsi="Arial" w:cs="Arial"/>
              </w:rPr>
            </w:pPr>
            <w:r>
              <w:rPr>
                <w:rFonts w:ascii="Arial" w:hAnsi="Arial" w:cs="Arial"/>
              </w:rPr>
              <w:t>C</w:t>
            </w:r>
          </w:p>
        </w:tc>
        <w:tc>
          <w:tcPr>
            <w:tcW w:w="4710" w:type="dxa"/>
            <w:tcBorders>
              <w:top w:val="nil"/>
              <w:left w:val="nil"/>
              <w:bottom w:val="nil"/>
              <w:right w:val="nil"/>
            </w:tcBorders>
          </w:tcPr>
          <w:p w14:paraId="5BAD210E"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57"/>
            </w:r>
            <w:r w:rsidRPr="002C5414">
              <w:rPr>
                <w:rFonts w:ascii="Arial" w:hAnsi="Arial" w:cs="Arial"/>
              </w:rPr>
              <w:t>)</w:t>
            </w:r>
          </w:p>
        </w:tc>
        <w:tc>
          <w:tcPr>
            <w:tcW w:w="4645" w:type="dxa"/>
            <w:gridSpan w:val="2"/>
            <w:tcBorders>
              <w:top w:val="nil"/>
              <w:left w:val="nil"/>
              <w:bottom w:val="nil"/>
              <w:right w:val="single" w:sz="12" w:space="0" w:color="auto"/>
            </w:tcBorders>
          </w:tcPr>
          <w:p w14:paraId="1BD9F81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F19C37" w14:textId="77777777" w:rsidTr="007E6D93">
        <w:trPr>
          <w:trHeight w:val="158"/>
          <w:jc w:val="center"/>
        </w:trPr>
        <w:tc>
          <w:tcPr>
            <w:tcW w:w="534" w:type="dxa"/>
            <w:tcBorders>
              <w:top w:val="nil"/>
              <w:left w:val="single" w:sz="12" w:space="0" w:color="auto"/>
              <w:bottom w:val="nil"/>
              <w:right w:val="nil"/>
            </w:tcBorders>
          </w:tcPr>
          <w:p w14:paraId="30E1FD0A" w14:textId="1B934301" w:rsidR="0047048A" w:rsidRPr="002C5414" w:rsidRDefault="003B046B" w:rsidP="007E6D93">
            <w:pPr>
              <w:rPr>
                <w:rFonts w:ascii="Arial" w:hAnsi="Arial" w:cs="Arial"/>
              </w:rPr>
            </w:pPr>
            <w:r>
              <w:rPr>
                <w:rFonts w:ascii="Arial" w:hAnsi="Arial" w:cs="Arial"/>
              </w:rPr>
              <w:t>D</w:t>
            </w:r>
          </w:p>
        </w:tc>
        <w:tc>
          <w:tcPr>
            <w:tcW w:w="4710" w:type="dxa"/>
            <w:tcBorders>
              <w:top w:val="nil"/>
              <w:left w:val="nil"/>
              <w:bottom w:val="nil"/>
              <w:right w:val="nil"/>
            </w:tcBorders>
          </w:tcPr>
          <w:p w14:paraId="68B53954"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53D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B7E328F"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5079F77" w14:textId="01B4243F"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507D7870" w14:textId="0F78108A" w:rsidR="0047048A" w:rsidRPr="002C5414" w:rsidRDefault="0047048A" w:rsidP="007E6D93">
            <w:pPr>
              <w:rPr>
                <w:rFonts w:ascii="Arial" w:hAnsi="Arial" w:cs="Arial"/>
              </w:rPr>
            </w:pPr>
          </w:p>
        </w:tc>
      </w:tr>
    </w:tbl>
    <w:p w14:paraId="38598FB7"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8"/>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2C5414" w:rsidRDefault="0047048A" w:rsidP="007E6D93">
            <w:pPr>
              <w:rPr>
                <w:rFonts w:ascii="Arial" w:hAnsi="Arial" w:cs="Arial"/>
              </w:rPr>
            </w:pPr>
          </w:p>
        </w:tc>
      </w:tr>
      <w:tr w:rsidR="0047048A" w:rsidRPr="00FE6B7C"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4ADB2EF3"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2C5414" w:rsidRDefault="0047048A" w:rsidP="007E6D93">
            <w:pPr>
              <w:rPr>
                <w:rFonts w:ascii="Arial" w:hAnsi="Arial" w:cs="Arial"/>
              </w:rPr>
            </w:pPr>
            <w:r w:rsidRPr="002C5414">
              <w:rPr>
                <w:rFonts w:ascii="Arial" w:hAnsi="Arial" w:cs="Arial"/>
              </w:rPr>
              <w:t xml:space="preserve">Predhodno informativno obvestilo je objavljeno na portalu JN (52. in 54. čl. ZJN-3) in če mejna vrednost </w:t>
            </w:r>
            <w:r w:rsidRPr="002C5414">
              <w:rPr>
                <w:rFonts w:ascii="Arial" w:hAnsi="Arial" w:cs="Arial"/>
              </w:rPr>
              <w:lastRenderedPageBreak/>
              <w:t>naročila presega prag za objavo v Ur. l. EU - TED</w:t>
            </w:r>
            <w:r w:rsidRPr="002C5414">
              <w:rPr>
                <w:rStyle w:val="Sprotnaopomba-sklic"/>
                <w:rFonts w:ascii="Arial" w:hAnsi="Arial" w:cs="Arial"/>
              </w:rPr>
              <w:footnoteReference w:id="59"/>
            </w:r>
            <w:r w:rsidRPr="002C5414">
              <w:rPr>
                <w:rFonts w:ascii="Arial" w:hAnsi="Arial" w:cs="Arial"/>
              </w:rPr>
              <w:t xml:space="preserve"> (22. čl. ZJN-3), je obvestilo o JN objavljeno tudi v Ur. l. EU z upoštevanjem zaporednosti objav (53. čl. ZJN-3)</w:t>
            </w:r>
          </w:p>
          <w:p w14:paraId="6D3BDFA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 xml:space="preserve">s tem se lahko krajšajo zakonsko </w:t>
            </w:r>
            <w:r w:rsidRPr="002C5414">
              <w:rPr>
                <w:rFonts w:ascii="Arial" w:hAnsi="Arial" w:cs="Arial"/>
                <w:i/>
                <w:color w:val="A6A6A6"/>
              </w:rPr>
              <w:lastRenderedPageBreak/>
              <w:t>določeni minimalni roki za prejem ponudb</w:t>
            </w:r>
          </w:p>
        </w:tc>
      </w:tr>
      <w:tr w:rsidR="0047048A" w:rsidRPr="00FE6B7C"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CBEF00" w14:textId="0C1F307D" w:rsidR="0047048A" w:rsidRPr="002C5414" w:rsidRDefault="0047048A" w:rsidP="009310FB">
            <w:pPr>
              <w:rPr>
                <w:rFonts w:ascii="Arial" w:hAnsi="Arial" w:cs="Arial"/>
              </w:rPr>
            </w:pPr>
            <w:r w:rsidRPr="002C5414">
              <w:rPr>
                <w:rFonts w:ascii="Arial" w:hAnsi="Arial" w:cs="Arial"/>
              </w:rPr>
              <w:t xml:space="preserve">V obvestilu so spoštovane določbe o </w:t>
            </w:r>
            <w:r w:rsidR="009310FB"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194FB9CE"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2C5414" w:rsidRDefault="0047048A" w:rsidP="007E6D93">
            <w:pPr>
              <w:rPr>
                <w:rFonts w:ascii="Arial" w:hAnsi="Arial" w:cs="Arial"/>
              </w:rPr>
            </w:pPr>
          </w:p>
        </w:tc>
      </w:tr>
      <w:tr w:rsidR="0047048A" w:rsidRPr="00FE6B7C"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1431B9F4"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2C5414" w:rsidRDefault="0047048A" w:rsidP="007E6D93">
            <w:pPr>
              <w:rPr>
                <w:rFonts w:ascii="Arial" w:hAnsi="Arial" w:cs="Arial"/>
              </w:rPr>
            </w:pPr>
          </w:p>
        </w:tc>
      </w:tr>
      <w:tr w:rsidR="0047048A" w:rsidRPr="00FE6B7C"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CBDD9ED"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A5E1139" w14:textId="299C98EE" w:rsidR="0047048A" w:rsidRPr="00B152F6" w:rsidRDefault="00B152F6" w:rsidP="00B152F6">
            <w:pPr>
              <w:rPr>
                <w:rFonts w:ascii="Arial" w:hAnsi="Arial" w:cs="Arial"/>
              </w:rPr>
            </w:pPr>
            <w:r>
              <w:rPr>
                <w:rFonts w:ascii="Arial" w:hAnsi="Arial" w:cs="Arial"/>
                <w:i/>
              </w:rPr>
              <w:t>-</w:t>
            </w:r>
            <w:r w:rsidR="0047048A" w:rsidRPr="002C5414">
              <w:rPr>
                <w:rFonts w:ascii="Arial" w:hAnsi="Arial" w:cs="Arial"/>
                <w:i/>
              </w:rPr>
              <w:t>neposredni in posredi proračunski uporabniki upoštevajo še pravila o javnih financah – ZJF in</w:t>
            </w:r>
            <w:r w:rsidR="0075455D" w:rsidRPr="002C5414">
              <w:rPr>
                <w:rFonts w:ascii="Arial" w:hAnsi="Arial" w:cs="Arial"/>
                <w:i/>
              </w:rPr>
              <w:t xml:space="preserve"> vsakokratni veljavni ZIPRS; za neposredne uporabnike – zagotovljen vir financiranja</w:t>
            </w:r>
          </w:p>
          <w:p w14:paraId="55C76D0E"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60"/>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2C5414" w:rsidRDefault="0047048A" w:rsidP="007E6D93">
            <w:pPr>
              <w:rPr>
                <w:rFonts w:ascii="Arial" w:hAnsi="Arial" w:cs="Arial"/>
              </w:rPr>
            </w:pPr>
          </w:p>
        </w:tc>
      </w:tr>
      <w:tr w:rsidR="0047048A" w:rsidRPr="00FE6B7C"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2C5414" w:rsidRDefault="0047048A" w:rsidP="00102BD2">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2C5414" w:rsidRDefault="0047048A" w:rsidP="007E6D93">
            <w:pPr>
              <w:jc w:val="center"/>
              <w:rPr>
                <w:rFonts w:ascii="Arial" w:hAnsi="Arial" w:cs="Arial"/>
              </w:rPr>
            </w:pPr>
          </w:p>
          <w:p w14:paraId="606A3C3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2C6D10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E3B6A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102BD2" w:rsidRPr="002C5414">
              <w:rPr>
                <w:rStyle w:val="Sprotnaopomba-sklic"/>
                <w:rFonts w:ascii="Arial" w:hAnsi="Arial" w:cs="Arial"/>
              </w:rPr>
              <w:footnoteReference w:id="61"/>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44379EB"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 (OPISNI DOKUMENT)</w:t>
            </w:r>
          </w:p>
        </w:tc>
      </w:tr>
      <w:tr w:rsidR="0047048A" w:rsidRPr="00FE6B7C"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6689E09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527B151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B4D0FFF" w14:textId="77777777" w:rsidR="007F28EC"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3CA3ABA9" w14:textId="77777777" w:rsidR="007F28EC" w:rsidRPr="002C5414" w:rsidRDefault="007F28EC" w:rsidP="007F28EC">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2CE449D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CF223E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0057805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2C5414" w:rsidRDefault="0047048A" w:rsidP="007E6D93">
            <w:pPr>
              <w:jc w:val="center"/>
              <w:rPr>
                <w:rFonts w:ascii="Arial" w:hAnsi="Arial" w:cs="Arial"/>
                <w:b/>
                <w:bCs/>
              </w:rPr>
            </w:pPr>
          </w:p>
          <w:p w14:paraId="605A6BBC" w14:textId="77777777" w:rsidR="0047048A" w:rsidRPr="002C5414" w:rsidRDefault="0047048A" w:rsidP="007E6D93">
            <w:pPr>
              <w:jc w:val="center"/>
              <w:rPr>
                <w:rFonts w:ascii="Arial" w:hAnsi="Arial" w:cs="Arial"/>
                <w:b/>
                <w:bCs/>
              </w:rPr>
            </w:pPr>
          </w:p>
        </w:tc>
      </w:tr>
      <w:tr w:rsidR="0047048A" w:rsidRPr="00FE6B7C"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1BFF88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2C5414" w:rsidRDefault="0047048A" w:rsidP="007E6D93">
            <w:pPr>
              <w:jc w:val="center"/>
              <w:rPr>
                <w:rFonts w:ascii="Arial" w:hAnsi="Arial" w:cs="Arial"/>
                <w:b/>
                <w:bCs/>
                <w:i/>
              </w:rPr>
            </w:pPr>
            <w:r w:rsidRPr="002C5414">
              <w:rPr>
                <w:rFonts w:ascii="Arial" w:hAnsi="Arial" w:cs="Arial"/>
                <w:b/>
                <w:bCs/>
                <w:i/>
                <w:color w:val="A6A6A6"/>
              </w:rPr>
              <w:t xml:space="preserve">ni obvezno, </w:t>
            </w:r>
            <w:r w:rsidRPr="002C5414">
              <w:rPr>
                <w:rFonts w:ascii="Arial" w:hAnsi="Arial" w:cs="Arial"/>
                <w:bCs/>
                <w:i/>
                <w:color w:val="A6A6A6"/>
              </w:rPr>
              <w:t>če so vsi potrebni podatki navedeni v obvestilu o JN</w:t>
            </w:r>
          </w:p>
        </w:tc>
      </w:tr>
      <w:tr w:rsidR="0047048A" w:rsidRPr="00FE6B7C"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8BB23D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5E5BA9E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D90F9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w:t>
            </w:r>
          </w:p>
          <w:p w14:paraId="3DBAB8A7"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2D7F9C9"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C38AE2D"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057ED57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62"/>
            </w:r>
            <w:r w:rsidRPr="002C5414">
              <w:rPr>
                <w:rFonts w:ascii="Arial" w:hAnsi="Arial" w:cs="Arial"/>
              </w:rPr>
              <w:t xml:space="preserve"> ter usmeritve MF):</w:t>
            </w:r>
          </w:p>
          <w:p w14:paraId="77489C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37B4218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1477867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2C5414" w:rsidRDefault="0047048A" w:rsidP="007E6D93">
            <w:pPr>
              <w:rPr>
                <w:rFonts w:ascii="Arial" w:hAnsi="Arial" w:cs="Arial"/>
              </w:rPr>
            </w:pPr>
          </w:p>
          <w:p w14:paraId="551F0F31" w14:textId="77777777" w:rsidR="0047048A" w:rsidRPr="002C5414" w:rsidRDefault="0047048A" w:rsidP="007E6D93">
            <w:pPr>
              <w:jc w:val="center"/>
              <w:rPr>
                <w:rFonts w:ascii="Arial" w:hAnsi="Arial" w:cs="Arial"/>
              </w:rPr>
            </w:pPr>
          </w:p>
          <w:p w14:paraId="2396A085" w14:textId="77777777" w:rsidR="0047048A" w:rsidRPr="002C5414" w:rsidRDefault="0047048A" w:rsidP="007E6D93">
            <w:pPr>
              <w:jc w:val="center"/>
              <w:rPr>
                <w:rFonts w:ascii="Arial" w:hAnsi="Arial" w:cs="Arial"/>
              </w:rPr>
            </w:pPr>
          </w:p>
          <w:p w14:paraId="6498E05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7E425A7" w14:textId="77777777" w:rsidR="0047048A" w:rsidRPr="002C5414" w:rsidRDefault="0047048A" w:rsidP="007E6D93">
            <w:pPr>
              <w:rPr>
                <w:rFonts w:ascii="Arial" w:hAnsi="Arial" w:cs="Arial"/>
              </w:rPr>
            </w:pPr>
            <w:r w:rsidRPr="002C5414">
              <w:rPr>
                <w:rFonts w:ascii="Arial" w:hAnsi="Arial" w:cs="Arial"/>
              </w:rPr>
              <w:lastRenderedPageBreak/>
              <w:t xml:space="preserve"> </w:t>
            </w:r>
          </w:p>
          <w:p w14:paraId="668557A6" w14:textId="77777777" w:rsidR="0047048A" w:rsidRPr="002C5414" w:rsidRDefault="0047048A" w:rsidP="007E6D93">
            <w:pPr>
              <w:rPr>
                <w:rFonts w:ascii="Arial" w:hAnsi="Arial" w:cs="Arial"/>
              </w:rPr>
            </w:pPr>
          </w:p>
          <w:p w14:paraId="24806F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E3A70FA" w14:textId="77777777" w:rsidR="0047048A" w:rsidRPr="002C5414" w:rsidRDefault="0047048A" w:rsidP="007E6D93">
            <w:pPr>
              <w:jc w:val="center"/>
              <w:rPr>
                <w:rFonts w:ascii="Arial" w:hAnsi="Arial" w:cs="Arial"/>
              </w:rPr>
            </w:pPr>
          </w:p>
          <w:p w14:paraId="530D13C4" w14:textId="77777777" w:rsidR="0047048A" w:rsidRPr="002C5414" w:rsidRDefault="0047048A" w:rsidP="007E6D93">
            <w:pPr>
              <w:rPr>
                <w:rFonts w:ascii="Arial" w:hAnsi="Arial" w:cs="Arial"/>
              </w:rPr>
            </w:pPr>
          </w:p>
          <w:p w14:paraId="37BC243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2C5414" w:rsidRDefault="0047048A" w:rsidP="007E6D93">
            <w:pPr>
              <w:jc w:val="center"/>
              <w:rPr>
                <w:rFonts w:ascii="Arial" w:hAnsi="Arial" w:cs="Arial"/>
                <w:i/>
                <w:color w:val="A6A6A6"/>
              </w:rPr>
            </w:pPr>
          </w:p>
        </w:tc>
      </w:tr>
      <w:tr w:rsidR="0047048A" w:rsidRPr="00FE6B7C"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Pr>
                <w:rStyle w:val="Sprotnaopomba-sklic"/>
                <w:rFonts w:ascii="Arial" w:hAnsi="Arial" w:cs="Arial"/>
              </w:rPr>
              <w:footnoteReference w:id="63"/>
            </w:r>
            <w:r w:rsidRPr="002C5414">
              <w:rPr>
                <w:rStyle w:val="Sprotnaopomba-sklic"/>
                <w:rFonts w:ascii="Arial" w:hAnsi="Arial" w:cs="Arial"/>
              </w:rPr>
              <w:t xml:space="preserve"> </w:t>
            </w:r>
            <w:r w:rsidRPr="002C5414">
              <w:rPr>
                <w:rFonts w:ascii="Arial" w:hAnsi="Arial" w:cs="Arial"/>
              </w:rPr>
              <w:t>(4.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41FA58B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C295FB5"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0CA1076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64"/>
            </w:r>
            <w:r w:rsidRPr="002C5414">
              <w:rPr>
                <w:rFonts w:ascii="Arial" w:hAnsi="Arial" w:cs="Arial"/>
                <w:i/>
                <w:sz w:val="20"/>
                <w:szCs w:val="20"/>
              </w:rPr>
              <w:t>)</w:t>
            </w:r>
          </w:p>
          <w:p w14:paraId="3DA7E31F" w14:textId="77777777" w:rsidR="007F28EC" w:rsidRPr="002C5414" w:rsidRDefault="007F28EC" w:rsidP="007F28EC">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1A4981B1" w14:textId="6CC0F69F" w:rsidR="007F28EC" w:rsidRPr="002C5414" w:rsidRDefault="007F28EC" w:rsidP="007F28EC">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2C5414" w:rsidRDefault="0047048A" w:rsidP="007E6D93">
            <w:pPr>
              <w:jc w:val="center"/>
              <w:rPr>
                <w:rFonts w:ascii="Arial" w:hAnsi="Arial" w:cs="Arial"/>
                <w:i/>
                <w:color w:val="A6A6A6"/>
              </w:rPr>
            </w:pPr>
          </w:p>
        </w:tc>
      </w:tr>
      <w:tr w:rsidR="0047048A" w:rsidRPr="00FE6B7C"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(6. odst. 42. čl. in 82. čl. ZJN-3)</w:t>
            </w:r>
          </w:p>
          <w:p w14:paraId="037B47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konkurenčnega dialoga (6. odst. 42. čl. ZJN-3)</w:t>
            </w:r>
          </w:p>
          <w:p w14:paraId="65661D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98571F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za oddajo JN so podrobno opredeljena ter določen je okvirni časovni razpored – 7. odst. 42. čl. ZJN-3</w:t>
            </w:r>
          </w:p>
          <w:p w14:paraId="2F72D83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63DE9A7D" w14:textId="014BA7EE"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6DD990B0" w14:textId="4E75FB7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A007A1">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E90A3A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2C5414" w:rsidRDefault="0047048A" w:rsidP="007E6D93">
            <w:pPr>
              <w:rPr>
                <w:rFonts w:ascii="Arial" w:hAnsi="Arial" w:cs="Arial"/>
              </w:rPr>
            </w:pPr>
          </w:p>
        </w:tc>
      </w:tr>
      <w:tr w:rsidR="0047048A" w:rsidRPr="00FE6B7C"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EFEE5A" w14:textId="14E5E9E6" w:rsidR="0047048A" w:rsidRDefault="0047048A"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skrajševanje rokov v konkurenčnem dialogu ni možno</w:t>
            </w:r>
          </w:p>
          <w:p w14:paraId="05168FEE" w14:textId="77777777" w:rsidR="00A007A1" w:rsidRPr="002C5414" w:rsidRDefault="00A007A1" w:rsidP="00A007A1">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1F97C292" w14:textId="1F3C4824" w:rsidR="0047048A" w:rsidRPr="002C5414" w:rsidRDefault="00A007A1"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r w:rsidR="0047048A"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2C5414" w:rsidRDefault="0047048A" w:rsidP="007E6D93">
            <w:pPr>
              <w:jc w:val="center"/>
              <w:rPr>
                <w:rFonts w:ascii="Arial" w:hAnsi="Arial" w:cs="Arial"/>
                <w:i/>
              </w:rPr>
            </w:pPr>
          </w:p>
        </w:tc>
      </w:tr>
      <w:tr w:rsidR="00F32619" w:rsidRPr="00FE6B7C" w14:paraId="2B80E112" w14:textId="77777777" w:rsidTr="002C5414">
        <w:trPr>
          <w:trHeight w:val="4674"/>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CB3BF1A" w14:textId="66A85874" w:rsidR="00F32619" w:rsidRPr="002C5414" w:rsidRDefault="00F32619" w:rsidP="00F32619">
            <w:pPr>
              <w:rPr>
                <w:rFonts w:ascii="Arial" w:hAnsi="Arial" w:cs="Arial"/>
              </w:rPr>
            </w:pPr>
            <w:r w:rsidRPr="002C5414">
              <w:rPr>
                <w:rFonts w:ascii="Arial" w:hAnsi="Arial" w:cs="Arial"/>
              </w:rPr>
              <w:t>Rok za oddajo in odpiranje ponudb se lahko,  v primeru če elektronska komunikacijska sredstva, ki se uporabljajo za sporočanje v skladu s 37. čl. ZJN-3, ne delujejo na način, ki omogoča oddajo prijav ali ponudb, pod</w:t>
            </w:r>
            <w:r w:rsidR="0004036E" w:rsidRPr="002C5414">
              <w:rPr>
                <w:rFonts w:ascii="Arial" w:hAnsi="Arial" w:cs="Arial"/>
              </w:rPr>
              <w:t>aljša za najmanj 5 delovnih dni</w:t>
            </w:r>
            <w:r w:rsidRPr="002C5414">
              <w:rPr>
                <w:rFonts w:ascii="Arial" w:hAnsi="Arial" w:cs="Arial"/>
              </w:rPr>
              <w:t>, če so izpo</w:t>
            </w:r>
            <w:r w:rsidR="00743FE2" w:rsidRPr="002C5414">
              <w:rPr>
                <w:rFonts w:ascii="Arial" w:hAnsi="Arial" w:cs="Arial"/>
              </w:rPr>
              <w:t xml:space="preserve">lnjeni vsi naslednji pogoji - </w:t>
            </w:r>
            <w:r w:rsidRPr="002C5414">
              <w:rPr>
                <w:rFonts w:ascii="Arial" w:hAnsi="Arial" w:cs="Arial"/>
              </w:rPr>
              <w:t>8.</w:t>
            </w:r>
            <w:r w:rsidR="00743FE2" w:rsidRPr="002C5414">
              <w:rPr>
                <w:rFonts w:ascii="Arial" w:hAnsi="Arial" w:cs="Arial"/>
              </w:rPr>
              <w:t xml:space="preserve"> odst. 88. čl. ZJN-3 </w:t>
            </w:r>
            <w:r w:rsidRPr="002C5414">
              <w:rPr>
                <w:rFonts w:ascii="Arial" w:hAnsi="Arial" w:cs="Arial"/>
              </w:rPr>
              <w:t>(novela ZJN-3b):</w:t>
            </w:r>
          </w:p>
          <w:p w14:paraId="06B71CE5" w14:textId="30A5E349"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elektronsko komunikacijsko sred</w:t>
            </w:r>
            <w:r w:rsidR="00743FE2" w:rsidRPr="002C5414">
              <w:rPr>
                <w:rFonts w:ascii="Arial" w:eastAsia="Times New Roman" w:hAnsi="Arial" w:cs="Arial"/>
                <w:sz w:val="20"/>
                <w:szCs w:val="20"/>
                <w:lang w:eastAsia="sl-SI"/>
              </w:rPr>
              <w:t xml:space="preserve">stvo, ki ga uporablja naročnik </w:t>
            </w:r>
            <w:r w:rsidRPr="002C5414">
              <w:rPr>
                <w:rFonts w:ascii="Arial" w:eastAsia="Times New Roman" w:hAnsi="Arial" w:cs="Arial"/>
                <w:sz w:val="20"/>
                <w:szCs w:val="20"/>
                <w:lang w:eastAsia="sl-SI"/>
              </w:rPr>
              <w:t>ne deluje v zadnjih 60 minutah pred iztekom roka, ki je določen za oddajo ponudb ali prijav;</w:t>
            </w:r>
          </w:p>
          <w:p w14:paraId="39DC2581"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4D979510"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4B3E606D"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3D2D8BF1" w14:textId="620501CD" w:rsidR="00F32619" w:rsidRPr="002C5414" w:rsidRDefault="00F32619"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Pr="002C5414" w:rsidRDefault="00F32619" w:rsidP="00DA4FDA">
            <w:pPr>
              <w:rPr>
                <w:rFonts w:ascii="Arial" w:hAnsi="Arial" w:cs="Arial"/>
                <w:i/>
              </w:rPr>
            </w:pPr>
          </w:p>
          <w:p w14:paraId="4B6443E7" w14:textId="77777777" w:rsidR="00F32619" w:rsidRPr="002C5414" w:rsidRDefault="00F32619" w:rsidP="00DA4FDA">
            <w:pPr>
              <w:rPr>
                <w:rFonts w:ascii="Arial" w:hAnsi="Arial" w:cs="Arial"/>
                <w:i/>
              </w:rPr>
            </w:pPr>
          </w:p>
          <w:p w14:paraId="4715B880" w14:textId="77777777" w:rsidR="00F32619" w:rsidRPr="002C5414" w:rsidRDefault="00F32619" w:rsidP="00DA4FDA">
            <w:pPr>
              <w:rPr>
                <w:rFonts w:ascii="Arial" w:hAnsi="Arial" w:cs="Arial"/>
                <w:i/>
              </w:rPr>
            </w:pPr>
          </w:p>
          <w:p w14:paraId="39EF4C51" w14:textId="77777777" w:rsidR="00F32619" w:rsidRPr="002C5414" w:rsidRDefault="00F32619" w:rsidP="00DA4FDA">
            <w:pPr>
              <w:rPr>
                <w:rFonts w:ascii="Arial" w:hAnsi="Arial" w:cs="Arial"/>
                <w:i/>
              </w:rPr>
            </w:pPr>
          </w:p>
          <w:p w14:paraId="1BD35F2A" w14:textId="77777777" w:rsidR="00F32619" w:rsidRPr="002C5414" w:rsidRDefault="00F32619" w:rsidP="00CA007A">
            <w:pPr>
              <w:jc w:val="center"/>
              <w:rPr>
                <w:rFonts w:ascii="Arial" w:hAnsi="Arial" w:cs="Arial"/>
                <w:i/>
              </w:rPr>
            </w:pPr>
          </w:p>
          <w:p w14:paraId="1BEB4348" w14:textId="4BB52E18" w:rsidR="00F32619" w:rsidRPr="002C5414" w:rsidRDefault="00D6486F"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2C5414" w:rsidRDefault="00F32619" w:rsidP="00F32619">
            <w:pPr>
              <w:rPr>
                <w:rFonts w:ascii="Arial" w:hAnsi="Arial" w:cs="Arial"/>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F32619" w:rsidRPr="00FE6B7C"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2C5414" w:rsidRDefault="00F32619" w:rsidP="00F32619">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2C5414" w:rsidRDefault="00F32619" w:rsidP="00F32619">
            <w:pPr>
              <w:rPr>
                <w:rFonts w:ascii="Arial" w:hAnsi="Arial" w:cs="Arial"/>
              </w:rPr>
            </w:pPr>
            <w:r w:rsidRPr="002C5414">
              <w:rPr>
                <w:rFonts w:ascii="Arial" w:hAnsi="Arial" w:cs="Arial"/>
                <w:b/>
                <w:bCs/>
              </w:rPr>
              <w:t xml:space="preserve">OBJAVA OBVESTILA O JAVNEM NAROČILU OZ. POVABILA K ODDAJI PRIJAVE ZA SODELOVANJE (OZ. DOKUMENTACIJE V ZVEZI Z ODDAJO JN - </w:t>
            </w:r>
            <w:r w:rsidRPr="002C5414">
              <w:rPr>
                <w:rFonts w:ascii="Arial" w:hAnsi="Arial" w:cs="Arial"/>
                <w:b/>
              </w:rPr>
              <w:t>OPISNI DOKUMENT</w:t>
            </w:r>
            <w:r w:rsidRPr="002C5414">
              <w:rPr>
                <w:rFonts w:ascii="Arial" w:hAnsi="Arial" w:cs="Arial"/>
                <w:b/>
                <w:bCs/>
              </w:rPr>
              <w:t>) TER MOREBITNIH POPRAVKOV</w:t>
            </w:r>
          </w:p>
        </w:tc>
      </w:tr>
      <w:tr w:rsidR="00F32619" w:rsidRPr="00FE6B7C"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2C5414" w:rsidRDefault="00F32619" w:rsidP="00F32619">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7F608BE6"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2C5414" w:rsidRDefault="00F32619" w:rsidP="00F32619">
            <w:pPr>
              <w:rPr>
                <w:rFonts w:ascii="Arial" w:hAnsi="Arial" w:cs="Arial"/>
              </w:rPr>
            </w:pPr>
          </w:p>
        </w:tc>
      </w:tr>
      <w:tr w:rsidR="00F32619" w:rsidRPr="00FE6B7C"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2C5414" w:rsidRDefault="00F32619" w:rsidP="00F32619">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089969D4"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w:t>
            </w:r>
            <w:r w:rsidRPr="002C5414">
              <w:rPr>
                <w:rFonts w:ascii="Arial" w:hAnsi="Arial" w:cs="Arial"/>
              </w:rPr>
              <w:t>v Ur. l. EU</w:t>
            </w:r>
            <w:r w:rsidRPr="002C5414">
              <w:rPr>
                <w:rFonts w:ascii="Arial" w:hAnsi="Arial" w:cs="Arial"/>
                <w:i/>
              </w:rPr>
              <w:t xml:space="preserve"> - TED</w:t>
            </w:r>
          </w:p>
          <w:p w14:paraId="007DA211" w14:textId="77777777" w:rsidR="00F32619" w:rsidRPr="002C5414" w:rsidRDefault="00F32619" w:rsidP="00F32619">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F32619" w:rsidRPr="00FE6B7C"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2C5414" w:rsidRDefault="00F32619" w:rsidP="00F32619">
            <w:pPr>
              <w:rPr>
                <w:rFonts w:ascii="Arial" w:hAnsi="Arial" w:cs="Arial"/>
              </w:rPr>
            </w:pPr>
          </w:p>
        </w:tc>
      </w:tr>
      <w:tr w:rsidR="00F32619" w:rsidRPr="00FE6B7C"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F77239" w14:textId="06C7BF9F"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w:t>
            </w:r>
            <w:r w:rsidRPr="002C5414">
              <w:rPr>
                <w:rFonts w:ascii="Arial" w:hAnsi="Arial" w:cs="Arial"/>
              </w:rPr>
              <w: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2C5414" w:rsidRDefault="00F32619" w:rsidP="00F32619">
            <w:pPr>
              <w:rPr>
                <w:rFonts w:ascii="Arial" w:hAnsi="Arial" w:cs="Arial"/>
              </w:rPr>
            </w:pPr>
          </w:p>
        </w:tc>
      </w:tr>
      <w:tr w:rsidR="00F32619" w:rsidRPr="00FE6B7C"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380EF926" w:rsidR="00F32619" w:rsidRPr="002C5414" w:rsidRDefault="00F32619" w:rsidP="00F32619">
            <w:pPr>
              <w:rPr>
                <w:rFonts w:ascii="Arial" w:hAnsi="Arial" w:cs="Arial"/>
              </w:rPr>
            </w:pPr>
            <w:r w:rsidRPr="002C5414">
              <w:rPr>
                <w:rFonts w:ascii="Arial" w:hAnsi="Arial" w:cs="Arial"/>
              </w:rPr>
              <w:t>Obvestilo o dodatnih informacijah</w:t>
            </w:r>
            <w:r w:rsidR="009310FB" w:rsidRPr="002C5414">
              <w:rPr>
                <w:rFonts w:ascii="Arial" w:hAnsi="Arial" w:cs="Arial"/>
              </w:rPr>
              <w:t xml:space="preserve"> </w:t>
            </w:r>
            <w:r w:rsidRPr="002C5414">
              <w:rPr>
                <w:rFonts w:ascii="Arial" w:hAnsi="Arial" w:cs="Arial"/>
              </w:rPr>
              <w:t>ali popravku je objavljeno na portalu JN (22., 52., 60. in 2. odst. 67. čl. ZJN-3)</w:t>
            </w:r>
            <w:r w:rsidR="00A007A1">
              <w:rPr>
                <w:rFonts w:cs="Arial"/>
                <w:sz w:val="18"/>
                <w:szCs w:val="18"/>
              </w:rPr>
              <w:t xml:space="preserve"> </w:t>
            </w:r>
            <w:r w:rsidR="00A007A1" w:rsidRPr="002C5414">
              <w:rPr>
                <w:rFonts w:ascii="Arial" w:hAnsi="Arial" w:cs="Arial"/>
              </w:rPr>
              <w:t xml:space="preserve">oz. od 1. 1. 2022 (novela ZJN-3B) obvestilo o dodatnih informacijah ali popravku </w:t>
            </w:r>
            <w:r w:rsidRPr="002C5414">
              <w:rPr>
                <w:rFonts w:ascii="Arial" w:hAnsi="Arial" w:cs="Arial"/>
              </w:rPr>
              <w:t>in če je obvestilo o JN objavljeno v Ur. l. EU, je objavljeno tudi to obvestilo in upoštevana je zaporednost objav in spoštovane so določbe o</w:t>
            </w:r>
            <w:r w:rsidR="009310FB" w:rsidRPr="002C5414">
              <w:rPr>
                <w:rFonts w:ascii="Arial" w:hAnsi="Arial" w:cs="Arial"/>
              </w:rPr>
              <w:t xml:space="preserve"> prepoznavnosti, preglednosti in komuniciranju</w:t>
            </w:r>
          </w:p>
          <w:p w14:paraId="50519F60" w14:textId="77777777" w:rsidR="00F32619" w:rsidRPr="002C5414" w:rsidRDefault="00F32619" w:rsidP="00F32619">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1ECE96B3" w14:textId="77777777" w:rsidR="00A007A1" w:rsidRDefault="00F32619" w:rsidP="00F32619">
            <w:pPr>
              <w:rPr>
                <w:rFonts w:ascii="Arial" w:hAnsi="Arial" w:cs="Arial"/>
                <w:i/>
                <w:u w:val="single"/>
              </w:rPr>
            </w:pPr>
            <w:r w:rsidRPr="002C5414">
              <w:rPr>
                <w:rFonts w:ascii="Arial" w:hAnsi="Arial" w:cs="Arial"/>
                <w:i/>
                <w:u w:val="single"/>
              </w:rPr>
              <w:t xml:space="preserve">opozorilo: </w:t>
            </w:r>
            <w:r w:rsidR="00A007A1">
              <w:rPr>
                <w:rFonts w:ascii="Arial" w:hAnsi="Arial" w:cs="Arial"/>
                <w:i/>
                <w:u w:val="single"/>
              </w:rPr>
              <w:t xml:space="preserve"> </w:t>
            </w:r>
          </w:p>
          <w:p w14:paraId="439DE033" w14:textId="77777777" w:rsidR="00A007A1" w:rsidRDefault="00A007A1" w:rsidP="00A007A1">
            <w:pPr>
              <w:rPr>
                <w:rFonts w:ascii="Arial" w:hAnsi="Arial" w:cs="Arial"/>
                <w:i/>
              </w:rPr>
            </w:pPr>
            <w:r w:rsidRPr="00B152F6">
              <w:rPr>
                <w:rFonts w:ascii="Arial" w:hAnsi="Arial" w:cs="Arial"/>
                <w:i/>
              </w:rPr>
              <w:t xml:space="preserve">- </w:t>
            </w:r>
            <w:r w:rsidR="00F32619" w:rsidRPr="002C5414">
              <w:rPr>
                <w:rFonts w:ascii="Arial" w:hAnsi="Arial" w:cs="Arial"/>
                <w:i/>
              </w:rPr>
              <w:t>objava tega obvestila je določena tudi za primere, kadar se spreminja ali dopolnjuje navedbe v predhodno objavljenem obvestilu – 2. odst. 60. čl. ZJN-3)</w:t>
            </w:r>
          </w:p>
          <w:p w14:paraId="665BFC91" w14:textId="63EFCAA3" w:rsidR="00A007A1" w:rsidRPr="002C5414" w:rsidRDefault="00A007A1" w:rsidP="00A007A1">
            <w:pPr>
              <w:rPr>
                <w:rFonts w:ascii="Arial" w:hAnsi="Arial" w:cs="Arial"/>
              </w:rPr>
            </w:pPr>
            <w:r>
              <w:rPr>
                <w:rFonts w:ascii="Arial" w:hAnsi="Arial" w:cs="Arial"/>
                <w:i/>
              </w:rPr>
              <w:t xml:space="preserve">- </w:t>
            </w:r>
            <w:r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F32619" w:rsidRPr="00FE6B7C"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2C5414" w:rsidRDefault="00F32619" w:rsidP="00F32619">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2C5414" w:rsidRDefault="00F32619" w:rsidP="00F32619">
            <w:pPr>
              <w:rPr>
                <w:rFonts w:ascii="Arial" w:hAnsi="Arial" w:cs="Arial"/>
              </w:rPr>
            </w:pPr>
            <w:r w:rsidRPr="002C5414">
              <w:rPr>
                <w:rFonts w:ascii="Arial" w:hAnsi="Arial" w:cs="Arial"/>
                <w:b/>
                <w:bCs/>
              </w:rPr>
              <w:t>PREDLOŽITEV IN ODPIRANJE PRIJAV ZA SODELOVANJE</w:t>
            </w:r>
          </w:p>
        </w:tc>
      </w:tr>
      <w:tr w:rsidR="00F32619" w:rsidRPr="00FE6B7C"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2C5414" w:rsidRDefault="00F32619" w:rsidP="00F32619">
            <w:pPr>
              <w:rPr>
                <w:rFonts w:ascii="Arial" w:hAnsi="Arial" w:cs="Arial"/>
              </w:rPr>
            </w:pPr>
            <w:r w:rsidRPr="002C5414">
              <w:rPr>
                <w:rFonts w:ascii="Arial" w:hAnsi="Arial" w:cs="Arial"/>
              </w:rPr>
              <w:t>Prijaveza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2C5414" w:rsidRDefault="00F32619" w:rsidP="00F32619">
            <w:pPr>
              <w:rPr>
                <w:rFonts w:ascii="Arial" w:hAnsi="Arial" w:cs="Arial"/>
              </w:rPr>
            </w:pPr>
          </w:p>
        </w:tc>
      </w:tr>
      <w:tr w:rsidR="00F32619" w:rsidRPr="00FE6B7C"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Pr="002C5414" w:rsidRDefault="00F32619" w:rsidP="00F32619">
            <w:pPr>
              <w:rPr>
                <w:rFonts w:ascii="Arial" w:hAnsi="Arial" w:cs="Arial"/>
              </w:rPr>
            </w:pPr>
            <w:r w:rsidRPr="002C5414">
              <w:rPr>
                <w:rFonts w:ascii="Arial" w:hAnsi="Arial" w:cs="Arial"/>
              </w:rPr>
              <w:t>Izvedeno je bilo odpiranje prijav za sodelovanje (4. odst. 88. čl. ZJN-3) oz. elektronsko odpiranje v primeru elektronske oddaje prijave (37. in 118. čl. ZJN-3)</w:t>
            </w:r>
          </w:p>
          <w:p w14:paraId="49CB5CFA" w14:textId="77777777" w:rsidR="008F1B17" w:rsidRPr="002C5414" w:rsidRDefault="00531080" w:rsidP="00F3261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w:t>
            </w:r>
          </w:p>
          <w:p w14:paraId="6B543BE7" w14:textId="49DC97CB" w:rsidR="00531080" w:rsidRPr="002C5414" w:rsidRDefault="008F1B17" w:rsidP="00F32619">
            <w:pPr>
              <w:rPr>
                <w:rFonts w:ascii="Arial" w:hAnsi="Arial" w:cs="Arial"/>
                <w:i/>
              </w:rPr>
            </w:pPr>
            <w:r w:rsidRPr="002C5414">
              <w:rPr>
                <w:rFonts w:ascii="Arial" w:hAnsi="Arial" w:cs="Arial"/>
                <w:i/>
              </w:rPr>
              <w:t>-</w:t>
            </w:r>
            <w:r w:rsidR="00531080" w:rsidRPr="002C5414">
              <w:rPr>
                <w:rFonts w:ascii="Arial" w:hAnsi="Arial" w:cs="Arial"/>
                <w:i/>
              </w:rPr>
              <w:t>o</w:t>
            </w:r>
            <w:r w:rsidRPr="002C5414">
              <w:rPr>
                <w:rFonts w:ascii="Arial" w:hAnsi="Arial" w:cs="Arial"/>
                <w:i/>
              </w:rPr>
              <w:t>dpiranje prijav</w:t>
            </w:r>
            <w:r w:rsidR="00531080" w:rsidRPr="002C5414">
              <w:rPr>
                <w:rFonts w:ascii="Arial" w:hAnsi="Arial" w:cs="Arial"/>
                <w:i/>
              </w:rPr>
              <w:t xml:space="preserve"> ne sme biti izvedeno prej kot eno uro po roku za oddajo prijav ali ponudb </w:t>
            </w:r>
            <w:r w:rsidR="00743FE2" w:rsidRPr="002C5414">
              <w:rPr>
                <w:rFonts w:ascii="Arial" w:hAnsi="Arial" w:cs="Arial"/>
                <w:i/>
              </w:rPr>
              <w:t xml:space="preserve">- </w:t>
            </w:r>
            <w:r w:rsidR="00531080" w:rsidRPr="002C5414">
              <w:rPr>
                <w:rFonts w:ascii="Arial" w:hAnsi="Arial" w:cs="Arial"/>
                <w:i/>
              </w:rPr>
              <w:t>5. odst</w:t>
            </w:r>
            <w:r w:rsidR="00743FE2" w:rsidRPr="002C5414">
              <w:rPr>
                <w:rFonts w:ascii="Arial" w:hAnsi="Arial" w:cs="Arial"/>
                <w:i/>
              </w:rPr>
              <w:t>. 88. čl. ZJN</w:t>
            </w:r>
            <w:r w:rsidRPr="002C5414">
              <w:rPr>
                <w:rFonts w:ascii="Arial" w:hAnsi="Arial" w:cs="Arial"/>
                <w:i/>
              </w:rPr>
              <w:t xml:space="preserve">- </w:t>
            </w:r>
            <w:r w:rsidR="00743FE2" w:rsidRPr="002C5414">
              <w:rPr>
                <w:rFonts w:ascii="Arial" w:hAnsi="Arial" w:cs="Arial"/>
                <w:i/>
              </w:rPr>
              <w:t>(</w:t>
            </w:r>
            <w:r w:rsidRPr="002C5414">
              <w:rPr>
                <w:rFonts w:ascii="Arial" w:hAnsi="Arial" w:cs="Arial"/>
                <w:i/>
              </w:rPr>
              <w:t>novela ZJN-3b</w:t>
            </w:r>
            <w:r w:rsidR="00743FE2" w:rsidRPr="002C5414">
              <w:rPr>
                <w:rFonts w:ascii="Arial" w:hAnsi="Arial" w:cs="Arial"/>
                <w:i/>
              </w:rPr>
              <w:t>)</w:t>
            </w:r>
          </w:p>
          <w:p w14:paraId="40927C06" w14:textId="77777777" w:rsidR="00F32619" w:rsidRDefault="00743FE2" w:rsidP="008F1B17">
            <w:pPr>
              <w:rPr>
                <w:rFonts w:ascii="Arial" w:hAnsi="Arial" w:cs="Arial"/>
                <w:i/>
              </w:rPr>
            </w:pPr>
            <w:r w:rsidRPr="002C5414">
              <w:rPr>
                <w:rFonts w:ascii="Arial" w:hAnsi="Arial" w:cs="Arial"/>
                <w:i/>
              </w:rPr>
              <w:t xml:space="preserve">- </w:t>
            </w:r>
            <w:r w:rsidR="00F32619" w:rsidRPr="002C5414">
              <w:rPr>
                <w:rFonts w:ascii="Arial" w:hAnsi="Arial" w:cs="Arial"/>
                <w:i/>
              </w:rPr>
              <w:t>v primeru elektronske oddaje ponudb</w:t>
            </w:r>
            <w:r w:rsidR="00F32619" w:rsidRPr="002C5414">
              <w:rPr>
                <w:rFonts w:ascii="Arial" w:hAnsi="Arial" w:cs="Arial"/>
              </w:rPr>
              <w:t xml:space="preserve"> </w:t>
            </w:r>
            <w:r w:rsidR="00F32619"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0EA2ABD" w14:textId="44EEDBC8" w:rsidR="00A007A1" w:rsidRPr="005C6BCE" w:rsidRDefault="00A007A1" w:rsidP="00A007A1">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5C6BCE">
              <w:rPr>
                <w:rFonts w:ascii="Arial" w:eastAsia="Times New Roman" w:hAnsi="Arial" w:cs="Arial"/>
                <w:i/>
                <w:sz w:val="20"/>
                <w:szCs w:val="20"/>
                <w:lang w:eastAsia="sl-SI"/>
              </w:rPr>
              <w:t>od 1. 1. 2022 (novela ZJN-3B) odpiranje prijav ne sme biti izvedeno prej kot eno uro po roku za oddajo prijav (5. odst. 88. čl. ZJN-3)</w:t>
            </w:r>
          </w:p>
          <w:p w14:paraId="6EE29681" w14:textId="627685CD" w:rsidR="00A007A1" w:rsidRPr="002C5414" w:rsidRDefault="00A007A1" w:rsidP="002C541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16"/>
                <w:szCs w:val="16"/>
              </w:rPr>
            </w:pPr>
            <w:r w:rsidRPr="005C6BCE">
              <w:rPr>
                <w:rFonts w:ascii="Arial" w:eastAsia="Times New Roman" w:hAnsi="Arial" w:cs="Arial"/>
                <w:i/>
                <w:sz w:val="20"/>
                <w:szCs w:val="20"/>
                <w:lang w:eastAsia="sl-S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2C5414" w:rsidRDefault="00F32619" w:rsidP="00F32619">
            <w:pPr>
              <w:rPr>
                <w:rFonts w:ascii="Arial" w:hAnsi="Arial" w:cs="Arial"/>
              </w:rPr>
            </w:pPr>
          </w:p>
        </w:tc>
      </w:tr>
      <w:tr w:rsidR="00F32619" w:rsidRPr="00FE6B7C"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B48CFCD" w14:textId="77777777" w:rsidR="00F32619" w:rsidRPr="002C5414" w:rsidRDefault="00F32619" w:rsidP="00F32619">
            <w:pPr>
              <w:jc w:val="center"/>
              <w:rPr>
                <w:rFonts w:ascii="Arial" w:hAnsi="Arial" w:cs="Arial"/>
                <w:b/>
                <w:i/>
                <w:color w:val="A6A6A6"/>
              </w:rPr>
            </w:pPr>
          </w:p>
          <w:p w14:paraId="6358CF33"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F32619" w:rsidRPr="00FE6B7C"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Pr="002C5414" w:rsidRDefault="00F32619" w:rsidP="00F32619">
            <w:pPr>
              <w:rPr>
                <w:rFonts w:ascii="Arial" w:hAnsi="Arial" w:cs="Arial"/>
                <w:i/>
              </w:rPr>
            </w:pPr>
            <w:r w:rsidRPr="002C5414">
              <w:rPr>
                <w:rFonts w:ascii="Arial" w:hAnsi="Arial" w:cs="Arial"/>
              </w:rPr>
              <w:t>Sestavljen zapisnik o odpiranju prijav je skladen z zakonskimi določili  (6. odst. 88. čl. ZJN-3) oz. predložen je izpis zapisnika iz elektronskega sistema za elektronsko oddajo ponudb/prijav</w:t>
            </w:r>
            <w:r w:rsidR="007407A0" w:rsidRPr="002C5414">
              <w:rPr>
                <w:rFonts w:ascii="Arial" w:hAnsi="Arial" w:cs="Arial"/>
                <w:i/>
              </w:rPr>
              <w:t xml:space="preserve"> </w:t>
            </w:r>
          </w:p>
          <w:p w14:paraId="077DCE1D" w14:textId="41D5E847" w:rsidR="00F32619" w:rsidRPr="002C5414" w:rsidRDefault="007407A0"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DD1278" w:rsidRPr="002C5414">
              <w:rPr>
                <w:rFonts w:ascii="Arial" w:hAnsi="Arial" w:cs="Arial"/>
                <w:i/>
              </w:rPr>
              <w:t xml:space="preserve">ih dneh pošlje vsem ponudnikom - </w:t>
            </w:r>
            <w:r w:rsidRPr="002C5414">
              <w:rPr>
                <w:rFonts w:ascii="Arial" w:hAnsi="Arial" w:cs="Arial"/>
                <w:i/>
              </w:rPr>
              <w:t>7.</w:t>
            </w:r>
            <w:r w:rsidR="00DD1278" w:rsidRPr="002C5414">
              <w:rPr>
                <w:rFonts w:ascii="Arial" w:hAnsi="Arial" w:cs="Arial"/>
                <w:i/>
              </w:rPr>
              <w:t xml:space="preserve"> </w:t>
            </w:r>
            <w:r w:rsidRPr="002C5414">
              <w:rPr>
                <w:rFonts w:ascii="Arial" w:hAnsi="Arial" w:cs="Arial"/>
                <w:i/>
              </w:rPr>
              <w:t>odst. 88.</w:t>
            </w:r>
            <w:r w:rsidR="00DD1278" w:rsidRPr="002C5414">
              <w:rPr>
                <w:rFonts w:ascii="Arial" w:hAnsi="Arial" w:cs="Arial"/>
                <w:i/>
              </w:rPr>
              <w:t xml:space="preserve"> čl. ZJN-3</w:t>
            </w:r>
            <w:r w:rsidRPr="002C5414">
              <w:rPr>
                <w:rFonts w:ascii="Arial" w:hAnsi="Arial" w:cs="Arial"/>
                <w:i/>
              </w:rPr>
              <w:t xml:space="preserve"> (novela ZJN-3b)</w:t>
            </w:r>
            <w:r w:rsidR="00DD1278" w:rsidRPr="002C5414">
              <w:rPr>
                <w:rFonts w:ascii="Arial" w:hAnsi="Arial" w:cs="Arial"/>
                <w:i/>
              </w:rPr>
              <w:t>)</w:t>
            </w:r>
          </w:p>
          <w:p w14:paraId="239F5AD2" w14:textId="1F72EC46" w:rsidR="007407A0" w:rsidRPr="002C5414" w:rsidRDefault="007407A0" w:rsidP="00F32619">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2C5414" w:rsidRDefault="00CA007A"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2C5414" w:rsidRDefault="00F32619" w:rsidP="00F32619">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2C5414" w:rsidRDefault="00F32619" w:rsidP="00F32619">
            <w:pPr>
              <w:rPr>
                <w:rFonts w:ascii="Arial" w:hAnsi="Arial" w:cs="Arial"/>
                <w:b/>
              </w:rPr>
            </w:pPr>
            <w:r w:rsidRPr="002C5414">
              <w:rPr>
                <w:rFonts w:ascii="Arial" w:hAnsi="Arial" w:cs="Arial"/>
                <w:b/>
              </w:rPr>
              <w:t>PREGLED OZ. OCENA PRIJAV ZA SODELOVANJE</w:t>
            </w:r>
          </w:p>
        </w:tc>
      </w:tr>
      <w:tr w:rsidR="00F32619" w:rsidRPr="00FE6B7C"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2C5414" w:rsidRDefault="00F32619" w:rsidP="00F32619">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(89. čl. ZJN-3 in 6. odst. 42. čl. ZJN-3)</w:t>
            </w:r>
          </w:p>
          <w:p w14:paraId="2148EB2E"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5731277"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685A1C4" w14:textId="7307FD36" w:rsidR="00F32619" w:rsidRPr="005C6BCE" w:rsidRDefault="00F32619" w:rsidP="005C6BCE">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2C5414" w:rsidRDefault="00F32619" w:rsidP="00F32619">
            <w:pPr>
              <w:rPr>
                <w:rFonts w:ascii="Arial" w:hAnsi="Arial" w:cs="Arial"/>
              </w:rPr>
            </w:pPr>
          </w:p>
        </w:tc>
      </w:tr>
      <w:tr w:rsidR="00F32619" w:rsidRPr="00FE6B7C"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2C5414" w:rsidRDefault="00F32619" w:rsidP="00F32619">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2C5414" w:rsidRDefault="00F32619" w:rsidP="00F32619">
            <w:pPr>
              <w:rPr>
                <w:rFonts w:ascii="Arial" w:hAnsi="Arial" w:cs="Arial"/>
                <w:b/>
                <w:bCs/>
              </w:rPr>
            </w:pPr>
            <w:r w:rsidRPr="002C5414">
              <w:rPr>
                <w:rFonts w:ascii="Arial" w:hAnsi="Arial" w:cs="Arial"/>
                <w:b/>
              </w:rPr>
              <w:t>IZBIRA (DOLOČITEV) USPOSOBLJENIH KANDIDATOV</w:t>
            </w:r>
          </w:p>
        </w:tc>
      </w:tr>
      <w:tr w:rsidR="00F32619" w:rsidRPr="00FE6B7C"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2C5414" w:rsidRDefault="00F32619" w:rsidP="00F32619">
            <w:pPr>
              <w:rPr>
                <w:rFonts w:ascii="Arial" w:hAnsi="Arial" w:cs="Arial"/>
              </w:rPr>
            </w:pPr>
            <w:r w:rsidRPr="002C5414">
              <w:rPr>
                <w:rFonts w:ascii="Arial" w:hAnsi="Arial" w:cs="Arial"/>
              </w:rPr>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2C5414" w:rsidRDefault="00F32619" w:rsidP="00F32619">
            <w:pPr>
              <w:rPr>
                <w:rFonts w:ascii="Arial" w:hAnsi="Arial" w:cs="Arial"/>
              </w:rPr>
            </w:pPr>
          </w:p>
        </w:tc>
      </w:tr>
      <w:tr w:rsidR="00F32619" w:rsidRPr="00FE6B7C"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2C5414" w:rsidRDefault="00F32619" w:rsidP="00F32619">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5593883"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2C5414" w:rsidRDefault="00F32619" w:rsidP="00F32619">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2C5414" w:rsidRDefault="00F32619" w:rsidP="00F32619">
            <w:pPr>
              <w:rPr>
                <w:rFonts w:ascii="Arial" w:hAnsi="Arial" w:cs="Arial"/>
                <w:b/>
                <w:bCs/>
              </w:rPr>
            </w:pPr>
            <w:r w:rsidRPr="002C5414">
              <w:rPr>
                <w:rFonts w:ascii="Arial" w:hAnsi="Arial" w:cs="Arial"/>
                <w:b/>
                <w:bCs/>
              </w:rPr>
              <w:t>DRUGA FAZA (DIALOG)</w:t>
            </w:r>
          </w:p>
        </w:tc>
      </w:tr>
      <w:tr w:rsidR="00F32619" w:rsidRPr="00FE6B7C"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2C5414" w:rsidRDefault="00F32619" w:rsidP="00F32619">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2C5414" w:rsidRDefault="00F32619" w:rsidP="00F32619">
            <w:pPr>
              <w:rPr>
                <w:rFonts w:ascii="Arial" w:hAnsi="Arial" w:cs="Arial"/>
                <w:b/>
                <w:bCs/>
              </w:rPr>
            </w:pPr>
            <w:r w:rsidRPr="002C5414">
              <w:rPr>
                <w:rFonts w:ascii="Arial" w:hAnsi="Arial" w:cs="Arial"/>
                <w:b/>
                <w:bCs/>
              </w:rPr>
              <w:t>POVABILO IZBRANIM KANDIDATOM K SODELOVANJU V DIALOGU</w:t>
            </w:r>
          </w:p>
        </w:tc>
      </w:tr>
      <w:tr w:rsidR="00F32619" w:rsidRPr="00FE6B7C"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2C5414" w:rsidRDefault="00F32619" w:rsidP="00F32619">
            <w:pPr>
              <w:rPr>
                <w:rFonts w:ascii="Arial" w:hAnsi="Arial" w:cs="Arial"/>
              </w:rPr>
            </w:pPr>
            <w:r w:rsidRPr="002C5414">
              <w:rPr>
                <w:rFonts w:ascii="Arial" w:hAnsi="Arial" w:cs="Arial"/>
              </w:rPr>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EC880BF" w14:textId="77777777" w:rsidR="00F32619" w:rsidRPr="002C5414" w:rsidRDefault="00F32619" w:rsidP="00F32619">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komunikacija naročnika s posameznim kandidatom/udeležencem mora omogočati sledljivost</w:t>
            </w:r>
          </w:p>
          <w:p w14:paraId="4D0014E0" w14:textId="77777777" w:rsidR="00F32619" w:rsidRPr="002C5414" w:rsidRDefault="00F32619" w:rsidP="00F32619">
            <w:pPr>
              <w:pStyle w:val="Odstavekseznama"/>
              <w:numPr>
                <w:ilvl w:val="0"/>
                <w:numId w:val="15"/>
              </w:numPr>
              <w:spacing w:after="0" w:line="240" w:lineRule="auto"/>
              <w:ind w:left="120" w:hanging="142"/>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izmenjavo informacij, zlasti zagotavljanje </w:t>
            </w:r>
            <w:r w:rsidRPr="002C5414">
              <w:rPr>
                <w:rFonts w:ascii="Arial" w:hAnsi="Arial" w:cs="Arial"/>
                <w:i/>
                <w:sz w:val="20"/>
                <w:szCs w:val="20"/>
              </w:rPr>
              <w:lastRenderedPageBreak/>
              <w:t>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2C5414" w:rsidRDefault="00F32619" w:rsidP="00F32619">
            <w:pPr>
              <w:rPr>
                <w:rFonts w:ascii="Arial" w:hAnsi="Arial" w:cs="Arial"/>
              </w:rPr>
            </w:pPr>
          </w:p>
        </w:tc>
      </w:tr>
      <w:tr w:rsidR="00F32619" w:rsidRPr="00FE6B7C"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2C5414" w:rsidRDefault="00F32619" w:rsidP="00F32619">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2C5414" w:rsidRDefault="00F32619" w:rsidP="00F32619">
            <w:pPr>
              <w:rPr>
                <w:rFonts w:ascii="Arial" w:hAnsi="Arial" w:cs="Arial"/>
              </w:rPr>
            </w:pPr>
            <w:r w:rsidRPr="002C5414">
              <w:rPr>
                <w:rFonts w:ascii="Arial" w:hAnsi="Arial" w:cs="Arial"/>
                <w:b/>
                <w:bCs/>
              </w:rPr>
              <w:t>IZVEDBA DIALOGA</w:t>
            </w:r>
          </w:p>
        </w:tc>
      </w:tr>
      <w:tr w:rsidR="00F32619" w:rsidRPr="00FE6B7C"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okviru dialoga je zagotovljena enaka obravnava vseh udeležencev in informacij ne sme nuditi diskriminatorno, zaradi česar bi lahko nekateri udeleženci imeli prednost pred drugimi (9. odst. 42. čl. ZJN-3)</w:t>
            </w:r>
          </w:p>
          <w:p w14:paraId="7DE5316B"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A5DCE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komunikacija naročnika s posameznim kandidatom/udeležencem  mora omogočati sledljivost</w:t>
            </w:r>
          </w:p>
          <w:p w14:paraId="6217FCF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cilj dialoga je ugotoviti in opredeliti najustreznejše načine za izpolnjevanje potreb naročnika – </w:t>
            </w:r>
            <w:r w:rsidRPr="002C5414">
              <w:rPr>
                <w:rFonts w:ascii="Arial" w:hAnsi="Arial" w:cs="Arial"/>
                <w:i/>
                <w:sz w:val="20"/>
                <w:szCs w:val="20"/>
              </w:rPr>
              <w:t>8. odst. 42. čl. ZJN-3</w:t>
            </w:r>
          </w:p>
          <w:p w14:paraId="4D500C9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okviru dialoga lahko z izbranimi udeleženci razpravlja o vseh vidikih JN – </w:t>
            </w:r>
            <w:r w:rsidRPr="002C5414">
              <w:rPr>
                <w:rFonts w:ascii="Arial" w:hAnsi="Arial" w:cs="Arial"/>
                <w:i/>
                <w:sz w:val="20"/>
                <w:szCs w:val="20"/>
              </w:rPr>
              <w:t>8. odst. 42. čl. ZJN-3</w:t>
            </w:r>
          </w:p>
          <w:p w14:paraId="12FF983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izvaja dialog dokler ne najde ene ali več rešitev, ki lahko izpolnijo njegove potrebe – </w:t>
            </w:r>
            <w:r w:rsidRPr="002C5414">
              <w:rPr>
                <w:rFonts w:ascii="Arial" w:hAnsi="Arial" w:cs="Arial"/>
                <w:i/>
                <w:sz w:val="20"/>
                <w:szCs w:val="20"/>
              </w:rPr>
              <w:t>11. odst. 42. čl. ZJN-3</w:t>
            </w:r>
          </w:p>
          <w:p w14:paraId="727EE831"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2C5414">
              <w:rPr>
                <w:rFonts w:ascii="Arial" w:hAnsi="Arial" w:cs="Arial"/>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2C5414" w:rsidRDefault="00F32619" w:rsidP="00F32619">
            <w:pPr>
              <w:rPr>
                <w:rFonts w:ascii="Arial" w:hAnsi="Arial" w:cs="Arial"/>
              </w:rPr>
            </w:pPr>
          </w:p>
        </w:tc>
      </w:tr>
      <w:tr w:rsidR="00F32619" w:rsidRPr="00FE6B7C"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opisnem dokumentu (dokumentacija v zvezi z oddajo JN), je zmanjšano število rešitev, o katerih se razpravlja med posamezno stopnjo dialoga (10. odst. 42. čl. in 83. čl. ZJN-3)</w:t>
            </w:r>
          </w:p>
          <w:p w14:paraId="34BD3582"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59BA99E3"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F32619" w:rsidRPr="00FE6B7C"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2C5414" w:rsidRDefault="00F32619" w:rsidP="00F32619">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2C5414" w:rsidRDefault="00F32619" w:rsidP="00F32619">
            <w:pPr>
              <w:rPr>
                <w:rFonts w:ascii="Arial" w:hAnsi="Arial" w:cs="Arial"/>
                <w:b/>
              </w:rPr>
            </w:pPr>
            <w:r w:rsidRPr="002C5414">
              <w:rPr>
                <w:rFonts w:ascii="Arial" w:hAnsi="Arial" w:cs="Arial"/>
                <w:b/>
              </w:rPr>
              <w:t>OBVESTILO UDELEŽENCEM O ZAKLJUČKU DIALOGA IN POVABILO K PREDLOŽITVI »KONČNIH« PONUDB</w:t>
            </w:r>
          </w:p>
        </w:tc>
      </w:tr>
      <w:tr w:rsidR="00F32619" w:rsidRPr="00FE6B7C"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2C5414" w:rsidRDefault="00F32619" w:rsidP="00F32619">
            <w:pPr>
              <w:rPr>
                <w:rFonts w:ascii="Arial" w:hAnsi="Arial" w:cs="Arial"/>
              </w:rPr>
            </w:pPr>
          </w:p>
        </w:tc>
      </w:tr>
      <w:tr w:rsidR="00F32619" w:rsidRPr="00FE6B7C"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2C5414" w:rsidRDefault="00F32619" w:rsidP="00F32619">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2C5414" w:rsidRDefault="00F32619" w:rsidP="00F32619">
            <w:pPr>
              <w:rPr>
                <w:rFonts w:ascii="Arial" w:hAnsi="Arial" w:cs="Arial"/>
              </w:rPr>
            </w:pPr>
            <w:r w:rsidRPr="002C5414">
              <w:rPr>
                <w:rFonts w:ascii="Arial" w:hAnsi="Arial" w:cs="Arial"/>
                <w:b/>
                <w:bCs/>
              </w:rPr>
              <w:t>PREDLOŽITEV IN JAVNO ODPIRANJE »KONČNIH« PONUDB</w:t>
            </w:r>
          </w:p>
        </w:tc>
      </w:tr>
      <w:tr w:rsidR="00F32619" w:rsidRPr="00FE6B7C"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2C5414" w:rsidRDefault="00F32619" w:rsidP="00F32619">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2C5414" w:rsidRDefault="00F32619" w:rsidP="00F32619">
            <w:pPr>
              <w:rPr>
                <w:rFonts w:ascii="Arial" w:hAnsi="Arial" w:cs="Arial"/>
              </w:rPr>
            </w:pPr>
          </w:p>
        </w:tc>
      </w:tr>
      <w:tr w:rsidR="00F32619" w:rsidRPr="00FE6B7C" w14:paraId="29F4674B" w14:textId="77777777" w:rsidTr="005C6BCE">
        <w:trPr>
          <w:trHeight w:val="4914"/>
          <w:jc w:val="center"/>
        </w:trPr>
        <w:tc>
          <w:tcPr>
            <w:tcW w:w="447" w:type="dxa"/>
            <w:vMerge/>
            <w:tcBorders>
              <w:left w:val="single" w:sz="4" w:space="0" w:color="auto"/>
              <w:right w:val="single" w:sz="4" w:space="0" w:color="auto"/>
            </w:tcBorders>
            <w:vAlign w:val="center"/>
            <w:hideMark/>
          </w:tcPr>
          <w:p w14:paraId="197FF61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2C5414" w:rsidRDefault="00F32619" w:rsidP="00F32619">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78C718"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0FDE87C" w14:textId="77777777" w:rsidR="008928B6" w:rsidRDefault="008928B6" w:rsidP="00F32619">
            <w:pPr>
              <w:rPr>
                <w:rFonts w:ascii="Arial" w:hAnsi="Arial" w:cs="Arial"/>
                <w:i/>
              </w:rPr>
            </w:pPr>
            <w:r w:rsidRPr="004E46DC">
              <w:rPr>
                <w:rFonts w:ascii="Arial" w:hAnsi="Arial" w:cs="Arial"/>
                <w:i/>
                <w:u w:val="single"/>
              </w:rPr>
              <w:t>(opozorilo</w:t>
            </w:r>
            <w:r w:rsidRPr="002C5414">
              <w:rPr>
                <w:rFonts w:ascii="Arial" w:hAnsi="Arial" w:cs="Arial"/>
                <w:i/>
              </w:rPr>
              <w:t xml:space="preserve">: odpiranje prijav ali ponudb ne sme biti izvedeno prej kot eno uro po roku za oddajo prijav ali ponudb </w:t>
            </w:r>
            <w:r w:rsidR="0029373D" w:rsidRPr="002C5414">
              <w:rPr>
                <w:rFonts w:ascii="Arial" w:hAnsi="Arial" w:cs="Arial"/>
                <w:i/>
              </w:rPr>
              <w:t xml:space="preserve"> -5. odst. 88. čl. ZJN-3</w:t>
            </w:r>
            <w:r w:rsidRPr="002C5414">
              <w:rPr>
                <w:rFonts w:ascii="Arial" w:hAnsi="Arial" w:cs="Arial"/>
                <w:i/>
              </w:rPr>
              <w:t xml:space="preserve"> </w:t>
            </w:r>
            <w:r w:rsidR="0029373D" w:rsidRPr="002C5414">
              <w:rPr>
                <w:rFonts w:ascii="Arial" w:hAnsi="Arial" w:cs="Arial"/>
                <w:i/>
              </w:rPr>
              <w:t>(</w:t>
            </w:r>
            <w:r w:rsidRPr="002C5414">
              <w:rPr>
                <w:rFonts w:ascii="Arial" w:hAnsi="Arial" w:cs="Arial"/>
                <w:i/>
              </w:rPr>
              <w:t>novela ZJN-3b</w:t>
            </w:r>
            <w:r w:rsidR="0029373D" w:rsidRPr="002C5414">
              <w:rPr>
                <w:rFonts w:ascii="Arial" w:hAnsi="Arial" w:cs="Arial"/>
                <w:i/>
              </w:rPr>
              <w:t>))</w:t>
            </w:r>
          </w:p>
          <w:p w14:paraId="3C96E77F" w14:textId="1C64B116" w:rsidR="00954B95" w:rsidRPr="00954B95" w:rsidRDefault="00954B95" w:rsidP="00954B95">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56B3A3B7" w14:textId="043BD632" w:rsidR="00954B95" w:rsidRPr="002C5414" w:rsidRDefault="00954B95" w:rsidP="002C5414">
            <w:pPr>
              <w:pStyle w:val="Odstavekseznama"/>
              <w:numPr>
                <w:ilvl w:val="0"/>
                <w:numId w:val="15"/>
              </w:numPr>
              <w:autoSpaceDE w:val="0"/>
              <w:autoSpaceDN w:val="0"/>
              <w:adjustRightInd w:val="0"/>
              <w:spacing w:line="240" w:lineRule="auto"/>
              <w:ind w:left="115" w:hanging="115"/>
              <w:jc w:val="both"/>
              <w:rPr>
                <w:rFonts w:ascii="Arial" w:hAnsi="Arial" w:cs="Arial"/>
                <w:i/>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2C5414" w:rsidRDefault="00F32619" w:rsidP="00F32619">
            <w:pPr>
              <w:jc w:val="center"/>
              <w:rPr>
                <w:rFonts w:ascii="Arial" w:hAnsi="Arial" w:cs="Arial"/>
                <w:i/>
              </w:rPr>
            </w:pPr>
          </w:p>
        </w:tc>
      </w:tr>
      <w:tr w:rsidR="00F32619" w:rsidRPr="00FE6B7C"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1B7826E8" w14:textId="77777777" w:rsidR="00F32619" w:rsidRPr="002C5414" w:rsidRDefault="00F32619" w:rsidP="00F32619">
            <w:pPr>
              <w:jc w:val="center"/>
              <w:rPr>
                <w:rFonts w:ascii="Arial" w:hAnsi="Arial" w:cs="Arial"/>
                <w:b/>
                <w:i/>
                <w:color w:val="A6A6A6"/>
              </w:rPr>
            </w:pPr>
          </w:p>
          <w:p w14:paraId="6B794049"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F32619" w:rsidRPr="00FE6B7C"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36EC59D6" w:rsidR="00F32619" w:rsidRPr="002C5414" w:rsidRDefault="00F32619" w:rsidP="00F32619">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4312975" w14:textId="7B4D8712" w:rsidR="008928B6" w:rsidRPr="002C5414" w:rsidRDefault="008928B6"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29373D" w:rsidRPr="002C5414">
              <w:rPr>
                <w:rFonts w:ascii="Arial" w:hAnsi="Arial" w:cs="Arial"/>
                <w:i/>
              </w:rPr>
              <w:t xml:space="preserve">ih dneh pošlje vsem ponudnikom  - </w:t>
            </w:r>
            <w:r w:rsidRPr="002C5414">
              <w:rPr>
                <w:rFonts w:ascii="Arial" w:hAnsi="Arial" w:cs="Arial"/>
                <w:i/>
              </w:rPr>
              <w:t>7.</w:t>
            </w:r>
            <w:r w:rsidR="0029373D" w:rsidRPr="002C5414">
              <w:rPr>
                <w:rFonts w:ascii="Arial" w:hAnsi="Arial" w:cs="Arial"/>
                <w:i/>
              </w:rPr>
              <w:t xml:space="preserve"> </w:t>
            </w:r>
            <w:r w:rsidRPr="002C5414">
              <w:rPr>
                <w:rFonts w:ascii="Arial" w:hAnsi="Arial" w:cs="Arial"/>
                <w:i/>
              </w:rPr>
              <w:t>odst. 88.</w:t>
            </w:r>
            <w:r w:rsidR="0029373D" w:rsidRPr="002C5414">
              <w:rPr>
                <w:rFonts w:ascii="Arial" w:hAnsi="Arial" w:cs="Arial"/>
                <w:i/>
              </w:rPr>
              <w:t xml:space="preserve"> čl. ZJN-3 </w:t>
            </w:r>
            <w:r w:rsidRPr="002C5414">
              <w:rPr>
                <w:rFonts w:ascii="Arial" w:hAnsi="Arial" w:cs="Arial"/>
                <w:i/>
              </w:rPr>
              <w:t>(novela ZJN-3b)</w:t>
            </w:r>
            <w:r w:rsidR="0029373D"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2C5414" w:rsidRDefault="00DC571F" w:rsidP="00D215E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w:t>
            </w:r>
            <w:r w:rsidR="00D215EA" w:rsidRPr="002C5414">
              <w:rPr>
                <w:rFonts w:ascii="Arial" w:hAnsi="Arial" w:cs="Arial"/>
                <w:i/>
                <w:color w:val="A6A6A6"/>
              </w:rPr>
              <w:t>odst.</w:t>
            </w:r>
            <w:r w:rsidRPr="002C5414">
              <w:rPr>
                <w:rFonts w:ascii="Arial" w:hAnsi="Arial" w:cs="Arial"/>
                <w:i/>
                <w:color w:val="A6A6A6"/>
              </w:rPr>
              <w:t>37. čl. ZJN</w:t>
            </w:r>
            <w:r w:rsidR="00D215EA" w:rsidRPr="002C5414">
              <w:rPr>
                <w:rFonts w:ascii="Arial" w:hAnsi="Arial" w:cs="Arial"/>
                <w:i/>
                <w:color w:val="A6A6A6"/>
              </w:rPr>
              <w:t>-3</w:t>
            </w:r>
          </w:p>
          <w:p w14:paraId="75DB3DA3" w14:textId="1B5C6FDE" w:rsidR="00F32619" w:rsidRPr="002C5414" w:rsidRDefault="00F32619" w:rsidP="00F32619">
            <w:pPr>
              <w:rPr>
                <w:rFonts w:ascii="Arial" w:hAnsi="Arial" w:cs="Arial"/>
                <w:i/>
              </w:rPr>
            </w:pPr>
          </w:p>
        </w:tc>
      </w:tr>
      <w:tr w:rsidR="00F32619" w:rsidRPr="00FE6B7C"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2C5414" w:rsidRDefault="00F32619" w:rsidP="00F32619">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2C5414" w:rsidRDefault="00F32619" w:rsidP="00F32619">
            <w:pPr>
              <w:rPr>
                <w:rFonts w:ascii="Arial" w:hAnsi="Arial" w:cs="Arial"/>
                <w:b/>
                <w:bCs/>
              </w:rPr>
            </w:pPr>
            <w:r w:rsidRPr="002C5414">
              <w:rPr>
                <w:rFonts w:ascii="Arial" w:hAnsi="Arial" w:cs="Arial"/>
                <w:b/>
                <w:bCs/>
              </w:rPr>
              <w:t>OCENA PREJETIH »KONČNIH« PONUDB</w:t>
            </w:r>
          </w:p>
        </w:tc>
      </w:tr>
      <w:tr w:rsidR="00F32619" w:rsidRPr="00FE6B7C"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588C238" w:rsidR="00F32619" w:rsidRPr="002C5414" w:rsidRDefault="00F32619" w:rsidP="00F32619">
            <w:pPr>
              <w:rPr>
                <w:rFonts w:ascii="Arial" w:hAnsi="Arial" w:cs="Arial"/>
              </w:rPr>
            </w:pPr>
            <w:r w:rsidRPr="002C5414">
              <w:rPr>
                <w:rFonts w:ascii="Arial" w:hAnsi="Arial" w:cs="Arial"/>
              </w:rPr>
              <w:t>Po prejemu »končnih« ponudb je izvedeno ocenjevanje na podlagi meril v skladu z določenimi zahtevami v dokumentaciji v zvezi z oddajo JN (29. tč. 1. odst. 2. čl.</w:t>
            </w:r>
            <w:r w:rsidR="00954B95">
              <w:rPr>
                <w:rFonts w:ascii="Arial" w:hAnsi="Arial" w:cs="Arial"/>
              </w:rPr>
              <w:t>,</w:t>
            </w:r>
            <w:r w:rsidR="00954B95" w:rsidRPr="002C5414">
              <w:rPr>
                <w:rFonts w:ascii="Arial" w:hAnsi="Arial" w:cs="Arial"/>
              </w:rPr>
              <w:t xml:space="preserve"> 12. odst. 42. čl. </w:t>
            </w:r>
            <w:r w:rsidRPr="002C5414">
              <w:rPr>
                <w:rFonts w:ascii="Arial" w:hAnsi="Arial" w:cs="Arial"/>
              </w:rPr>
              <w:t xml:space="preserve"> in 89. čl. ZJN-3) </w:t>
            </w:r>
          </w:p>
          <w:p w14:paraId="78E7606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F6A3E29" w14:textId="77777777" w:rsidR="00F32619" w:rsidRPr="002C5414"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61A5D2EE" w14:textId="058999FE" w:rsidR="00F32619" w:rsidRPr="0048120B" w:rsidRDefault="00F32619" w:rsidP="0048120B">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2C5414" w:rsidRDefault="00F32619" w:rsidP="00F32619">
            <w:pPr>
              <w:rPr>
                <w:rFonts w:ascii="Arial" w:hAnsi="Arial" w:cs="Arial"/>
                <w:b/>
                <w:bCs/>
              </w:rPr>
            </w:pPr>
          </w:p>
        </w:tc>
      </w:tr>
      <w:tr w:rsidR="00F32619" w:rsidRPr="00FE6B7C"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Pojasnila, podrobne opredelitve, optimizacija ali dodatne informacije (če jih  je naročnik zahteval) so predložene (11. odst. 42. čl. ZJN-3)</w:t>
            </w:r>
          </w:p>
          <w:p w14:paraId="6A349C69"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diskriminatorni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zahtevane</w:t>
            </w:r>
          </w:p>
        </w:tc>
      </w:tr>
      <w:tr w:rsidR="00F32619" w:rsidRPr="00FE6B7C"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2C5414" w:rsidRDefault="00F32619" w:rsidP="00F32619">
            <w:pPr>
              <w:rPr>
                <w:rFonts w:ascii="Arial" w:hAnsi="Arial" w:cs="Arial"/>
              </w:rPr>
            </w:pPr>
            <w:r w:rsidRPr="002C5414">
              <w:rPr>
                <w:rFonts w:ascii="Arial" w:hAnsi="Arial" w:cs="Arial"/>
              </w:rPr>
              <w:t>Dopolnitev, popravek, pojasnilo ponudb je izvedeno na poziv naročnika in je dopustno (5., 6. in 7. odst. 89. čl. ZJN-3)</w:t>
            </w:r>
          </w:p>
          <w:p w14:paraId="3E645755" w14:textId="628CAB09" w:rsidR="005C6BCE" w:rsidRDefault="00F32619" w:rsidP="005C6BCE">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D047D52" w14:textId="005BF32D" w:rsidR="00184C36" w:rsidRPr="005C6BCE" w:rsidRDefault="005C6BCE" w:rsidP="005C6BCE">
            <w:pPr>
              <w:rPr>
                <w:rFonts w:ascii="Arial" w:hAnsi="Arial" w:cs="Arial"/>
                <w:i/>
              </w:rPr>
            </w:pPr>
            <w:r>
              <w:rPr>
                <w:rFonts w:ascii="Arial" w:hAnsi="Arial" w:cs="Arial"/>
                <w:i/>
              </w:rPr>
              <w:t>-</w:t>
            </w:r>
            <w:r w:rsidR="00184C36" w:rsidRPr="005C6BCE">
              <w:rPr>
                <w:rFonts w:ascii="Arial" w:hAnsi="Arial" w:cs="Arial"/>
                <w:i/>
              </w:rPr>
              <w:t xml:space="preserve">očitne ali nebistvene </w:t>
            </w:r>
            <w:r w:rsidR="001C0415" w:rsidRPr="005C6BCE">
              <w:rPr>
                <w:rFonts w:ascii="Arial" w:hAnsi="Arial" w:cs="Arial"/>
                <w:i/>
              </w:rPr>
              <w:t>napake naročnik lahko spregleda - 5. odst. 89.čl. ZJN)</w:t>
            </w:r>
          </w:p>
          <w:p w14:paraId="63711D34" w14:textId="2782990C" w:rsidR="00954B95" w:rsidRPr="00954B95" w:rsidRDefault="00954B95"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0BE18B26" w14:textId="199E27FF"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8B33CB" w:rsidRPr="002C5414">
              <w:rPr>
                <w:rFonts w:ascii="Arial" w:eastAsia="Times New Roman" w:hAnsi="Arial" w:cs="Arial"/>
                <w:i/>
                <w:sz w:val="20"/>
                <w:szCs w:val="20"/>
              </w:rPr>
              <w:t xml:space="preserve"> (novela ZJN-3b)</w:t>
            </w:r>
          </w:p>
          <w:p w14:paraId="66A3EC25" w14:textId="314784B3" w:rsidR="00F32619" w:rsidRPr="002C5414" w:rsidRDefault="00F32619" w:rsidP="00F32619">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954B95" w:rsidRPr="002C5414">
              <w:rPr>
                <w:rFonts w:ascii="Arial" w:eastAsia="Times New Roman" w:hAnsi="Arial" w:cs="Arial"/>
                <w:i/>
                <w:sz w:val="20"/>
                <w:szCs w:val="20"/>
              </w:rPr>
              <w:t>5. odst. 89. čl. ZJN-3</w:t>
            </w:r>
          </w:p>
          <w:p w14:paraId="39A7424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60A55FEC"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435DD64C" w14:textId="1FBA9721"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2C5414" w:rsidRDefault="00F32619" w:rsidP="00F32619">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F32619" w:rsidRPr="00FE6B7C"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Nedopustne ponudbe so izločene (29. tč. 1. odst. 2. čl. ZJN-3)</w:t>
            </w:r>
          </w:p>
          <w:p w14:paraId="1C5F6630"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w:t>
            </w:r>
            <w:r w:rsidRPr="004E46DC">
              <w:rPr>
                <w:rFonts w:ascii="Arial" w:eastAsia="Calibri" w:hAnsi="Arial" w:cs="Arial"/>
                <w:i/>
                <w:u w:val="single"/>
                <w:lang w:eastAsia="en-US"/>
              </w:rPr>
              <w:t>opozorilo</w:t>
            </w:r>
            <w:r w:rsidRPr="005C6BCE">
              <w:rPr>
                <w:rFonts w:ascii="Arial" w:eastAsia="Calibri" w:hAnsi="Arial" w:cs="Arial"/>
                <w:i/>
                <w:lang w:eastAsia="en-US"/>
              </w:rPr>
              <w:t xml:space="preserve">: </w:t>
            </w:r>
          </w:p>
          <w:p w14:paraId="12DFF444" w14:textId="77777777" w:rsidR="00F32619" w:rsidRPr="005C6BCE"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ustrezno je zabeležen pregled dokazil v ocenjevalnem poročilu o »kvalificiranosti«</w:t>
            </w:r>
          </w:p>
          <w:p w14:paraId="34AA8A5A"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D8A7AA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48F6DD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566A29" w14:textId="7F90C774" w:rsidR="001F703E" w:rsidRPr="002C5414" w:rsidRDefault="001F703E" w:rsidP="001F703E">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w:t>
            </w:r>
            <w:r w:rsidRPr="002C5414">
              <w:rPr>
                <w:rFonts w:ascii="Arial" w:hAnsi="Arial" w:cs="Arial"/>
                <w:i/>
                <w:sz w:val="20"/>
                <w:szCs w:val="20"/>
              </w:rPr>
              <w:lastRenderedPageBreak/>
              <w:t>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695063F4"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2C5414" w:rsidRDefault="00F32619" w:rsidP="00F32619">
            <w:pPr>
              <w:rPr>
                <w:rFonts w:ascii="Arial" w:hAnsi="Arial" w:cs="Arial"/>
                <w:b/>
                <w:bCs/>
              </w:rPr>
            </w:pPr>
          </w:p>
        </w:tc>
      </w:tr>
      <w:tr w:rsidR="00F32619" w:rsidRPr="00FE6B7C"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2C5414" w:rsidRDefault="00F32619" w:rsidP="00F32619">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1F703E" w:rsidRPr="00FE6B7C" w14:paraId="48055FCA" w14:textId="77777777" w:rsidTr="007E6D93">
        <w:trPr>
          <w:jc w:val="center"/>
        </w:trPr>
        <w:tc>
          <w:tcPr>
            <w:tcW w:w="447" w:type="dxa"/>
            <w:vMerge/>
            <w:tcBorders>
              <w:left w:val="single" w:sz="4" w:space="0" w:color="auto"/>
              <w:right w:val="single" w:sz="4" w:space="0" w:color="auto"/>
            </w:tcBorders>
            <w:shd w:val="clear" w:color="auto" w:fill="FFFFFF"/>
          </w:tcPr>
          <w:p w14:paraId="21D1A7EE" w14:textId="77777777" w:rsidR="001F703E" w:rsidRPr="001F703E" w:rsidRDefault="001F703E"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5617D61" w14:textId="77777777" w:rsidR="001F703E" w:rsidRPr="005C6BCE" w:rsidRDefault="001F703E" w:rsidP="001F703E">
            <w:pPr>
              <w:rPr>
                <w:rFonts w:ascii="Arial" w:hAnsi="Arial" w:cs="Arial"/>
              </w:rPr>
            </w:pPr>
            <w:r w:rsidRPr="005C6BCE">
              <w:rPr>
                <w:rFonts w:ascii="Arial" w:hAnsi="Arial" w:cs="Arial"/>
              </w:rPr>
              <w:t>Če je oddana ponudba s podizvajalci, so upoštevana zakonska določila (94. čl. ZJN-3):</w:t>
            </w:r>
          </w:p>
          <w:p w14:paraId="5813BA18"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v ponudbi navedba vseh podizvajalcev in zahtevanih podatkov – 2. in 8. odst. 94. čl. ZJN-3</w:t>
            </w:r>
          </w:p>
          <w:p w14:paraId="07D70BFB"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preveritev razlogov za izključitev podizvajalca oz. izpolnjevanje pogojev (izjave, ESPD …) vsakega podizvajalca – 4. odst. 94. čl. ZJN-3</w:t>
            </w:r>
          </w:p>
          <w:p w14:paraId="032426B0" w14:textId="5FF346D1" w:rsidR="001F703E" w:rsidRPr="001F703E" w:rsidRDefault="001F703E" w:rsidP="001F703E">
            <w:pPr>
              <w:rPr>
                <w:rFonts w:ascii="Arial" w:hAnsi="Arial" w:cs="Arial"/>
              </w:rPr>
            </w:pPr>
            <w:r w:rsidRPr="005C6BCE">
              <w:rPr>
                <w:rFonts w:ascii="Arial" w:hAnsi="Arial" w:cs="Arial"/>
                <w:i/>
              </w:rPr>
              <w:t>(</w:t>
            </w:r>
            <w:r w:rsidRPr="004E46DC">
              <w:rPr>
                <w:rFonts w:ascii="Arial" w:hAnsi="Arial" w:cs="Arial"/>
                <w:i/>
                <w:u w:val="single"/>
              </w:rPr>
              <w:t>opozorilo</w:t>
            </w:r>
            <w:r w:rsidRPr="005C6BCE">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CECDD85" w14:textId="03D3E6C9" w:rsidR="001F703E" w:rsidRPr="001F703E" w:rsidRDefault="001F703E"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5FAF7E8" w14:textId="6F731879" w:rsidR="001F703E" w:rsidRPr="001F703E" w:rsidRDefault="001F703E" w:rsidP="00F32619">
            <w:pPr>
              <w:jc w:val="center"/>
              <w:rPr>
                <w:rFonts w:ascii="Arial" w:hAnsi="Arial" w:cs="Arial"/>
                <w:b/>
                <w:i/>
                <w:color w:val="A6A6A6"/>
              </w:rPr>
            </w:pPr>
            <w:r w:rsidRPr="001F703E">
              <w:rPr>
                <w:rFonts w:ascii="Arial" w:hAnsi="Arial" w:cs="Arial"/>
                <w:b/>
                <w:i/>
                <w:color w:val="A6A6A6"/>
              </w:rPr>
              <w:t xml:space="preserve">ni obvezno, </w:t>
            </w:r>
            <w:r w:rsidRPr="002C5414">
              <w:rPr>
                <w:rFonts w:ascii="Arial" w:hAnsi="Arial" w:cs="Arial"/>
                <w:bCs/>
                <w:i/>
                <w:color w:val="A6A6A6"/>
              </w:rPr>
              <w:t>če ni podizvajalcev</w:t>
            </w:r>
          </w:p>
        </w:tc>
      </w:tr>
      <w:tr w:rsidR="00F32619" w:rsidRPr="00FE6B7C"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2C5414" w:rsidRDefault="00F32619" w:rsidP="00F32619">
            <w:pPr>
              <w:rPr>
                <w:rFonts w:ascii="Arial" w:hAnsi="Arial" w:cs="Arial"/>
              </w:rPr>
            </w:pPr>
            <w:r w:rsidRPr="002C5414">
              <w:rPr>
                <w:rFonts w:ascii="Arial" w:hAnsi="Arial" w:cs="Arial"/>
              </w:rPr>
              <w:t>Predloženo je finančno zavarovanje za resnost ponudbe (če je bilo zahtevano)</w:t>
            </w:r>
          </w:p>
          <w:p w14:paraId="3B050B18"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876F03"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5BA9105"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F32619" w:rsidRPr="00FE6B7C"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2C5414" w:rsidRDefault="00F32619" w:rsidP="00F32619">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E11358" w:rsidRPr="00FE6B7C" w14:paraId="561CD759" w14:textId="77777777" w:rsidTr="007E6D93">
        <w:trPr>
          <w:jc w:val="center"/>
        </w:trPr>
        <w:tc>
          <w:tcPr>
            <w:tcW w:w="447" w:type="dxa"/>
            <w:tcBorders>
              <w:left w:val="single" w:sz="4" w:space="0" w:color="auto"/>
              <w:right w:val="single" w:sz="4" w:space="0" w:color="auto"/>
            </w:tcBorders>
            <w:shd w:val="clear" w:color="auto" w:fill="FFFFFF"/>
          </w:tcPr>
          <w:p w14:paraId="2AEAF89F" w14:textId="77777777" w:rsidR="00E11358" w:rsidRPr="00E11358" w:rsidRDefault="00E11358"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0092272" w14:textId="77777777" w:rsidR="00E11358" w:rsidRPr="002C5414" w:rsidRDefault="00E11358" w:rsidP="00E11358">
            <w:pPr>
              <w:rPr>
                <w:rFonts w:ascii="Arial" w:hAnsi="Arial" w:cs="Arial"/>
              </w:rPr>
            </w:pPr>
            <w:r w:rsidRPr="002C5414">
              <w:rPr>
                <w:rFonts w:ascii="Arial" w:hAnsi="Arial" w:cs="Arial"/>
              </w:rPr>
              <w:t>Izbrana ponudba ni neobičajno nizka oz. je ponudba utemeljeno pojasnjena (86. čl. ZJN-3)</w:t>
            </w:r>
          </w:p>
          <w:p w14:paraId="1350B3C5" w14:textId="797B21B0" w:rsidR="00E11358" w:rsidRPr="00E11358" w:rsidRDefault="00E11358" w:rsidP="00E11358">
            <w:pPr>
              <w:rPr>
                <w:rFonts w:ascii="Arial" w:hAnsi="Arial" w:cs="Arial"/>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A0D5566" w14:textId="6202118E" w:rsidR="00E11358" w:rsidRPr="00E11358" w:rsidRDefault="00E11358"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0C91F2D0" w14:textId="77777777" w:rsidR="00E11358" w:rsidRPr="00E11358" w:rsidRDefault="00E11358" w:rsidP="00F32619">
            <w:pPr>
              <w:jc w:val="center"/>
              <w:rPr>
                <w:rFonts w:ascii="Arial" w:hAnsi="Arial" w:cs="Arial"/>
                <w:b/>
                <w:i/>
                <w:color w:val="A6A6A6"/>
              </w:rPr>
            </w:pPr>
          </w:p>
        </w:tc>
      </w:tr>
      <w:tr w:rsidR="00F32619" w:rsidRPr="00FE6B7C"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2C5414" w:rsidRDefault="00F32619" w:rsidP="00F32619">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2C5414" w:rsidRDefault="00F32619" w:rsidP="00F32619">
            <w:pPr>
              <w:rPr>
                <w:rFonts w:ascii="Arial" w:hAnsi="Arial" w:cs="Arial"/>
              </w:rPr>
            </w:pPr>
            <w:r w:rsidRPr="002C5414">
              <w:rPr>
                <w:rFonts w:ascii="Arial" w:hAnsi="Arial" w:cs="Arial"/>
                <w:b/>
                <w:bCs/>
              </w:rPr>
              <w:t>ODLOČITEV O ODDAJI JAVNEGA NAROČILA</w:t>
            </w:r>
          </w:p>
        </w:tc>
      </w:tr>
      <w:tr w:rsidR="00F32619" w:rsidRPr="00FE6B7C"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2C5414" w:rsidRDefault="00F32619" w:rsidP="00F3261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w:t>
            </w:r>
            <w:r w:rsidRPr="002C5414">
              <w:rPr>
                <w:rFonts w:ascii="Arial" w:hAnsi="Arial" w:cs="Arial"/>
              </w:rPr>
              <w:lastRenderedPageBreak/>
              <w:t>odst. 90  čl. ZJN-3), in v 5 dneh po končanem preverjanju in ocenjevanju sporočena vsem kandidatom in ponudnikom (2. odst. 90  čl. ZJN-3)</w:t>
            </w:r>
          </w:p>
          <w:p w14:paraId="77858EC5"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dialoga s ponudniki – 3. odst. 90. čl. ZJN-3</w:t>
            </w:r>
          </w:p>
          <w:p w14:paraId="59C30AD5" w14:textId="77777777" w:rsidR="00F32619" w:rsidRPr="002C5414" w:rsidRDefault="00F32619" w:rsidP="00F3261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2A83838B"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125A3022"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8F54A8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5386C56"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2C5414" w:rsidRDefault="00F32619" w:rsidP="00F32619">
            <w:pPr>
              <w:rPr>
                <w:rFonts w:ascii="Arial" w:hAnsi="Arial" w:cs="Arial"/>
              </w:rPr>
            </w:pPr>
          </w:p>
        </w:tc>
      </w:tr>
      <w:tr w:rsidR="00F32619" w:rsidRPr="00FE6B7C"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2C5414" w:rsidRDefault="00F32619" w:rsidP="00F3261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2C5414" w:rsidRDefault="00F32619" w:rsidP="00F32619">
            <w:pPr>
              <w:rPr>
                <w:rFonts w:ascii="Arial" w:hAnsi="Arial" w:cs="Arial"/>
              </w:rPr>
            </w:pPr>
          </w:p>
        </w:tc>
      </w:tr>
      <w:tr w:rsidR="00F32619" w:rsidRPr="00FE6B7C"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2C5414" w:rsidRDefault="00F32619" w:rsidP="00F3261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2C5414" w:rsidRDefault="00F32619" w:rsidP="00F32619">
            <w:pPr>
              <w:rPr>
                <w:rFonts w:ascii="Arial" w:hAnsi="Arial" w:cs="Arial"/>
              </w:rPr>
            </w:pPr>
          </w:p>
        </w:tc>
      </w:tr>
      <w:tr w:rsidR="00F32619" w:rsidRPr="00FE6B7C"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2C5414" w:rsidRDefault="00F32619" w:rsidP="00F3261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2C5414" w:rsidRDefault="00F32619" w:rsidP="00F32619">
            <w:pPr>
              <w:jc w:val="center"/>
              <w:rPr>
                <w:rFonts w:ascii="Arial" w:hAnsi="Arial" w:cs="Arial"/>
                <w:b/>
                <w:i/>
              </w:rPr>
            </w:pPr>
            <w:r w:rsidRPr="002C5414">
              <w:rPr>
                <w:rFonts w:ascii="Arial" w:hAnsi="Arial" w:cs="Arial"/>
                <w:b/>
                <w:i/>
                <w:color w:val="A6A6A6"/>
              </w:rPr>
              <w:t>ni obvezno za izjeme, ki jih našteva ZJN-3</w:t>
            </w:r>
          </w:p>
        </w:tc>
      </w:tr>
      <w:tr w:rsidR="00F32619" w:rsidRPr="00FE6B7C"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6DD5DBA" w14:textId="65C5619B" w:rsidR="00F32619" w:rsidRPr="00A62C0F" w:rsidRDefault="00F32619" w:rsidP="00CE5764">
            <w:pPr>
              <w:rPr>
                <w:rFonts w:ascii="Arial" w:hAnsi="Arial" w:cs="Arial"/>
              </w:rPr>
            </w:pPr>
            <w:r w:rsidRPr="002C5414">
              <w:rPr>
                <w:rFonts w:ascii="Arial" w:hAnsi="Arial" w:cs="Arial"/>
              </w:rPr>
              <w:t xml:space="preserve">Zagotovljeno je učinkovito preprečevanje nasprotja interesov (91. čl. ZJN-3) </w:t>
            </w:r>
          </w:p>
          <w:p w14:paraId="1A059D0F" w14:textId="77777777" w:rsidR="00A62C0F" w:rsidRPr="002C5414" w:rsidRDefault="00A62C0F" w:rsidP="00A62C0F">
            <w:pPr>
              <w:rPr>
                <w:rFonts w:ascii="Arial" w:eastAsia="Calibri" w:hAnsi="Arial" w:cs="Arial"/>
                <w:i/>
                <w:lang w:eastAsia="en-US"/>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w:t>
            </w:r>
          </w:p>
          <w:p w14:paraId="6466FDDF" w14:textId="38DA279A" w:rsidR="00A62C0F" w:rsidRDefault="00A62C0F" w:rsidP="00A62C0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ali njenih delov ali na kateri koli stopnji odločale v postopku javnega naročanja, kateremu ponudniku se javno naročilo oddaja - 2. odst. 91. čl. ZJN-3 (novela ZJN-3B navedeno določbo črta)</w:t>
            </w:r>
          </w:p>
          <w:p w14:paraId="736BDF80" w14:textId="5E264168" w:rsidR="00A62C0F" w:rsidRPr="002C5414" w:rsidRDefault="00A62C0F"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hAnsi="Arial" w:cs="Arial"/>
                <w:i/>
                <w:sz w:val="20"/>
                <w:szCs w:val="20"/>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2C5414">
              <w:rPr>
                <w:rFonts w:ascii="Arial" w:hAnsi="Arial"/>
                <w:i/>
                <w:sz w:val="20"/>
                <w:szCs w:val="20"/>
              </w:rPr>
              <w:t xml:space="preserve"> </w:t>
            </w:r>
            <w:r w:rsidRPr="002C5414">
              <w:rPr>
                <w:rFonts w:ascii="Arial" w:hAnsi="Arial"/>
                <w:i/>
                <w:sz w:val="20"/>
                <w:szCs w:val="20"/>
              </w:rPr>
              <w:footnoteReference w:id="6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2C5414" w:rsidRDefault="00F32619" w:rsidP="00F32619">
            <w:pPr>
              <w:jc w:val="center"/>
              <w:rPr>
                <w:rFonts w:ascii="Arial" w:hAnsi="Arial" w:cs="Arial"/>
                <w:b/>
                <w:i/>
                <w:color w:val="A6A6A6"/>
              </w:rPr>
            </w:pPr>
          </w:p>
        </w:tc>
      </w:tr>
      <w:tr w:rsidR="00F32619" w:rsidRPr="00FE6B7C"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2C5414" w:rsidRDefault="00F32619" w:rsidP="00F3261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2C5414" w:rsidRDefault="00F32619" w:rsidP="00F32619">
            <w:pPr>
              <w:rPr>
                <w:rFonts w:ascii="Arial" w:hAnsi="Arial" w:cs="Arial"/>
                <w:b/>
                <w:bCs/>
              </w:rPr>
            </w:pPr>
            <w:r w:rsidRPr="002C5414">
              <w:rPr>
                <w:rFonts w:ascii="Arial" w:hAnsi="Arial" w:cs="Arial"/>
                <w:b/>
                <w:bCs/>
              </w:rPr>
              <w:t>IZVEDBA POGAJANJ</w:t>
            </w:r>
          </w:p>
        </w:tc>
      </w:tr>
      <w:tr w:rsidR="00F32619" w:rsidRPr="00FE6B7C"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Izvedba pogajanj na zahtevo naročnika s ponudnikom, ki je oddal ponudbo, katera predstavlja najboljše razmerje med ceno in kakovostjo, da se z dokončno določitvijo pogojev JN potrdijo finančne obveznosti ali drugi pogoji iz ponudbe 13. odst. 42. čl. ZJN-3)</w:t>
            </w:r>
          </w:p>
          <w:p w14:paraId="41D6C7AF"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7B769E0" w14:textId="77777777" w:rsidR="00F32619" w:rsidRPr="002C5414" w:rsidRDefault="00F32619" w:rsidP="00F32619">
            <w:pPr>
              <w:pStyle w:val="Odstavekseznama"/>
              <w:numPr>
                <w:ilvl w:val="0"/>
                <w:numId w:val="15"/>
              </w:numPr>
              <w:autoSpaceDE w:val="0"/>
              <w:autoSpaceDN w:val="0"/>
              <w:adjustRightInd w:val="0"/>
              <w:spacing w:line="240" w:lineRule="auto"/>
              <w:ind w:left="137" w:hanging="137"/>
              <w:jc w:val="both"/>
              <w:rPr>
                <w:rFonts w:ascii="Arial" w:hAnsi="Arial" w:cs="Arial"/>
                <w:i/>
                <w:sz w:val="20"/>
                <w:szCs w:val="20"/>
                <w:lang w:eastAsia="sl-SI"/>
              </w:rPr>
            </w:pPr>
            <w:r w:rsidRPr="002C5414">
              <w:rPr>
                <w:rFonts w:ascii="Arial" w:hAnsi="Arial" w:cs="Arial"/>
                <w:i/>
                <w:sz w:val="20"/>
                <w:szCs w:val="20"/>
                <w:lang w:eastAsia="sl-SI"/>
              </w:rPr>
              <w:t>s pogajanji se ne sme spremeniti bistvenih vidikov ponudbe ali JN, vključno s potrebami in zahtevami iz obvestila o JN ali opisnega dokumenta, ter predstavljati nevarnosti za izkrivljanje konkurence ali diskriminacijo – 13. odst. 42. čl. ZJN-3</w:t>
            </w:r>
          </w:p>
          <w:p w14:paraId="0265B1D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lastRenderedPageBreak/>
              <w:t>revizijska sled pogajanj mora biti jasna/dovolj pregledna – preveri se obstoj zapisnika</w:t>
            </w:r>
            <w:r w:rsidRPr="002C5414">
              <w:rPr>
                <w:rFonts w:ascii="Arial"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izvedejo se zgolj na zahtevo naročnika</w:t>
            </w:r>
          </w:p>
        </w:tc>
      </w:tr>
      <w:tr w:rsidR="00F32619" w:rsidRPr="00FE6B7C"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2C5414" w:rsidRDefault="00F32619" w:rsidP="00F3261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2C5414" w:rsidRDefault="00F32619" w:rsidP="00F32619">
            <w:pPr>
              <w:rPr>
                <w:rFonts w:ascii="Arial" w:hAnsi="Arial" w:cs="Arial"/>
              </w:rPr>
            </w:pPr>
            <w:r w:rsidRPr="002C5414">
              <w:rPr>
                <w:rFonts w:ascii="Arial" w:hAnsi="Arial" w:cs="Arial"/>
                <w:b/>
                <w:bCs/>
              </w:rPr>
              <w:t>OBJAVA OBVESTILA O ODDAJI JAVNEGA NAROČILA</w:t>
            </w:r>
          </w:p>
        </w:tc>
      </w:tr>
      <w:tr w:rsidR="00F32619" w:rsidRPr="00FE6B7C"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2C5414" w:rsidRDefault="00F32619" w:rsidP="00F32619">
            <w:pPr>
              <w:rPr>
                <w:rFonts w:ascii="Arial" w:hAnsi="Arial" w:cs="Arial"/>
              </w:rPr>
            </w:pPr>
            <w:r w:rsidRPr="002C5414">
              <w:rPr>
                <w:rFonts w:ascii="Arial" w:hAnsi="Arial" w:cs="Arial"/>
              </w:rPr>
              <w:t>Obvestilo o oddaji naročila je objavljeno na portalu JN najpozneje 30 dni po sklenitvi pogodbe (22., 52. in 58. čl. ZJN-3)</w:t>
            </w:r>
          </w:p>
          <w:p w14:paraId="46F85B3E"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D130AA" w14:textId="77777777" w:rsidR="00F32619" w:rsidRPr="002C5414" w:rsidRDefault="00F32619" w:rsidP="00F3261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2C5414" w:rsidRDefault="00F32619" w:rsidP="00F32619">
            <w:pPr>
              <w:rPr>
                <w:rFonts w:ascii="Arial" w:hAnsi="Arial" w:cs="Arial"/>
              </w:rPr>
            </w:pPr>
          </w:p>
        </w:tc>
      </w:tr>
      <w:tr w:rsidR="00F32619" w:rsidRPr="00FE6B7C"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2C5414" w:rsidRDefault="00F32619" w:rsidP="00F32619">
            <w:pPr>
              <w:rPr>
                <w:rFonts w:ascii="Arial" w:hAnsi="Arial" w:cs="Arial"/>
              </w:rPr>
            </w:pPr>
            <w:r w:rsidRPr="002C5414">
              <w:rPr>
                <w:rFonts w:ascii="Arial" w:hAnsi="Arial" w:cs="Arial"/>
              </w:rPr>
              <w:t>Obvestilo o oddaji naročila je objavljeno v Ur. l. EU, če mejna vrednost naročila presega prag za objavo v Ur. l. EU (22., 52. in 58. čl. ZJN-3)</w:t>
            </w:r>
          </w:p>
          <w:p w14:paraId="766296C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F32619" w:rsidRPr="00FE6B7C"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90AF1C2"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2C5414" w:rsidRDefault="00F32619" w:rsidP="00F32619">
            <w:pPr>
              <w:rPr>
                <w:rFonts w:ascii="Arial" w:hAnsi="Arial" w:cs="Arial"/>
              </w:rPr>
            </w:pPr>
          </w:p>
        </w:tc>
      </w:tr>
      <w:tr w:rsidR="00F32619" w:rsidRPr="00FE6B7C"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2C5414" w:rsidRDefault="00F32619" w:rsidP="00F3261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2C5414" w:rsidRDefault="00F32619" w:rsidP="00F32619">
            <w:pPr>
              <w:rPr>
                <w:rFonts w:ascii="Arial" w:hAnsi="Arial" w:cs="Arial"/>
              </w:rPr>
            </w:pPr>
            <w:r w:rsidRPr="002C5414">
              <w:rPr>
                <w:rFonts w:ascii="Arial" w:hAnsi="Arial" w:cs="Arial"/>
                <w:b/>
                <w:bCs/>
              </w:rPr>
              <w:t>POROČILO v skladu s 105. čl. ZJN-3</w:t>
            </w:r>
          </w:p>
        </w:tc>
      </w:tr>
      <w:tr w:rsidR="00F32619" w:rsidRPr="00FE6B7C"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2C5414" w:rsidRDefault="00F32619" w:rsidP="00F32619">
            <w:pPr>
              <w:rPr>
                <w:rFonts w:ascii="Arial" w:hAnsi="Arial" w:cs="Arial"/>
              </w:rPr>
            </w:pPr>
            <w:r w:rsidRPr="002C5414">
              <w:rPr>
                <w:rFonts w:ascii="Arial" w:hAnsi="Arial" w:cs="Arial"/>
              </w:rPr>
              <w:t>(Končno) poročilo o postopku oddaje JN je pripravljeno in zajema vse predpisane informacije (105. čl. ZJN-3)</w:t>
            </w:r>
          </w:p>
          <w:p w14:paraId="7FB039A5"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A06076"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F32619" w:rsidRPr="00FE6B7C"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2C5414" w:rsidRDefault="00F32619" w:rsidP="00F3261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2C5414" w:rsidRDefault="00F32619" w:rsidP="00F32619">
            <w:pPr>
              <w:rPr>
                <w:rFonts w:ascii="Arial" w:hAnsi="Arial" w:cs="Arial"/>
                <w:b/>
                <w:bCs/>
              </w:rPr>
            </w:pPr>
            <w:r w:rsidRPr="002C5414">
              <w:rPr>
                <w:rFonts w:ascii="Arial" w:hAnsi="Arial" w:cs="Arial"/>
                <w:b/>
                <w:bCs/>
              </w:rPr>
              <w:t>TEMELJNA NAČELA JAVNEGA NAROČANJA</w:t>
            </w:r>
          </w:p>
        </w:tc>
      </w:tr>
      <w:tr w:rsidR="00F32619" w:rsidRPr="00FE6B7C"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2C5414" w:rsidRDefault="00F32619" w:rsidP="00F32619">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2C5414" w:rsidRDefault="00F32619" w:rsidP="00F3261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2C5414" w:rsidRDefault="00F32619" w:rsidP="00F32619">
            <w:pPr>
              <w:rPr>
                <w:rFonts w:ascii="Arial" w:hAnsi="Arial" w:cs="Arial"/>
                <w:b/>
                <w:bCs/>
              </w:rPr>
            </w:pPr>
          </w:p>
        </w:tc>
      </w:tr>
      <w:tr w:rsidR="00F32619" w:rsidRPr="00FE6B7C"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2C5414" w:rsidRDefault="00F32619" w:rsidP="00F3261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21F386BD" w:rsidR="00F32619" w:rsidRPr="002C5414" w:rsidRDefault="00C91F1E" w:rsidP="00F32619">
            <w:pPr>
              <w:rPr>
                <w:rFonts w:ascii="Arial" w:hAnsi="Arial" w:cs="Arial"/>
              </w:rPr>
            </w:pPr>
            <w:r w:rsidRPr="002C5414">
              <w:rPr>
                <w:rFonts w:ascii="Arial" w:hAnsi="Arial" w:cs="Arial"/>
                <w:b/>
                <w:bCs/>
              </w:rPr>
              <w:t>PREPOZNAVNOST, PREGLEDNOST  IN</w:t>
            </w:r>
            <w:r w:rsidR="00F32619" w:rsidRPr="002C5414">
              <w:rPr>
                <w:rFonts w:ascii="Arial" w:hAnsi="Arial" w:cs="Arial"/>
                <w:b/>
                <w:bCs/>
              </w:rPr>
              <w:t>KOMUNICIRANJE</w:t>
            </w:r>
          </w:p>
        </w:tc>
      </w:tr>
      <w:tr w:rsidR="00F32619" w:rsidRPr="00FE6B7C"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1D602C18"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2C5414" w:rsidRDefault="00F32619" w:rsidP="00F32619">
            <w:pPr>
              <w:rPr>
                <w:rFonts w:ascii="Arial" w:hAnsi="Arial" w:cs="Arial"/>
              </w:rPr>
            </w:pPr>
          </w:p>
        </w:tc>
      </w:tr>
      <w:tr w:rsidR="00F32619" w:rsidRPr="00FE6B7C"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2C5414" w:rsidRDefault="00F32619" w:rsidP="00F3261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2C5414" w:rsidRDefault="00F32619" w:rsidP="00F32619">
            <w:pPr>
              <w:rPr>
                <w:rFonts w:ascii="Arial" w:hAnsi="Arial" w:cs="Arial"/>
              </w:rPr>
            </w:pPr>
            <w:r w:rsidRPr="002C5414">
              <w:rPr>
                <w:rFonts w:ascii="Arial" w:hAnsi="Arial" w:cs="Arial"/>
                <w:b/>
                <w:bCs/>
              </w:rPr>
              <w:t>UPOŠTEVAN JE INTERNI DOKUMENT ZA IZVAJANJE JAVNIH NAROČIL</w:t>
            </w:r>
          </w:p>
        </w:tc>
      </w:tr>
      <w:tr w:rsidR="00F32619" w:rsidRPr="00FE6B7C"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2C5414" w:rsidRDefault="00F32619" w:rsidP="00F32619">
            <w:pPr>
              <w:rPr>
                <w:rFonts w:ascii="Arial" w:hAnsi="Arial" w:cs="Arial"/>
              </w:rPr>
            </w:pPr>
            <w:r w:rsidRPr="002C5414">
              <w:rPr>
                <w:rFonts w:ascii="Arial" w:hAnsi="Arial" w:cs="Arial"/>
              </w:rPr>
              <w:t xml:space="preserve">Upoštevana so določila internega dokumenta za izvajanje JN </w:t>
            </w:r>
          </w:p>
          <w:p w14:paraId="31318E7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F32619" w:rsidRPr="00FE6B7C"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2C5414" w:rsidRDefault="00F32619" w:rsidP="00F3261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2C5414" w:rsidRDefault="00F32619" w:rsidP="00F32619">
            <w:pPr>
              <w:rPr>
                <w:rFonts w:ascii="Arial" w:hAnsi="Arial" w:cs="Arial"/>
                <w:b/>
              </w:rPr>
            </w:pPr>
            <w:r w:rsidRPr="002C5414">
              <w:rPr>
                <w:rFonts w:ascii="Arial" w:hAnsi="Arial" w:cs="Arial"/>
                <w:b/>
                <w:bCs/>
              </w:rPr>
              <w:t>REVIZIJA (lahko se izvede pri obeh fazah postopka)</w:t>
            </w:r>
          </w:p>
        </w:tc>
      </w:tr>
      <w:tr w:rsidR="00F32619" w:rsidRPr="00FE6B7C"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68E4B16E" w:rsidR="00F32619" w:rsidRPr="002C5414" w:rsidRDefault="00F32619" w:rsidP="00F32619">
            <w:pPr>
              <w:rPr>
                <w:rFonts w:ascii="Arial" w:hAnsi="Arial" w:cs="Arial"/>
              </w:rPr>
            </w:pPr>
            <w:r w:rsidRPr="002C5414">
              <w:rPr>
                <w:rFonts w:ascii="Arial" w:hAnsi="Arial" w:cs="Arial"/>
              </w:rPr>
              <w:t>Uveden je bil predrevizijski postopek (</w:t>
            </w:r>
            <w:r w:rsidR="005565CB" w:rsidRPr="002C5414">
              <w:rPr>
                <w:rFonts w:ascii="Arial" w:hAnsi="Arial" w:cs="Arial"/>
              </w:rPr>
              <w:t>pr</w:t>
            </w:r>
            <w:r w:rsidR="005565CB">
              <w:rPr>
                <w:rFonts w:ascii="Arial" w:hAnsi="Arial" w:cs="Arial"/>
              </w:rPr>
              <w:t xml:space="preserve">ed </w:t>
            </w:r>
            <w:r w:rsidRPr="002C5414">
              <w:rPr>
                <w:rFonts w:ascii="Arial" w:hAnsi="Arial" w:cs="Arial"/>
              </w:rPr>
              <w:t>naročnik</w:t>
            </w:r>
            <w:r w:rsidR="005565CB">
              <w:rPr>
                <w:rFonts w:ascii="Arial" w:hAnsi="Arial" w:cs="Arial"/>
              </w:rPr>
              <w:t>om</w:t>
            </w:r>
            <w:r w:rsidRPr="002C5414">
              <w:rPr>
                <w:rFonts w:ascii="Arial" w:hAnsi="Arial" w:cs="Arial"/>
              </w:rPr>
              <w:t xml:space="preserve"> – </w:t>
            </w:r>
            <w:r w:rsidR="005565CB">
              <w:rPr>
                <w:rFonts w:ascii="Arial" w:hAnsi="Arial" w:cs="Arial"/>
              </w:rPr>
              <w:t>24</w:t>
            </w:r>
            <w:r w:rsidR="001B42E1">
              <w:rPr>
                <w:rFonts w:ascii="Arial" w:hAnsi="Arial" w:cs="Arial"/>
              </w:rPr>
              <w:t>.</w:t>
            </w:r>
            <w:r w:rsidR="005565CB">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2C5414" w:rsidRDefault="00F32619" w:rsidP="00F32619">
            <w:pPr>
              <w:rPr>
                <w:rFonts w:ascii="Arial" w:hAnsi="Arial" w:cs="Arial"/>
              </w:rPr>
            </w:pPr>
          </w:p>
        </w:tc>
      </w:tr>
      <w:tr w:rsidR="00F32619" w:rsidRPr="00FE6B7C"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2C5414" w:rsidRDefault="00F32619" w:rsidP="00F32619">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2C5414" w:rsidRDefault="00F32619" w:rsidP="00F32619">
            <w:pPr>
              <w:rPr>
                <w:rFonts w:ascii="Arial" w:hAnsi="Arial" w:cs="Arial"/>
              </w:rPr>
            </w:pPr>
          </w:p>
        </w:tc>
      </w:tr>
      <w:tr w:rsidR="00F32619" w:rsidRPr="00FE6B7C"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2C5414" w:rsidRDefault="00F32619" w:rsidP="00F32619">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2C5414" w:rsidRDefault="00F32619" w:rsidP="00F32619">
            <w:pPr>
              <w:rPr>
                <w:rFonts w:ascii="Arial" w:hAnsi="Arial" w:cs="Arial"/>
              </w:rPr>
            </w:pPr>
          </w:p>
        </w:tc>
      </w:tr>
      <w:tr w:rsidR="00F32619" w:rsidRPr="00FE6B7C"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2C5414" w:rsidRDefault="00F32619" w:rsidP="00F32619">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2C5414" w:rsidRDefault="00F32619" w:rsidP="00F32619">
            <w:pPr>
              <w:rPr>
                <w:rFonts w:ascii="Arial" w:hAnsi="Arial" w:cs="Arial"/>
              </w:rPr>
            </w:pPr>
          </w:p>
        </w:tc>
      </w:tr>
      <w:tr w:rsidR="00F32619" w:rsidRPr="00FE6B7C"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2C5414" w:rsidRDefault="00F32619" w:rsidP="00F32619">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2C5414" w:rsidRDefault="00F32619" w:rsidP="00F32619">
            <w:pPr>
              <w:rPr>
                <w:rFonts w:ascii="Arial" w:hAnsi="Arial" w:cs="Arial"/>
              </w:rPr>
            </w:pPr>
          </w:p>
        </w:tc>
      </w:tr>
      <w:tr w:rsidR="00F32619" w:rsidRPr="00FE6B7C"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2C5414" w:rsidRDefault="00F32619" w:rsidP="00F32619">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2C5414" w:rsidRDefault="00F32619" w:rsidP="00F32619">
            <w:pPr>
              <w:rPr>
                <w:rFonts w:ascii="Arial" w:hAnsi="Arial" w:cs="Arial"/>
              </w:rPr>
            </w:pPr>
          </w:p>
        </w:tc>
      </w:tr>
      <w:tr w:rsidR="00F32619" w:rsidRPr="00FE6B7C"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2C5414" w:rsidRDefault="00F32619" w:rsidP="00F3261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2C5414" w:rsidRDefault="00F32619" w:rsidP="00F32619">
            <w:pPr>
              <w:rPr>
                <w:rFonts w:ascii="Arial" w:hAnsi="Arial" w:cs="Arial"/>
                <w:b/>
              </w:rPr>
            </w:pPr>
            <w:r w:rsidRPr="002C5414">
              <w:rPr>
                <w:rFonts w:ascii="Arial" w:hAnsi="Arial" w:cs="Arial"/>
                <w:b/>
                <w:bCs/>
              </w:rPr>
              <w:t>POGODBA (o izvedbi JN)</w:t>
            </w:r>
          </w:p>
        </w:tc>
      </w:tr>
      <w:tr w:rsidR="00F32619" w:rsidRPr="00FE6B7C"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2C5414" w:rsidRDefault="00F32619" w:rsidP="00F3261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2C5414" w:rsidRDefault="00F32619" w:rsidP="00F32619">
            <w:pPr>
              <w:rPr>
                <w:rFonts w:ascii="Arial" w:hAnsi="Arial" w:cs="Arial"/>
              </w:rPr>
            </w:pPr>
          </w:p>
        </w:tc>
      </w:tr>
      <w:tr w:rsidR="00F32619" w:rsidRPr="00FE6B7C"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2C5414" w:rsidRDefault="00F32619" w:rsidP="00F32619">
            <w:pPr>
              <w:rPr>
                <w:rFonts w:ascii="Arial" w:hAnsi="Arial" w:cs="Arial"/>
              </w:rPr>
            </w:pPr>
            <w:r w:rsidRPr="002C5414">
              <w:rPr>
                <w:rFonts w:ascii="Arial" w:hAnsi="Arial" w:cs="Arial"/>
              </w:rPr>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2C5414" w:rsidRDefault="00F32619" w:rsidP="00F32619">
            <w:pPr>
              <w:rPr>
                <w:rFonts w:ascii="Arial" w:hAnsi="Arial" w:cs="Arial"/>
              </w:rPr>
            </w:pPr>
          </w:p>
        </w:tc>
      </w:tr>
      <w:tr w:rsidR="00F32619" w:rsidRPr="00FE6B7C"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2C5414" w:rsidRDefault="00F32619" w:rsidP="00F32619">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2C5414" w:rsidRDefault="00F32619" w:rsidP="00F32619">
            <w:pPr>
              <w:rPr>
                <w:rFonts w:ascii="Arial" w:hAnsi="Arial" w:cs="Arial"/>
              </w:rPr>
            </w:pPr>
          </w:p>
        </w:tc>
      </w:tr>
      <w:tr w:rsidR="00F32619" w:rsidRPr="00FE6B7C"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2C5414" w:rsidRDefault="00F32619" w:rsidP="00F32619">
            <w:pPr>
              <w:rPr>
                <w:rFonts w:ascii="Arial" w:hAnsi="Arial" w:cs="Arial"/>
              </w:rPr>
            </w:pPr>
            <w:r w:rsidRPr="002C5414">
              <w:rPr>
                <w:rFonts w:ascii="Arial" w:hAnsi="Arial" w:cs="Arial"/>
              </w:rPr>
              <w:lastRenderedPageBreak/>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2C5414" w:rsidRDefault="00F32619" w:rsidP="00F3261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2C5414" w:rsidRDefault="00F32619" w:rsidP="00F32619">
            <w:pPr>
              <w:rPr>
                <w:rFonts w:ascii="Arial" w:hAnsi="Arial" w:cs="Arial"/>
              </w:rPr>
            </w:pPr>
          </w:p>
        </w:tc>
      </w:tr>
      <w:tr w:rsidR="00F32619" w:rsidRPr="00FE6B7C"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2C5414" w:rsidRDefault="00F32619" w:rsidP="00F3261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2C5414" w:rsidRDefault="00F32619" w:rsidP="00F32619">
            <w:pPr>
              <w:rPr>
                <w:rFonts w:ascii="Arial" w:hAnsi="Arial" w:cs="Arial"/>
              </w:rPr>
            </w:pPr>
          </w:p>
        </w:tc>
      </w:tr>
      <w:tr w:rsidR="00F32619" w:rsidRPr="00FE6B7C"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2C5414" w:rsidRDefault="00F32619" w:rsidP="00F32619">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2C5414" w:rsidRDefault="00F32619" w:rsidP="00F32619">
            <w:pPr>
              <w:rPr>
                <w:rFonts w:ascii="Arial" w:hAnsi="Arial" w:cs="Arial"/>
              </w:rPr>
            </w:pPr>
          </w:p>
        </w:tc>
      </w:tr>
      <w:tr w:rsidR="00F32619" w:rsidRPr="00FE6B7C" w14:paraId="6CA0034E" w14:textId="77777777" w:rsidTr="001B42E1">
        <w:trPr>
          <w:trHeight w:val="3496"/>
          <w:jc w:val="center"/>
        </w:trPr>
        <w:tc>
          <w:tcPr>
            <w:tcW w:w="447" w:type="dxa"/>
            <w:tcBorders>
              <w:left w:val="single" w:sz="4" w:space="0" w:color="auto"/>
              <w:right w:val="single" w:sz="4" w:space="0" w:color="auto"/>
            </w:tcBorders>
          </w:tcPr>
          <w:p w14:paraId="63A034C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Pr="002C5414" w:rsidRDefault="00F32619" w:rsidP="007B7140">
            <w:pPr>
              <w:autoSpaceDE w:val="0"/>
              <w:autoSpaceDN w:val="0"/>
              <w:adjustRightInd w:val="0"/>
              <w:rPr>
                <w:rFonts w:ascii="Arial" w:hAnsi="Arial" w:cs="Arial"/>
              </w:rPr>
            </w:pPr>
            <w:r w:rsidRPr="002C5414">
              <w:rPr>
                <w:rFonts w:ascii="Arial" w:hAnsi="Arial" w:cs="Arial"/>
              </w:rPr>
              <w:t>V pogodbi je naveden</w:t>
            </w:r>
            <w:r w:rsidR="0099677C" w:rsidRPr="002C5414">
              <w:rPr>
                <w:rFonts w:ascii="Arial" w:hAnsi="Arial" w:cs="Arial"/>
              </w:rPr>
              <w:t>:</w:t>
            </w:r>
          </w:p>
          <w:p w14:paraId="52D73977" w14:textId="04FDDB24" w:rsidR="007B7140" w:rsidRPr="002C5414" w:rsidRDefault="00F32619" w:rsidP="007B7140">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7B7140" w:rsidRPr="002C5414">
              <w:rPr>
                <w:rFonts w:ascii="Arial" w:hAnsi="Arial" w:cs="Arial"/>
                <w:u w:val="single"/>
              </w:rPr>
              <w:t xml:space="preserve">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3254EBCD" w14:textId="63620401" w:rsidR="007B7140" w:rsidRPr="002C5414" w:rsidRDefault="007B7140" w:rsidP="007B7140">
            <w:pPr>
              <w:autoSpaceDE w:val="0"/>
              <w:autoSpaceDN w:val="0"/>
              <w:adjustRightInd w:val="0"/>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sidRPr="002C5414">
              <w:rPr>
                <w:rFonts w:ascii="Arial" w:hAnsi="Arial" w:cs="Arial"/>
                <w:i/>
              </w:rPr>
              <w:t xml:space="preserve">esti, da se pogodba ne razveže- </w:t>
            </w:r>
            <w:r w:rsidRPr="002C5414">
              <w:rPr>
                <w:rFonts w:ascii="Arial" w:hAnsi="Arial" w:cs="Arial"/>
                <w:i/>
              </w:rPr>
              <w:t>tretja a</w:t>
            </w:r>
            <w:r w:rsidR="001C0415" w:rsidRPr="002C5414">
              <w:rPr>
                <w:rFonts w:ascii="Arial" w:hAnsi="Arial" w:cs="Arial"/>
                <w:i/>
              </w:rPr>
              <w:t>lineja 4.odst. 67.čl. ZJN- 3 (</w:t>
            </w:r>
            <w:r w:rsidRPr="002C5414">
              <w:rPr>
                <w:rFonts w:ascii="Arial" w:hAnsi="Arial" w:cs="Arial"/>
                <w:i/>
              </w:rPr>
              <w:t>novela ZJN-3b)</w:t>
            </w:r>
            <w:r w:rsidR="001C0415"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2C5414" w:rsidRDefault="00F32619" w:rsidP="00F32619">
            <w:pPr>
              <w:rPr>
                <w:rFonts w:ascii="Arial" w:hAnsi="Arial" w:cs="Arial"/>
              </w:rPr>
            </w:pPr>
          </w:p>
        </w:tc>
      </w:tr>
      <w:tr w:rsidR="00F32619" w:rsidRPr="00FE6B7C"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2C5414" w:rsidRDefault="00F32619" w:rsidP="00F32619">
            <w:pPr>
              <w:rPr>
                <w:rFonts w:ascii="Arial" w:hAnsi="Arial" w:cs="Arial"/>
              </w:rPr>
            </w:pPr>
            <w:r w:rsidRPr="002C5414">
              <w:rPr>
                <w:rFonts w:ascii="Arial" w:hAnsi="Arial" w:cs="Arial"/>
              </w:rPr>
              <w:t>Pogodba skladno s ponudbo vsebuje podatke glede podizvajalcev oz. upoštevana so zakonska določila (94. čl. ZJN-3):</w:t>
            </w:r>
          </w:p>
          <w:p w14:paraId="4E56678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63CD69BF"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5A5EB2D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FF652D"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F32619" w:rsidRPr="00FE6B7C"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2C5414" w:rsidRDefault="00F32619" w:rsidP="00F3261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6AB14F0"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C4F2AFB" w14:textId="1C222AD2"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5D176C1" w14:textId="5EB17432" w:rsidR="00990465" w:rsidRPr="002C5414" w:rsidRDefault="00990465"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1430B953"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F32619" w:rsidRPr="00FE6B7C"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2C5414" w:rsidRDefault="00F32619" w:rsidP="00F3261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0A26D039"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2C5414" w:rsidRDefault="00F32619" w:rsidP="00F32619">
            <w:pPr>
              <w:rPr>
                <w:rFonts w:ascii="Arial" w:hAnsi="Arial" w:cs="Arial"/>
              </w:rPr>
            </w:pPr>
          </w:p>
        </w:tc>
      </w:tr>
      <w:tr w:rsidR="00F32619" w:rsidRPr="00FE6B7C"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2C5414" w:rsidRDefault="00F32619" w:rsidP="00F3261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2C5414" w:rsidRDefault="00F32619" w:rsidP="00F3261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66"/>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2C5414" w:rsidRDefault="00F32619" w:rsidP="00F32619">
            <w:pPr>
              <w:rPr>
                <w:rFonts w:ascii="Arial" w:hAnsi="Arial" w:cs="Arial"/>
              </w:rPr>
            </w:pPr>
          </w:p>
        </w:tc>
      </w:tr>
      <w:tr w:rsidR="00F32619" w:rsidRPr="00FE6B7C"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2C5414" w:rsidRDefault="00F32619" w:rsidP="00F3261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2C5414" w:rsidRDefault="00F32619" w:rsidP="00F3261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F32619" w:rsidRPr="00FE6B7C"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2C5414" w:rsidRDefault="00F32619" w:rsidP="00F3261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2C5414" w:rsidRDefault="00F32619" w:rsidP="00F32619">
            <w:pPr>
              <w:rPr>
                <w:rFonts w:ascii="Arial" w:hAnsi="Arial" w:cs="Arial"/>
              </w:rPr>
            </w:pPr>
          </w:p>
        </w:tc>
      </w:tr>
      <w:tr w:rsidR="00F32619" w:rsidRPr="00FE6B7C"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2C5414" w:rsidRDefault="00F32619" w:rsidP="00F32619">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5005AEA3" w:rsidR="00F32619" w:rsidRPr="002C5414" w:rsidRDefault="00F32619" w:rsidP="00F32619">
            <w:pPr>
              <w:rPr>
                <w:rFonts w:ascii="Arial" w:hAnsi="Arial" w:cs="Arial"/>
              </w:rPr>
            </w:pPr>
            <w:r w:rsidRPr="002C5414">
              <w:rPr>
                <w:rFonts w:ascii="Arial" w:hAnsi="Arial" w:cs="Arial"/>
              </w:rPr>
              <w:t>Sprememba pogodbe o izvedbi JN je v skladu z razlogi iz 1.–</w:t>
            </w:r>
            <w:r w:rsidR="00DE0A7D">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67"/>
            </w:r>
            <w:r w:rsidRPr="002C5414">
              <w:rPr>
                <w:rFonts w:ascii="Arial" w:hAnsi="Arial" w:cs="Arial"/>
              </w:rPr>
              <w:t xml:space="preserve"> </w:t>
            </w:r>
          </w:p>
          <w:p w14:paraId="40E15333" w14:textId="05097950" w:rsidR="00DE0A7D" w:rsidRDefault="00F32619" w:rsidP="00F32619">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29470F2B" w14:textId="10D02AC3" w:rsidR="00F32619" w:rsidRDefault="00DE0A7D" w:rsidP="00F32619">
            <w:pPr>
              <w:rPr>
                <w:rFonts w:ascii="Arial" w:hAnsi="Arial" w:cs="Arial"/>
                <w:i/>
              </w:rPr>
            </w:pPr>
            <w:r w:rsidRPr="001B42E1">
              <w:rPr>
                <w:rFonts w:ascii="Arial" w:hAnsi="Arial" w:cs="Arial"/>
                <w:i/>
              </w:rPr>
              <w:t>-</w:t>
            </w:r>
            <w:r w:rsidR="00F32619" w:rsidRPr="002C5414">
              <w:rPr>
                <w:rFonts w:ascii="Arial" w:hAnsi="Arial" w:cs="Arial"/>
                <w:i/>
              </w:rPr>
              <w:t xml:space="preserve"> preveri se vse zakonsko določene razloge za posamezno spremembo pogodbe (aneks) in njihovo utemeljitev, kar mora imeti naročnik dokumentirano</w:t>
            </w:r>
          </w:p>
          <w:p w14:paraId="2994DF09" w14:textId="77777777" w:rsidR="00772877" w:rsidRDefault="00DE0A7D" w:rsidP="00F32619">
            <w:pPr>
              <w:rPr>
                <w:rFonts w:ascii="Arial" w:hAnsi="Arial" w:cs="Arial"/>
                <w:i/>
              </w:rPr>
            </w:pPr>
            <w:r w:rsidRPr="002C5414">
              <w:rPr>
                <w:rFonts w:ascii="Arial" w:hAnsi="Arial" w:cs="Arial"/>
                <w:i/>
              </w:rPr>
              <w:t>- nominacija novih podizvajalcev in/ali zamenjava starih ima pravno podlago v 3. odstavku 94. člena ZJN-3, tako v tem primeru ne gre za spremembe pogodbe o izvedbi JN po 95. čl. ZJN-3</w:t>
            </w:r>
          </w:p>
          <w:p w14:paraId="261DA3F0" w14:textId="30D9AB7E" w:rsidR="00F32619" w:rsidRPr="002C5414" w:rsidRDefault="00F32619" w:rsidP="00F3261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2C5414" w:rsidRDefault="00F32619" w:rsidP="00F3261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816CB17"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F32619" w:rsidRPr="00FE6B7C"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2C5414" w:rsidRDefault="00F32619" w:rsidP="00F3261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2C5414" w:rsidRDefault="00F32619" w:rsidP="00F3261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F32619" w:rsidRPr="00FE6B7C"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2C5414" w:rsidRDefault="00F32619" w:rsidP="00F3261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2C5414" w:rsidRDefault="00F32619" w:rsidP="00F3261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F32619" w:rsidRPr="00FE6B7C"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2C5414" w:rsidRDefault="00F32619" w:rsidP="00F32619">
            <w:pPr>
              <w:rPr>
                <w:rFonts w:ascii="Arial" w:hAnsi="Arial" w:cs="Arial"/>
              </w:rPr>
            </w:pPr>
            <w:r w:rsidRPr="002C5414">
              <w:rPr>
                <w:rFonts w:ascii="Arial" w:hAnsi="Arial" w:cs="Arial"/>
              </w:rPr>
              <w:t xml:space="preserve">Obvestilo o spremembi pogodbe o izvedbi JN v času njegove veljavnosti je bilo objavljeno na portalu  </w:t>
            </w:r>
            <w:r w:rsidRPr="002C5414">
              <w:rPr>
                <w:rFonts w:ascii="Arial" w:hAnsi="Arial" w:cs="Arial"/>
              </w:rPr>
              <w:lastRenderedPageBreak/>
              <w:t>najpozneje v 30 dneh po spremembi pogodbe (59. čl. in 3. odst. 95. čl. ZJN-3) in v obvestilu so spoštovane določbe o informiranju in obveščanju javnosti – mora vsebovati navedbo glede sofinanciranja</w:t>
            </w:r>
          </w:p>
          <w:p w14:paraId="7AC34B6A"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2C5414" w:rsidRDefault="00F32619" w:rsidP="00F32619">
            <w:pPr>
              <w:rPr>
                <w:rFonts w:ascii="Arial" w:hAnsi="Arial" w:cs="Arial"/>
              </w:rPr>
            </w:pPr>
          </w:p>
        </w:tc>
      </w:tr>
      <w:tr w:rsidR="00F32619" w:rsidRPr="00FE6B7C"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77777777" w:rsidR="00F32619" w:rsidRPr="002C5414" w:rsidRDefault="00F32619" w:rsidP="00F3261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2C5414" w:rsidRDefault="00F32619" w:rsidP="00F32619">
            <w:pPr>
              <w:jc w:val="center"/>
              <w:rPr>
                <w:rFonts w:ascii="Arial" w:hAnsi="Arial" w:cs="Arial"/>
              </w:rPr>
            </w:pPr>
          </w:p>
        </w:tc>
      </w:tr>
      <w:tr w:rsidR="00F32619" w:rsidRPr="00FE6B7C"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0083467B" w:rsidR="00F32619" w:rsidRPr="002C5414" w:rsidRDefault="00A74E8E" w:rsidP="003C7BE5">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2C5414" w:rsidRDefault="00F32619" w:rsidP="00F32619">
            <w:pPr>
              <w:rPr>
                <w:rFonts w:ascii="Arial" w:hAnsi="Arial" w:cs="Arial"/>
              </w:rPr>
            </w:pPr>
          </w:p>
        </w:tc>
      </w:tr>
    </w:tbl>
    <w:p w14:paraId="6CC09E3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F49691E"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68"/>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69"/>
            </w:r>
          </w:p>
          <w:p w14:paraId="6E5289F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2C5414" w:rsidRDefault="0047048A" w:rsidP="007E6D93">
            <w:pPr>
              <w:rPr>
                <w:rFonts w:ascii="Arial" w:hAnsi="Arial" w:cs="Arial"/>
              </w:rPr>
            </w:pPr>
          </w:p>
        </w:tc>
      </w:tr>
    </w:tbl>
    <w:p w14:paraId="5DAF0C4F"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2C5414" w:rsidRDefault="0047048A" w:rsidP="007E6D93">
            <w:pPr>
              <w:rPr>
                <w:rFonts w:ascii="Arial" w:hAnsi="Arial" w:cs="Arial"/>
                <w:bCs/>
              </w:rPr>
            </w:pPr>
          </w:p>
        </w:tc>
      </w:tr>
    </w:tbl>
    <w:p w14:paraId="1CBE5C2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2C5414" w:rsidRDefault="0047048A" w:rsidP="007E6D93">
            <w:pPr>
              <w:rPr>
                <w:rFonts w:ascii="Arial" w:hAnsi="Arial" w:cs="Arial"/>
              </w:rPr>
            </w:pPr>
            <w:bookmarkStart w:id="34" w:name="_Hlk149043429"/>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bookmarkEnd w:id="34"/>
      <w:tr w:rsidR="0047048A" w:rsidRPr="00FE6B7C"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13D07BF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6110E56" w14:textId="77777777" w:rsidR="0047048A" w:rsidRPr="002C5414" w:rsidRDefault="0047048A" w:rsidP="0047048A">
      <w:pPr>
        <w:rPr>
          <w:rFonts w:ascii="Arial" w:hAnsi="Arial" w:cs="Arial"/>
        </w:rPr>
      </w:pPr>
    </w:p>
    <w:p w14:paraId="675FE2E4" w14:textId="77777777" w:rsidR="0047048A" w:rsidRPr="002C5414" w:rsidRDefault="0047048A" w:rsidP="0047048A">
      <w:pPr>
        <w:rPr>
          <w:rFonts w:ascii="Arial" w:hAnsi="Arial" w:cs="Arial"/>
        </w:rPr>
      </w:pPr>
    </w:p>
    <w:p w14:paraId="64902303" w14:textId="77777777" w:rsidR="0047048A" w:rsidRPr="002C5414" w:rsidRDefault="0047048A" w:rsidP="0047048A">
      <w:pPr>
        <w:rPr>
          <w:rFonts w:ascii="Arial" w:hAnsi="Arial" w:cs="Arial"/>
        </w:rPr>
      </w:pPr>
    </w:p>
    <w:p w14:paraId="089C104C" w14:textId="77777777" w:rsidR="0047048A" w:rsidRPr="00546128" w:rsidRDefault="0047048A" w:rsidP="00546128">
      <w:pPr>
        <w:pStyle w:val="KLstrosek2"/>
        <w:rPr>
          <w:rFonts w:ascii="Arial" w:hAnsi="Arial" w:cs="Arial"/>
        </w:rPr>
      </w:pPr>
      <w:r w:rsidRPr="002C5414">
        <w:br w:type="page"/>
      </w:r>
      <w:bookmarkStart w:id="35" w:name="_Toc96690966"/>
      <w:bookmarkStart w:id="36" w:name="_Toc152246830"/>
      <w:r w:rsidRPr="00546128">
        <w:rPr>
          <w:rFonts w:ascii="Arial" w:hAnsi="Arial" w:cs="Arial"/>
        </w:rPr>
        <w:lastRenderedPageBreak/>
        <w:t xml:space="preserve">VZOREC KONTROLNEGA LISTA </w:t>
      </w:r>
      <w:bookmarkEnd w:id="33"/>
      <w:r w:rsidRPr="00546128">
        <w:rPr>
          <w:rFonts w:ascii="Arial" w:hAnsi="Arial" w:cs="Arial"/>
        </w:rPr>
        <w:t>ZA IZVEDBO JAVNEGA NAROČILA PO KONKURENČNEM POSTOPKU S POGAJANJI – ZJN-3</w:t>
      </w:r>
      <w:bookmarkEnd w:id="35"/>
      <w:bookmarkEnd w:id="36"/>
    </w:p>
    <w:p w14:paraId="6629DDCB" w14:textId="77777777" w:rsidR="0047048A" w:rsidRPr="002C5414" w:rsidRDefault="0047048A" w:rsidP="0047048A">
      <w:pPr>
        <w:pStyle w:val="Bojan1"/>
        <w:keepNext w:val="0"/>
        <w:ind w:left="0" w:right="-427" w:firstLine="0"/>
        <w:outlineLvl w:val="9"/>
        <w:rPr>
          <w:rFonts w:ascii="Arial" w:hAnsi="Arial" w:cs="Arial"/>
          <w:sz w:val="20"/>
          <w:lang w:val="sl-SI"/>
        </w:rPr>
      </w:pPr>
    </w:p>
    <w:p w14:paraId="6F2E98B3" w14:textId="1ED14339"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9A4F0B4"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7B315F5" w14:textId="77777777" w:rsidR="0047048A" w:rsidRPr="002C5414" w:rsidRDefault="0047048A" w:rsidP="0047048A">
      <w:pPr>
        <w:ind w:left="-426" w:right="-433"/>
        <w:rPr>
          <w:rFonts w:ascii="Arial" w:hAnsi="Arial" w:cs="Arial"/>
        </w:rPr>
      </w:pPr>
    </w:p>
    <w:p w14:paraId="2C5E5FC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3B8D0DDD"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70"/>
      </w:r>
    </w:p>
    <w:p w14:paraId="2D59B672"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POSTOPEK S POGAJANJI</w:t>
      </w:r>
    </w:p>
    <w:p w14:paraId="65B9011D" w14:textId="77777777" w:rsidR="0047048A" w:rsidRPr="002C5414" w:rsidRDefault="0047048A" w:rsidP="0047048A">
      <w:pPr>
        <w:ind w:left="-426" w:right="-433"/>
        <w:jc w:val="center"/>
        <w:rPr>
          <w:rFonts w:ascii="Arial" w:hAnsi="Arial" w:cs="Arial"/>
          <w:bCs/>
        </w:rPr>
      </w:pPr>
    </w:p>
    <w:p w14:paraId="056C9D3D"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s pogajanji (44.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lahko uporabi zgolj za taksativno določene primere</w:t>
      </w:r>
      <w:r w:rsidRPr="002C5414">
        <w:rPr>
          <w:rFonts w:ascii="Arial" w:hAnsi="Arial" w:cs="Arial"/>
          <w:bCs/>
        </w:rPr>
        <w:t xml:space="preserve"> v 1. odst. 44. čl. ZJN-3:</w:t>
      </w:r>
    </w:p>
    <w:p w14:paraId="32D8EF9F"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v primerih, ko to </w:t>
      </w:r>
      <w:r w:rsidRPr="002C5414">
        <w:rPr>
          <w:rFonts w:ascii="Arial" w:hAnsi="Arial" w:cs="Arial"/>
          <w:b/>
          <w:sz w:val="20"/>
          <w:szCs w:val="20"/>
          <w:lang w:eastAsia="sl-SI"/>
        </w:rPr>
        <w:t xml:space="preserve">opravičuje narava predmeta naročila </w:t>
      </w:r>
      <w:r w:rsidRPr="002C5414">
        <w:rPr>
          <w:rFonts w:ascii="Arial" w:hAnsi="Arial" w:cs="Arial"/>
          <w:sz w:val="20"/>
          <w:szCs w:val="20"/>
          <w:lang w:eastAsia="sl-SI"/>
        </w:rPr>
        <w:t>(</w:t>
      </w:r>
      <w:r w:rsidRPr="002C5414">
        <w:rPr>
          <w:rFonts w:ascii="Arial" w:hAnsi="Arial" w:cs="Arial"/>
          <w:sz w:val="20"/>
          <w:szCs w:val="20"/>
          <w:u w:val="single"/>
          <w:lang w:eastAsia="sl-SI"/>
        </w:rPr>
        <w:t>izpolnjen eden ali več pogojev</w:t>
      </w:r>
      <w:r w:rsidRPr="002C5414">
        <w:rPr>
          <w:rFonts w:ascii="Arial" w:hAnsi="Arial" w:cs="Arial"/>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predhodno neuspeli postopek</w:t>
      </w:r>
      <w:r w:rsidRPr="002C5414">
        <w:rPr>
          <w:rFonts w:ascii="Arial" w:hAnsi="Arial" w:cs="Arial"/>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2C5414" w:rsidRDefault="0047048A" w:rsidP="006415DA">
      <w:pPr>
        <w:pStyle w:val="Odstavekseznama"/>
        <w:numPr>
          <w:ilvl w:val="0"/>
          <w:numId w:val="21"/>
        </w:numPr>
        <w:spacing w:line="240" w:lineRule="auto"/>
        <w:ind w:left="-284" w:right="-433" w:hanging="142"/>
        <w:jc w:val="both"/>
        <w:rPr>
          <w:rFonts w:ascii="Arial" w:hAnsi="Arial" w:cs="Arial"/>
          <w:bCs/>
          <w:sz w:val="20"/>
          <w:szCs w:val="20"/>
        </w:rPr>
      </w:pPr>
      <w:r w:rsidRPr="002C5414">
        <w:rPr>
          <w:rFonts w:ascii="Arial" w:hAnsi="Arial" w:cs="Arial"/>
          <w:sz w:val="20"/>
          <w:szCs w:val="20"/>
          <w:lang w:eastAsia="sl-SI"/>
        </w:rPr>
        <w:t xml:space="preserve">za oddajo </w:t>
      </w:r>
      <w:r w:rsidRPr="002C5414">
        <w:rPr>
          <w:rFonts w:ascii="Arial" w:hAnsi="Arial" w:cs="Arial"/>
          <w:b/>
          <w:sz w:val="20"/>
          <w:szCs w:val="20"/>
          <w:lang w:eastAsia="sl-SI"/>
        </w:rPr>
        <w:t xml:space="preserve">JN, katerih vrednost je nižja od mejnih vrednosti za objavo v </w:t>
      </w:r>
      <w:r w:rsidRPr="002C5414">
        <w:rPr>
          <w:rFonts w:ascii="Arial" w:hAnsi="Arial" w:cs="Arial"/>
          <w:b/>
          <w:sz w:val="20"/>
          <w:szCs w:val="20"/>
        </w:rPr>
        <w:t>Ur. l. EU</w:t>
      </w:r>
      <w:r w:rsidRPr="002C5414">
        <w:rPr>
          <w:rFonts w:ascii="Arial" w:hAnsi="Arial" w:cs="Arial"/>
          <w:sz w:val="20"/>
          <w:szCs w:val="20"/>
        </w:rPr>
        <w:t xml:space="preserve"> (določenih v 2. in 3. odst. 22. čl.  ZJN-3)</w:t>
      </w:r>
      <w:r w:rsidRPr="002C5414">
        <w:rPr>
          <w:rFonts w:ascii="Arial" w:hAnsi="Arial" w:cs="Arial"/>
          <w:sz w:val="20"/>
          <w:szCs w:val="20"/>
          <w:lang w:eastAsia="sl-SI"/>
        </w:rPr>
        <w:t>.</w:t>
      </w:r>
    </w:p>
    <w:p w14:paraId="21E09F57" w14:textId="77777777" w:rsidR="0047048A" w:rsidRPr="002C5414" w:rsidRDefault="0047048A" w:rsidP="0047048A">
      <w:pPr>
        <w:ind w:left="-426" w:right="-433"/>
        <w:rPr>
          <w:rFonts w:ascii="Arial" w:hAnsi="Arial" w:cs="Arial"/>
          <w:b/>
        </w:rPr>
      </w:pPr>
      <w:r w:rsidRPr="002C5414">
        <w:rPr>
          <w:rFonts w:ascii="Arial" w:hAnsi="Arial" w:cs="Arial"/>
          <w:bCs/>
        </w:rPr>
        <w:t xml:space="preserve">Konkurenčni postopek s pogajanji (44. čl. ZJN-3) se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
        </w:rPr>
        <w:t xml:space="preserve"> ne uporablja.</w:t>
      </w:r>
    </w:p>
    <w:p w14:paraId="34B48A25" w14:textId="77777777" w:rsidR="00B61384" w:rsidRDefault="00B61384" w:rsidP="00B61384">
      <w:pPr>
        <w:ind w:left="-142" w:right="-433"/>
        <w:rPr>
          <w:rFonts w:ascii="Arial" w:hAnsi="Arial" w:cs="Arial"/>
          <w:b/>
        </w:rPr>
      </w:pPr>
    </w:p>
    <w:p w14:paraId="49A6826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3E58B5A"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81FBEAE"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4E301E3"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75D8B59"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3E4BB5E"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6EDD297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48F4B554"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66C544F5" w14:textId="77777777" w:rsidTr="007E6D93">
        <w:trPr>
          <w:trHeight w:val="271"/>
          <w:jc w:val="center"/>
        </w:trPr>
        <w:tc>
          <w:tcPr>
            <w:tcW w:w="5269" w:type="dxa"/>
            <w:gridSpan w:val="2"/>
            <w:tcBorders>
              <w:top w:val="nil"/>
              <w:left w:val="single" w:sz="12" w:space="0" w:color="auto"/>
              <w:bottom w:val="nil"/>
              <w:right w:val="nil"/>
            </w:tcBorders>
            <w:hideMark/>
          </w:tcPr>
          <w:p w14:paraId="358D6F50"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DF40DE2"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AEBD148" w14:textId="77777777" w:rsidTr="007E6D93">
        <w:trPr>
          <w:trHeight w:val="179"/>
          <w:jc w:val="center"/>
        </w:trPr>
        <w:tc>
          <w:tcPr>
            <w:tcW w:w="5269" w:type="dxa"/>
            <w:gridSpan w:val="2"/>
            <w:tcBorders>
              <w:top w:val="nil"/>
              <w:left w:val="single" w:sz="12" w:space="0" w:color="auto"/>
              <w:bottom w:val="nil"/>
              <w:right w:val="nil"/>
            </w:tcBorders>
            <w:hideMark/>
          </w:tcPr>
          <w:p w14:paraId="38F34B23"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896594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3691609"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C8A4D9" w14:textId="77777777" w:rsidR="0047048A" w:rsidRPr="002C5414" w:rsidRDefault="0047048A" w:rsidP="007E6D93">
            <w:pPr>
              <w:jc w:val="center"/>
              <w:rPr>
                <w:rFonts w:ascii="Arial" w:hAnsi="Arial" w:cs="Arial"/>
                <w:b/>
                <w:bCs/>
              </w:rPr>
            </w:pPr>
          </w:p>
        </w:tc>
      </w:tr>
      <w:tr w:rsidR="0047048A" w:rsidRPr="00FE6B7C" w14:paraId="2B91826E"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217F453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A8E2E4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6E3DE39" w14:textId="77777777" w:rsidTr="007E6D93">
        <w:trPr>
          <w:trHeight w:val="179"/>
          <w:jc w:val="center"/>
        </w:trPr>
        <w:tc>
          <w:tcPr>
            <w:tcW w:w="5670" w:type="dxa"/>
            <w:gridSpan w:val="3"/>
            <w:tcBorders>
              <w:top w:val="nil"/>
              <w:left w:val="single" w:sz="12" w:space="0" w:color="auto"/>
              <w:bottom w:val="nil"/>
              <w:right w:val="nil"/>
            </w:tcBorders>
            <w:hideMark/>
          </w:tcPr>
          <w:p w14:paraId="08457162"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B1B71A6"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307801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3ED1005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64CB4AF"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1CAEFAB" w14:textId="77777777" w:rsidR="0047048A" w:rsidRPr="002C5414" w:rsidRDefault="0047048A" w:rsidP="007E6D93">
            <w:pPr>
              <w:jc w:val="center"/>
              <w:rPr>
                <w:rFonts w:ascii="Arial" w:hAnsi="Arial" w:cs="Arial"/>
                <w:b/>
                <w:bCs/>
              </w:rPr>
            </w:pPr>
          </w:p>
          <w:p w14:paraId="615934D5" w14:textId="77777777" w:rsidR="0047048A" w:rsidRPr="002C5414" w:rsidRDefault="0047048A" w:rsidP="007E6D93">
            <w:pPr>
              <w:rPr>
                <w:rFonts w:ascii="Arial" w:hAnsi="Arial" w:cs="Arial"/>
                <w:b/>
                <w:bCs/>
              </w:rPr>
            </w:pPr>
          </w:p>
        </w:tc>
      </w:tr>
      <w:tr w:rsidR="0047048A" w:rsidRPr="00FE6B7C" w14:paraId="55438369"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37BC7E3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3AA4E31F"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AA00D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D2271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332FD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5FF0C5B5"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32DD8F64"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723BDA0"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12E544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526D8679"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4ECCA3BA" w14:textId="77777777" w:rsidR="0047048A" w:rsidRPr="002C5414" w:rsidRDefault="0047048A" w:rsidP="007E6D93">
            <w:pPr>
              <w:rPr>
                <w:rFonts w:ascii="Arial" w:hAnsi="Arial" w:cs="Arial"/>
                <w:b/>
                <w:caps/>
              </w:rPr>
            </w:pPr>
          </w:p>
        </w:tc>
      </w:tr>
      <w:tr w:rsidR="0047048A" w:rsidRPr="00FE6B7C"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3CD28C29"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457DD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4B2D383D"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20D361F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07300A0C"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58FE1FB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8146409" w14:textId="77777777" w:rsidR="0047048A" w:rsidRPr="002C5414" w:rsidRDefault="0047048A" w:rsidP="007E6D93">
            <w:pPr>
              <w:rPr>
                <w:rFonts w:ascii="Arial" w:hAnsi="Arial" w:cs="Arial"/>
              </w:rPr>
            </w:pPr>
          </w:p>
        </w:tc>
      </w:tr>
      <w:tr w:rsidR="0047048A" w:rsidRPr="00FE6B7C"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03937A1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4BBF1EB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55A779AC"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tcPr>
          <w:p w14:paraId="14F38CD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2C5414" w:rsidRDefault="0047048A" w:rsidP="007E6D93">
            <w:pPr>
              <w:rPr>
                <w:rFonts w:ascii="Arial" w:hAnsi="Arial" w:cs="Arial"/>
              </w:rPr>
            </w:pPr>
          </w:p>
          <w:p w14:paraId="0E51975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B268BD6"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40CF7E4A"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32CA5EF" w14:textId="77777777" w:rsidR="0047048A" w:rsidRPr="002C5414" w:rsidRDefault="0047048A" w:rsidP="007E6D93">
            <w:pPr>
              <w:rPr>
                <w:rFonts w:ascii="Arial" w:hAnsi="Arial" w:cs="Arial"/>
              </w:rPr>
            </w:pPr>
          </w:p>
          <w:p w14:paraId="12E6C5D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40CA4BDC"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BCD0FA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4DDBC73" w14:textId="77777777" w:rsidR="0047048A" w:rsidRPr="002C5414" w:rsidRDefault="0047048A" w:rsidP="007E6D93">
            <w:pPr>
              <w:rPr>
                <w:rFonts w:ascii="Arial" w:hAnsi="Arial" w:cs="Arial"/>
                <w:b/>
                <w:caps/>
              </w:rPr>
            </w:pPr>
          </w:p>
        </w:tc>
      </w:tr>
      <w:tr w:rsidR="0047048A" w:rsidRPr="00FE6B7C"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42F6942E"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podfazah) oz. zapisnik o pogajanjih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089F759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1AEDBD47"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2D8313F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0970087F"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A02A33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tcPr>
          <w:p w14:paraId="1C505C84"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51F9FC6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tcPr>
          <w:p w14:paraId="2FFE6999"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4E25F0B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440AA8" w14:textId="77777777" w:rsidTr="007E6D93">
        <w:trPr>
          <w:trHeight w:val="219"/>
          <w:jc w:val="center"/>
        </w:trPr>
        <w:tc>
          <w:tcPr>
            <w:tcW w:w="534" w:type="dxa"/>
            <w:tcBorders>
              <w:top w:val="nil"/>
              <w:left w:val="single" w:sz="12" w:space="0" w:color="auto"/>
              <w:bottom w:val="nil"/>
              <w:right w:val="nil"/>
            </w:tcBorders>
          </w:tcPr>
          <w:p w14:paraId="1DACC61A" w14:textId="77777777" w:rsidR="0047048A" w:rsidRDefault="0047048A" w:rsidP="007E6D93">
            <w:pPr>
              <w:rPr>
                <w:rFonts w:ascii="Arial" w:hAnsi="Arial" w:cs="Arial"/>
              </w:rPr>
            </w:pPr>
            <w:r w:rsidRPr="002C5414">
              <w:rPr>
                <w:rFonts w:ascii="Arial" w:hAnsi="Arial" w:cs="Arial"/>
              </w:rPr>
              <w:t>16</w:t>
            </w:r>
          </w:p>
          <w:p w14:paraId="3F687D70" w14:textId="796E7F21" w:rsidR="001238A5" w:rsidRPr="002C5414" w:rsidRDefault="001238A5" w:rsidP="007E6D93">
            <w:pPr>
              <w:rPr>
                <w:rFonts w:ascii="Arial" w:hAnsi="Arial" w:cs="Arial"/>
              </w:rPr>
            </w:pPr>
            <w:r>
              <w:rPr>
                <w:rFonts w:ascii="Arial" w:hAnsi="Arial" w:cs="Arial"/>
              </w:rPr>
              <w:t>17</w:t>
            </w:r>
          </w:p>
        </w:tc>
        <w:tc>
          <w:tcPr>
            <w:tcW w:w="4710" w:type="dxa"/>
            <w:tcBorders>
              <w:top w:val="nil"/>
              <w:left w:val="nil"/>
              <w:bottom w:val="nil"/>
              <w:right w:val="nil"/>
            </w:tcBorders>
          </w:tcPr>
          <w:p w14:paraId="46C8DE9B"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26A11545" w14:textId="3C3D02FB" w:rsidR="001238A5" w:rsidRPr="002C5414" w:rsidRDefault="001238A5" w:rsidP="007E6D93">
            <w:pPr>
              <w:rPr>
                <w:rFonts w:ascii="Arial" w:hAnsi="Arial" w:cs="Arial"/>
              </w:rPr>
            </w:pPr>
            <w:r w:rsidRPr="006B6489">
              <w:rPr>
                <w:rFonts w:ascii="Arial" w:hAnsi="Arial" w:cs="Arial"/>
              </w:rPr>
              <w:t xml:space="preserve">(Končno) poročilo o oddaji JN </w:t>
            </w:r>
            <w:r w:rsidRPr="006B6489">
              <w:rPr>
                <w:rFonts w:ascii="Arial" w:hAnsi="Arial" w:cs="Arial"/>
                <w:i/>
              </w:rPr>
              <w:t>(105. čl. ZJN-3)</w:t>
            </w:r>
          </w:p>
        </w:tc>
        <w:tc>
          <w:tcPr>
            <w:tcW w:w="4645" w:type="dxa"/>
            <w:gridSpan w:val="2"/>
            <w:tcBorders>
              <w:top w:val="nil"/>
              <w:left w:val="nil"/>
              <w:bottom w:val="nil"/>
              <w:right w:val="single" w:sz="12" w:space="0" w:color="auto"/>
            </w:tcBorders>
          </w:tcPr>
          <w:p w14:paraId="7DE3EEA9"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0CB9BAE8" w14:textId="5D7B1184" w:rsidR="001238A5" w:rsidRPr="002C5414" w:rsidRDefault="001238A5" w:rsidP="007E6D93">
            <w:pP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NE</w:t>
            </w:r>
          </w:p>
        </w:tc>
      </w:tr>
      <w:tr w:rsidR="0047048A" w:rsidRPr="00FE6B7C" w14:paraId="5C976C82" w14:textId="77777777" w:rsidTr="007E6D93">
        <w:trPr>
          <w:trHeight w:val="326"/>
          <w:jc w:val="center"/>
        </w:trPr>
        <w:tc>
          <w:tcPr>
            <w:tcW w:w="534" w:type="dxa"/>
            <w:tcBorders>
              <w:top w:val="nil"/>
              <w:left w:val="single" w:sz="12" w:space="0" w:color="auto"/>
              <w:bottom w:val="nil"/>
              <w:right w:val="nil"/>
            </w:tcBorders>
          </w:tcPr>
          <w:p w14:paraId="6959A798" w14:textId="0AB323FE" w:rsidR="0047048A" w:rsidRPr="002C5414" w:rsidRDefault="001238A5" w:rsidP="007E6D93">
            <w:pPr>
              <w:rPr>
                <w:rFonts w:ascii="Arial" w:hAnsi="Arial" w:cs="Arial"/>
              </w:rPr>
            </w:pPr>
            <w:r>
              <w:rPr>
                <w:rFonts w:ascii="Arial" w:hAnsi="Arial" w:cs="Arial"/>
              </w:rPr>
              <w:t>C</w:t>
            </w:r>
          </w:p>
        </w:tc>
        <w:tc>
          <w:tcPr>
            <w:tcW w:w="4710" w:type="dxa"/>
            <w:tcBorders>
              <w:top w:val="nil"/>
              <w:left w:val="nil"/>
              <w:bottom w:val="nil"/>
              <w:right w:val="nil"/>
            </w:tcBorders>
          </w:tcPr>
          <w:p w14:paraId="2F7F66E2"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71"/>
            </w:r>
            <w:r w:rsidRPr="002C5414">
              <w:rPr>
                <w:rFonts w:ascii="Arial" w:hAnsi="Arial" w:cs="Arial"/>
              </w:rPr>
              <w:t>)</w:t>
            </w:r>
          </w:p>
        </w:tc>
        <w:tc>
          <w:tcPr>
            <w:tcW w:w="4645" w:type="dxa"/>
            <w:gridSpan w:val="2"/>
            <w:tcBorders>
              <w:top w:val="nil"/>
              <w:left w:val="nil"/>
              <w:bottom w:val="nil"/>
              <w:right w:val="single" w:sz="12" w:space="0" w:color="auto"/>
            </w:tcBorders>
          </w:tcPr>
          <w:p w14:paraId="459ABED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DD5D01" w14:textId="77777777" w:rsidTr="007E6D93">
        <w:trPr>
          <w:trHeight w:val="158"/>
          <w:jc w:val="center"/>
        </w:trPr>
        <w:tc>
          <w:tcPr>
            <w:tcW w:w="534" w:type="dxa"/>
            <w:tcBorders>
              <w:top w:val="nil"/>
              <w:left w:val="single" w:sz="12" w:space="0" w:color="auto"/>
              <w:bottom w:val="nil"/>
              <w:right w:val="nil"/>
            </w:tcBorders>
          </w:tcPr>
          <w:p w14:paraId="382A987C" w14:textId="157878BB" w:rsidR="0047048A" w:rsidRPr="002C5414" w:rsidRDefault="001238A5" w:rsidP="007E6D93">
            <w:pPr>
              <w:rPr>
                <w:rFonts w:ascii="Arial" w:hAnsi="Arial" w:cs="Arial"/>
              </w:rPr>
            </w:pPr>
            <w:r>
              <w:rPr>
                <w:rFonts w:ascii="Arial" w:hAnsi="Arial" w:cs="Arial"/>
              </w:rPr>
              <w:t>D</w:t>
            </w:r>
          </w:p>
        </w:tc>
        <w:tc>
          <w:tcPr>
            <w:tcW w:w="4710" w:type="dxa"/>
            <w:tcBorders>
              <w:top w:val="nil"/>
              <w:left w:val="nil"/>
              <w:bottom w:val="nil"/>
              <w:right w:val="nil"/>
            </w:tcBorders>
          </w:tcPr>
          <w:p w14:paraId="55289E0B"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1243F36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49BC4CEA"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09669D7C" w14:textId="34A12BE0"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0B45246" w14:textId="000C423C" w:rsidR="0047048A" w:rsidRPr="002C5414" w:rsidRDefault="0047048A" w:rsidP="007E6D93">
            <w:pPr>
              <w:rPr>
                <w:rFonts w:ascii="Arial" w:hAnsi="Arial" w:cs="Arial"/>
              </w:rPr>
            </w:pPr>
          </w:p>
        </w:tc>
      </w:tr>
    </w:tbl>
    <w:p w14:paraId="03529FFF"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JN</w:t>
            </w:r>
          </w:p>
        </w:tc>
      </w:tr>
      <w:tr w:rsidR="0047048A" w:rsidRPr="00FE6B7C"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72"/>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2C5414" w:rsidRDefault="0047048A" w:rsidP="007E6D93">
            <w:pPr>
              <w:rPr>
                <w:rFonts w:ascii="Arial" w:hAnsi="Arial" w:cs="Arial"/>
              </w:rPr>
            </w:pPr>
          </w:p>
        </w:tc>
      </w:tr>
      <w:tr w:rsidR="0047048A" w:rsidRPr="00FE6B7C"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42B71F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73"/>
            </w:r>
            <w:r w:rsidRPr="002C5414">
              <w:rPr>
                <w:rFonts w:ascii="Arial" w:hAnsi="Arial" w:cs="Arial"/>
              </w:rPr>
              <w:t xml:space="preserve"> (22. čl. ZJN-3), je obvestilo o JN objavljeno tudi v Ur. l. EU z upoštevanjem zaporednosti objav (53. čl. ZJN-3)</w:t>
            </w:r>
          </w:p>
          <w:p w14:paraId="3C5D264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155BAB5" w:rsidR="0047048A" w:rsidRPr="002C5414" w:rsidRDefault="0047048A"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3F131C81" w:rsidR="0047048A" w:rsidRPr="002C5414" w:rsidRDefault="0047048A" w:rsidP="007E6D93">
            <w:pPr>
              <w:rPr>
                <w:rFonts w:ascii="Arial" w:hAnsi="Arial" w:cs="Arial"/>
              </w:rPr>
            </w:pPr>
            <w:r w:rsidRPr="002C5414">
              <w:rPr>
                <w:rFonts w:ascii="Arial" w:hAnsi="Arial" w:cs="Arial"/>
              </w:rPr>
              <w:t>Prikazan je izračun ocenjene vrednosti JN</w:t>
            </w:r>
            <w:r w:rsidR="007A575E">
              <w:rPr>
                <w:rFonts w:ascii="Arial" w:hAnsi="Arial" w:cs="Arial"/>
              </w:rPr>
              <w:t xml:space="preserve"> </w:t>
            </w:r>
            <w:r w:rsidR="007A575E" w:rsidRPr="002C5414">
              <w:rPr>
                <w:rFonts w:ascii="Arial" w:hAnsi="Arial" w:cs="Arial"/>
              </w:rPr>
              <w:t>JN z vsemi količinskimi in cenovnimi parametri</w:t>
            </w:r>
            <w:r w:rsidRPr="002C5414">
              <w:rPr>
                <w:rFonts w:ascii="Arial" w:hAnsi="Arial" w:cs="Arial"/>
              </w:rPr>
              <w:t xml:space="preserve"> (24. čl. ZJN-3)     </w:t>
            </w:r>
          </w:p>
          <w:p w14:paraId="2D2AC858"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2C5414" w:rsidRDefault="0047048A" w:rsidP="007E6D93">
            <w:pPr>
              <w:rPr>
                <w:rFonts w:ascii="Arial" w:hAnsi="Arial" w:cs="Arial"/>
              </w:rPr>
            </w:pPr>
          </w:p>
        </w:tc>
      </w:tr>
      <w:tr w:rsidR="0047048A" w:rsidRPr="00FE6B7C"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32D58B06"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2C5414" w:rsidRDefault="0047048A" w:rsidP="007E6D93">
            <w:pPr>
              <w:rPr>
                <w:rFonts w:ascii="Arial" w:hAnsi="Arial" w:cs="Arial"/>
              </w:rPr>
            </w:pPr>
          </w:p>
        </w:tc>
      </w:tr>
      <w:tr w:rsidR="0047048A" w:rsidRPr="00FE6B7C"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62FA8A76"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09EC1C9" w14:textId="55C34FA9" w:rsidR="0047048A" w:rsidRPr="00B61384" w:rsidRDefault="00B61384" w:rsidP="00B61384">
            <w:pPr>
              <w:rPr>
                <w:rFonts w:ascii="Arial" w:hAnsi="Arial" w:cs="Arial"/>
              </w:rPr>
            </w:pPr>
            <w:r>
              <w:rPr>
                <w:rFonts w:ascii="Arial" w:hAnsi="Arial" w:cs="Arial"/>
                <w:i/>
              </w:rPr>
              <w:t>-</w:t>
            </w:r>
            <w:r w:rsidR="0047048A" w:rsidRPr="00B61384">
              <w:rPr>
                <w:rFonts w:ascii="Arial" w:hAnsi="Arial" w:cs="Arial"/>
                <w:i/>
              </w:rPr>
              <w:t>neposredni in posredi proračunski uporabniki upoštevajo še pravila o javnih financah – ZJF in</w:t>
            </w:r>
            <w:r w:rsidR="002074BE" w:rsidRPr="00B61384">
              <w:rPr>
                <w:rFonts w:ascii="Arial" w:hAnsi="Arial" w:cs="Arial"/>
                <w:i/>
              </w:rPr>
              <w:t xml:space="preserve"> vsakokratni veljavni ZIPRS; za neposredne uporabnike – zagotovljen vir financiranja</w:t>
            </w:r>
            <w:r w:rsidR="0047048A" w:rsidRPr="00B61384">
              <w:rPr>
                <w:rFonts w:ascii="Arial" w:hAnsi="Arial" w:cs="Arial"/>
                <w:i/>
              </w:rPr>
              <w:t xml:space="preserve"> </w:t>
            </w:r>
          </w:p>
          <w:p w14:paraId="257D0B98"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74"/>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2C5414" w:rsidRDefault="0047048A" w:rsidP="007E6D93">
            <w:pPr>
              <w:rPr>
                <w:rFonts w:ascii="Arial" w:hAnsi="Arial" w:cs="Arial"/>
              </w:rPr>
            </w:pPr>
          </w:p>
        </w:tc>
      </w:tr>
      <w:tr w:rsidR="0047048A" w:rsidRPr="00FE6B7C"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2C5414" w:rsidRDefault="0047048A" w:rsidP="007E6D93">
            <w:pPr>
              <w:jc w:val="center"/>
              <w:rPr>
                <w:rFonts w:ascii="Arial" w:hAnsi="Arial" w:cs="Arial"/>
              </w:rPr>
            </w:pPr>
          </w:p>
          <w:p w14:paraId="058E51F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4CD3C0A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262FC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B2C80" w:rsidRPr="002C5414">
              <w:rPr>
                <w:rStyle w:val="Sprotnaopomba-sklic"/>
                <w:rFonts w:ascii="Arial" w:hAnsi="Arial" w:cs="Arial"/>
              </w:rPr>
              <w:footnoteReference w:id="75"/>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C2BD91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Pr="002C5414" w:rsidRDefault="0047048A" w:rsidP="007E6D93">
            <w:pPr>
              <w:rPr>
                <w:rFonts w:ascii="Arial" w:hAnsi="Arial" w:cs="Arial"/>
              </w:rPr>
            </w:pPr>
            <w:r w:rsidRPr="002C5414">
              <w:rPr>
                <w:rFonts w:ascii="Arial" w:hAnsi="Arial" w:cs="Arial"/>
              </w:rPr>
              <w:t>4</w:t>
            </w:r>
          </w:p>
          <w:p w14:paraId="7CABB315" w14:textId="77777777" w:rsidR="00994F1D" w:rsidRPr="002C5414" w:rsidRDefault="00994F1D" w:rsidP="007E6D93">
            <w:pPr>
              <w:rPr>
                <w:rFonts w:ascii="Arial" w:hAnsi="Arial" w:cs="Arial"/>
              </w:rPr>
            </w:pPr>
          </w:p>
          <w:p w14:paraId="0108A2A0" w14:textId="4D1D6B56" w:rsidR="00994F1D" w:rsidRPr="002C5414" w:rsidRDefault="00994F1D" w:rsidP="007E6D9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417D53A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000032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2948B48" w14:textId="24CD993C" w:rsidR="0047048A" w:rsidRPr="002C5414"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0B2C80" w:rsidRPr="002C5414">
              <w:rPr>
                <w:rFonts w:ascii="Arial" w:hAnsi="Arial" w:cs="Arial"/>
                <w:i/>
                <w:sz w:val="20"/>
                <w:szCs w:val="20"/>
                <w:lang w:eastAsia="sl-SI"/>
              </w:rPr>
              <w:t xml:space="preserve"> </w:t>
            </w:r>
          </w:p>
          <w:p w14:paraId="37B00E51" w14:textId="0B88B3C1"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1664A372" w14:textId="7E8CD9FB" w:rsidR="007A575E" w:rsidRPr="002C5414" w:rsidRDefault="007A575E"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82213C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4E5E0878"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2C5414" w:rsidRDefault="0047048A" w:rsidP="007E6D93">
            <w:pPr>
              <w:jc w:val="center"/>
              <w:rPr>
                <w:rFonts w:ascii="Arial" w:hAnsi="Arial" w:cs="Arial"/>
                <w:b/>
                <w:bCs/>
              </w:rPr>
            </w:pPr>
          </w:p>
          <w:p w14:paraId="7112B2AF" w14:textId="77777777" w:rsidR="0047048A" w:rsidRPr="002C5414" w:rsidRDefault="0047048A" w:rsidP="007E6D93">
            <w:pPr>
              <w:jc w:val="center"/>
              <w:rPr>
                <w:rFonts w:ascii="Arial" w:hAnsi="Arial" w:cs="Arial"/>
                <w:b/>
                <w:bCs/>
              </w:rPr>
            </w:pPr>
          </w:p>
        </w:tc>
      </w:tr>
      <w:tr w:rsidR="0047048A" w:rsidRPr="00FE6B7C"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2CB053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Navedeni so elementi opisa, ki določajo </w:t>
            </w:r>
            <w:r w:rsidRPr="002C5414">
              <w:rPr>
                <w:rFonts w:ascii="Arial" w:hAnsi="Arial" w:cs="Arial"/>
                <w:u w:val="single"/>
              </w:rPr>
              <w:t>minimalne zahteve</w:t>
            </w:r>
            <w:r w:rsidRPr="002C5414">
              <w:rPr>
                <w:rFonts w:ascii="Arial" w:hAnsi="Arial" w:cs="Arial"/>
              </w:rPr>
              <w:t>, ki jih morajo izpolnjevati vse ponudbe (3. odst. 44. čl. ZJN-3)</w:t>
            </w:r>
          </w:p>
          <w:p w14:paraId="4192E4E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kaj so minimalne zahteve, je pojasnjeno v uvodnem pojasnilu 45 Direktive 2014/24/EU o javnem naročanju: »</w:t>
            </w:r>
            <w:r w:rsidRPr="002C5414">
              <w:rPr>
                <w:rFonts w:ascii="Arial" w:hAnsi="Arial" w:cs="Arial"/>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2C5414" w:rsidRDefault="0047048A" w:rsidP="007E6D93">
            <w:pPr>
              <w:jc w:val="center"/>
              <w:rPr>
                <w:rFonts w:ascii="Arial" w:hAnsi="Arial" w:cs="Arial"/>
                <w:b/>
                <w:bCs/>
              </w:rPr>
            </w:pPr>
          </w:p>
        </w:tc>
      </w:tr>
      <w:tr w:rsidR="0047048A" w:rsidRPr="00FE6B7C"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5CC433A"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283BD33A"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DC5FC0D"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0C973C6"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7B6B6DBC"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6"/>
            </w:r>
            <w:r w:rsidRPr="002C5414">
              <w:rPr>
                <w:rFonts w:ascii="Arial" w:hAnsi="Arial" w:cs="Arial"/>
              </w:rPr>
              <w:t xml:space="preserve"> ter usmeritve MF):</w:t>
            </w:r>
          </w:p>
          <w:p w14:paraId="57F622F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8A8D9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0B7F5B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698A871" w14:textId="77777777" w:rsidR="0047048A" w:rsidRPr="002C5414" w:rsidRDefault="0047048A" w:rsidP="007E6D93">
            <w:pPr>
              <w:rPr>
                <w:rFonts w:ascii="Arial" w:hAnsi="Arial" w:cs="Arial"/>
              </w:rPr>
            </w:pPr>
            <w:r w:rsidRPr="002C5414">
              <w:rPr>
                <w:rFonts w:ascii="Arial" w:hAnsi="Arial" w:cs="Arial"/>
              </w:rPr>
              <w:t xml:space="preserve"> </w:t>
            </w:r>
          </w:p>
          <w:p w14:paraId="6982CCC4" w14:textId="77777777" w:rsidR="0047048A" w:rsidRPr="002C5414" w:rsidRDefault="0047048A" w:rsidP="007E6D93">
            <w:pPr>
              <w:rPr>
                <w:rFonts w:ascii="Arial" w:hAnsi="Arial" w:cs="Arial"/>
              </w:rPr>
            </w:pPr>
          </w:p>
          <w:p w14:paraId="59F6739D" w14:textId="77777777" w:rsidR="0047048A" w:rsidRPr="002C5414" w:rsidRDefault="0047048A" w:rsidP="007E6D93">
            <w:pPr>
              <w:rPr>
                <w:rFonts w:ascii="Arial" w:hAnsi="Arial" w:cs="Arial"/>
              </w:rPr>
            </w:pPr>
          </w:p>
          <w:p w14:paraId="5EBE23E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F7434E7" w14:textId="77777777" w:rsidR="0047048A" w:rsidRPr="002C5414" w:rsidRDefault="0047048A" w:rsidP="007E6D93">
            <w:pPr>
              <w:jc w:val="center"/>
              <w:rPr>
                <w:rFonts w:ascii="Arial" w:hAnsi="Arial" w:cs="Arial"/>
              </w:rPr>
            </w:pPr>
          </w:p>
          <w:p w14:paraId="681E4F8B" w14:textId="77777777" w:rsidR="0047048A" w:rsidRPr="002C5414" w:rsidRDefault="0047048A" w:rsidP="007E6D93">
            <w:pPr>
              <w:jc w:val="center"/>
              <w:rPr>
                <w:rFonts w:ascii="Arial" w:hAnsi="Arial" w:cs="Arial"/>
              </w:rPr>
            </w:pPr>
          </w:p>
          <w:p w14:paraId="6DDE683A" w14:textId="77777777" w:rsidR="0047048A" w:rsidRPr="002C5414" w:rsidRDefault="0047048A" w:rsidP="007E6D93">
            <w:pPr>
              <w:rPr>
                <w:rFonts w:ascii="Arial" w:hAnsi="Arial" w:cs="Arial"/>
              </w:rPr>
            </w:pPr>
          </w:p>
          <w:p w14:paraId="0851660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2C5414" w:rsidRDefault="0047048A" w:rsidP="007E6D93">
            <w:pPr>
              <w:jc w:val="center"/>
              <w:rPr>
                <w:rFonts w:ascii="Arial" w:hAnsi="Arial" w:cs="Arial"/>
                <w:i/>
                <w:color w:val="A6A6A6"/>
              </w:rPr>
            </w:pPr>
          </w:p>
        </w:tc>
      </w:tr>
      <w:tr w:rsidR="0047048A" w:rsidRPr="00FE6B7C"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623982">
              <w:rPr>
                <w:rFonts w:ascii="Arial" w:hAnsi="Arial" w:cs="Arial"/>
              </w:rPr>
              <w:t xml:space="preserve"> </w:t>
            </w:r>
            <w:r w:rsidRPr="002C5414">
              <w:rPr>
                <w:rStyle w:val="Sprotnaopomba-sklic"/>
                <w:rFonts w:ascii="Arial" w:hAnsi="Arial" w:cs="Arial"/>
              </w:rPr>
              <w:footnoteReference w:id="77"/>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0D1A4A6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4A4666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02B7D28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78"/>
            </w:r>
            <w:r w:rsidRPr="002C5414">
              <w:rPr>
                <w:rFonts w:ascii="Arial" w:hAnsi="Arial" w:cs="Arial"/>
                <w:i/>
                <w:sz w:val="20"/>
                <w:szCs w:val="20"/>
              </w:rPr>
              <w:t>)</w:t>
            </w:r>
          </w:p>
          <w:p w14:paraId="5C2DBBC2" w14:textId="77777777" w:rsidR="007A575E" w:rsidRPr="002C5414" w:rsidRDefault="007A575E" w:rsidP="007A575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71FA13E3" w14:textId="6188E79A" w:rsidR="007A575E" w:rsidRPr="002C5414" w:rsidRDefault="007A575E" w:rsidP="007A575E">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2C5414" w:rsidRDefault="0047048A" w:rsidP="007E6D93">
            <w:pPr>
              <w:jc w:val="center"/>
              <w:rPr>
                <w:rFonts w:ascii="Arial" w:hAnsi="Arial" w:cs="Arial"/>
                <w:i/>
                <w:color w:val="A6A6A6"/>
              </w:rPr>
            </w:pPr>
          </w:p>
        </w:tc>
      </w:tr>
      <w:tr w:rsidR="0047048A" w:rsidRPr="00FE6B7C"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(9. odst. 44. čl. in 82. čl. ZJN-3)</w:t>
            </w:r>
          </w:p>
          <w:p w14:paraId="34A40791"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63D17F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CDC31C"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0C2FB97" w14:textId="02B9C11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B325884" w14:textId="0549F081" w:rsidR="007A575E" w:rsidRPr="002C5414" w:rsidRDefault="007A575E" w:rsidP="007A575E">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33A9158" w14:textId="7E7C5E6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7A575E">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08E6AD5F" w14:textId="043E537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1495D0A2" w14:textId="661498A0"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7A575E">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27196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2C5414" w:rsidRDefault="0047048A" w:rsidP="007E6D93">
            <w:pPr>
              <w:rPr>
                <w:rFonts w:ascii="Arial" w:hAnsi="Arial" w:cs="Arial"/>
              </w:rPr>
            </w:pPr>
          </w:p>
        </w:tc>
      </w:tr>
      <w:tr w:rsidR="0047048A" w:rsidRPr="00FE6B7C"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9CC331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4664FB5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3F302C42" w:rsidR="0047048A" w:rsidRPr="002C5414" w:rsidRDefault="00C1352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w:t>
            </w:r>
            <w:r w:rsidRPr="002C5414">
              <w:rPr>
                <w:rFonts w:ascii="Arial" w:hAnsi="Arial" w:cs="Arial"/>
                <w:i/>
                <w:sz w:val="20"/>
                <w:szCs w:val="20"/>
              </w:rPr>
              <w:lastRenderedPageBreak/>
              <w:t>za prejem ponudb, je bil podaljšan</w:t>
            </w:r>
            <w:r w:rsidR="0047048A"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2C5414" w:rsidRDefault="0047048A" w:rsidP="007E6D93">
            <w:pPr>
              <w:jc w:val="center"/>
              <w:rPr>
                <w:rFonts w:ascii="Arial" w:hAnsi="Arial" w:cs="Arial"/>
                <w:i/>
              </w:rPr>
            </w:pPr>
          </w:p>
        </w:tc>
      </w:tr>
      <w:tr w:rsidR="00994F1D" w:rsidRPr="00FE6B7C" w14:paraId="3C03DF09" w14:textId="77777777" w:rsidTr="00B61384">
        <w:trPr>
          <w:trHeight w:val="4948"/>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Pr="002C5414" w:rsidRDefault="00994F1D" w:rsidP="00994F1D">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rsidRPr="002C5414">
              <w:rPr>
                <w:rFonts w:ascii="Arial" w:hAnsi="Arial" w:cs="Arial"/>
              </w:rPr>
              <w:t xml:space="preserve">polnjeni vsi naslednji pogoji  - </w:t>
            </w:r>
            <w:r w:rsidRPr="002C5414">
              <w:rPr>
                <w:rFonts w:ascii="Arial" w:hAnsi="Arial" w:cs="Arial"/>
              </w:rPr>
              <w:t>8.</w:t>
            </w:r>
            <w:r w:rsidR="00455BEE" w:rsidRPr="002C5414">
              <w:rPr>
                <w:rFonts w:ascii="Arial" w:hAnsi="Arial" w:cs="Arial"/>
              </w:rPr>
              <w:t xml:space="preserve"> odst. 88. čl. ZJN-3</w:t>
            </w:r>
            <w:r w:rsidRPr="002C5414">
              <w:rPr>
                <w:rFonts w:ascii="Arial" w:hAnsi="Arial" w:cs="Arial"/>
              </w:rPr>
              <w:t xml:space="preserve"> (novela ZJN-3b):</w:t>
            </w:r>
          </w:p>
          <w:p w14:paraId="7A9A6216"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0FB1E693"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6E73D31"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0234595"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50F943C" w14:textId="770BEA26"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Pr="002C5414" w:rsidRDefault="00994F1D" w:rsidP="00994F1D">
            <w:pPr>
              <w:jc w:val="center"/>
              <w:rPr>
                <w:rFonts w:ascii="Arial" w:hAnsi="Arial" w:cs="Arial"/>
                <w:i/>
                <w:color w:val="A6A6A6" w:themeColor="background1" w:themeShade="A6"/>
              </w:rPr>
            </w:pPr>
          </w:p>
          <w:p w14:paraId="14407EB3" w14:textId="77777777" w:rsidR="00994F1D" w:rsidRPr="002C5414" w:rsidRDefault="00994F1D" w:rsidP="00994F1D">
            <w:pPr>
              <w:jc w:val="center"/>
              <w:rPr>
                <w:rFonts w:ascii="Arial" w:hAnsi="Arial" w:cs="Arial"/>
                <w:i/>
                <w:color w:val="A6A6A6" w:themeColor="background1" w:themeShade="A6"/>
              </w:rPr>
            </w:pPr>
          </w:p>
          <w:p w14:paraId="0F4E42F6" w14:textId="77777777" w:rsidR="00994F1D" w:rsidRPr="002C5414" w:rsidRDefault="00994F1D" w:rsidP="00994F1D">
            <w:pPr>
              <w:jc w:val="center"/>
              <w:rPr>
                <w:rFonts w:ascii="Arial" w:hAnsi="Arial" w:cs="Arial"/>
                <w:i/>
                <w:color w:val="A6A6A6" w:themeColor="background1" w:themeShade="A6"/>
              </w:rPr>
            </w:pPr>
          </w:p>
          <w:p w14:paraId="3A43D833" w14:textId="77777777" w:rsidR="00994F1D" w:rsidRPr="002C5414" w:rsidRDefault="00994F1D" w:rsidP="00994F1D">
            <w:pPr>
              <w:jc w:val="center"/>
              <w:rPr>
                <w:rFonts w:ascii="Arial" w:hAnsi="Arial" w:cs="Arial"/>
                <w:i/>
                <w:color w:val="A6A6A6" w:themeColor="background1" w:themeShade="A6"/>
              </w:rPr>
            </w:pPr>
          </w:p>
          <w:p w14:paraId="4CB1BC64" w14:textId="77777777" w:rsidR="00994F1D" w:rsidRPr="002C5414" w:rsidRDefault="00994F1D" w:rsidP="00994F1D">
            <w:pPr>
              <w:jc w:val="center"/>
              <w:rPr>
                <w:rFonts w:ascii="Arial" w:hAnsi="Arial" w:cs="Arial"/>
                <w:i/>
                <w:color w:val="A6A6A6" w:themeColor="background1" w:themeShade="A6"/>
              </w:rPr>
            </w:pPr>
          </w:p>
          <w:p w14:paraId="43D42107" w14:textId="6D2201F3" w:rsidR="00994F1D" w:rsidRPr="002C5414" w:rsidRDefault="00994F1D" w:rsidP="00994F1D">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2C5414" w:rsidRDefault="00994F1D" w:rsidP="00994F1D">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994F1D" w:rsidRPr="00FE6B7C"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2C5414" w:rsidRDefault="00994F1D" w:rsidP="00994F1D">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2C5414" w:rsidRDefault="00994F1D" w:rsidP="00994F1D">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994F1D" w:rsidRPr="00FE6B7C"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2C5414" w:rsidRDefault="00994F1D" w:rsidP="00994F1D">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45DD1A81"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E4EAA11" w14:textId="77777777" w:rsidR="00994F1D" w:rsidRPr="002C5414" w:rsidRDefault="00994F1D" w:rsidP="00994F1D">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2C5414" w:rsidRDefault="00994F1D" w:rsidP="00994F1D">
            <w:pPr>
              <w:rPr>
                <w:rFonts w:ascii="Arial" w:hAnsi="Arial" w:cs="Arial"/>
              </w:rPr>
            </w:pPr>
          </w:p>
        </w:tc>
      </w:tr>
      <w:tr w:rsidR="00994F1D" w:rsidRPr="00FE6B7C"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2C5414" w:rsidRDefault="00994F1D" w:rsidP="00994F1D">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3AB8CD2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5EA2578F" w14:textId="77777777" w:rsidR="00994F1D" w:rsidRPr="002C5414" w:rsidRDefault="00994F1D" w:rsidP="00994F1D">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994F1D" w:rsidRPr="00FE6B7C"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E2602AE" w14:textId="592F5D7E" w:rsidR="00994F1D" w:rsidRPr="002C5414" w:rsidRDefault="00994F1D"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2C5414" w:rsidRDefault="00994F1D" w:rsidP="00994F1D">
            <w:pPr>
              <w:rPr>
                <w:rFonts w:ascii="Arial" w:hAnsi="Arial" w:cs="Arial"/>
              </w:rPr>
            </w:pPr>
          </w:p>
        </w:tc>
      </w:tr>
      <w:tr w:rsidR="00994F1D" w:rsidRPr="00FE6B7C"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9228909" w:rsidR="00994F1D" w:rsidRPr="002C5414" w:rsidRDefault="00994F1D" w:rsidP="00994F1D">
            <w:pPr>
              <w:rPr>
                <w:rFonts w:ascii="Arial" w:hAnsi="Arial" w:cs="Arial"/>
              </w:rPr>
            </w:pPr>
            <w:r w:rsidRPr="002C5414">
              <w:rPr>
                <w:rFonts w:ascii="Arial" w:hAnsi="Arial" w:cs="Arial"/>
              </w:rPr>
              <w:t>Obvestilo o dodatnih informacijahali popravku je objavljeno na portalu JN (22., 52., 60. in 2. odst. 67. čl. ZJN-3)</w:t>
            </w:r>
            <w:r w:rsidR="00533C85">
              <w:rPr>
                <w:rFonts w:cs="Arial"/>
                <w:sz w:val="18"/>
                <w:szCs w:val="18"/>
              </w:rPr>
              <w:t xml:space="preserve"> </w:t>
            </w:r>
            <w:r w:rsidR="00533C85" w:rsidRPr="002C5414">
              <w:rPr>
                <w:rFonts w:ascii="Arial" w:hAnsi="Arial" w:cs="Arial"/>
              </w:rPr>
              <w:t>oz. od 1. 1. 2022 (novela ZJN-3B) obvestilo o dodatnih informacijah ali popravku</w:t>
            </w:r>
            <w:r w:rsidRPr="002C5414">
              <w:rPr>
                <w:rFonts w:ascii="Arial" w:hAnsi="Arial" w:cs="Arial"/>
              </w:rPr>
              <w:t xml:space="preserve"> in če je bilo obvestilo o JN objavljeno v Ur. l. EU, je objavljeno tudi to obvestilo in upoštevana je zaporednost objav in spoštovane so določbe o</w:t>
            </w:r>
            <w:r w:rsidR="009F4940" w:rsidRPr="002C5414">
              <w:rPr>
                <w:rFonts w:ascii="Arial" w:hAnsi="Arial" w:cs="Arial"/>
              </w:rPr>
              <w:t xml:space="preserve"> prepoznavnosti, preglednosti in komuniciranju </w:t>
            </w:r>
          </w:p>
          <w:p w14:paraId="3F6A7D34"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0137CA12" w14:textId="77777777" w:rsidR="00533C85" w:rsidRDefault="00994F1D" w:rsidP="00994F1D">
            <w:pPr>
              <w:rPr>
                <w:rFonts w:ascii="Arial" w:hAnsi="Arial" w:cs="Arial"/>
                <w:i/>
                <w:u w:val="single"/>
              </w:rPr>
            </w:pPr>
            <w:r w:rsidRPr="002C5414">
              <w:rPr>
                <w:rFonts w:ascii="Arial" w:hAnsi="Arial" w:cs="Arial"/>
                <w:i/>
                <w:u w:val="single"/>
              </w:rPr>
              <w:t>opozorilo:</w:t>
            </w:r>
          </w:p>
          <w:p w14:paraId="69C9E57C" w14:textId="77777777" w:rsidR="00994F1D" w:rsidRDefault="00533C85" w:rsidP="00994F1D">
            <w:pPr>
              <w:rPr>
                <w:rFonts w:ascii="Arial" w:hAnsi="Arial" w:cs="Arial"/>
                <w:i/>
              </w:rPr>
            </w:pPr>
            <w:r w:rsidRPr="00B61384">
              <w:rPr>
                <w:rFonts w:ascii="Arial" w:hAnsi="Arial" w:cs="Arial"/>
                <w:i/>
              </w:rPr>
              <w:t>-</w:t>
            </w:r>
            <w:r w:rsidR="00994F1D" w:rsidRPr="00B61384">
              <w:rPr>
                <w:rFonts w:ascii="Arial" w:hAnsi="Arial" w:cs="Arial"/>
                <w:i/>
              </w:rPr>
              <w:t xml:space="preserve"> </w:t>
            </w:r>
            <w:r w:rsidR="00994F1D" w:rsidRPr="002C5414">
              <w:rPr>
                <w:rFonts w:ascii="Arial" w:hAnsi="Arial" w:cs="Arial"/>
                <w:i/>
              </w:rPr>
              <w:t>objava tega obvestila je določena tudi za primere, kadar se spreminja ali dopolnjuje navedbe v predhodno objavljenem obvestilu – 2. odst. 60. čl. ZJN-3)</w:t>
            </w:r>
          </w:p>
          <w:p w14:paraId="7351FA05" w14:textId="3AF10308" w:rsidR="00533C85" w:rsidRPr="002C5414" w:rsidRDefault="00533C85" w:rsidP="00994F1D">
            <w:pPr>
              <w:rPr>
                <w:rFonts w:ascii="Arial" w:hAnsi="Arial" w:cs="Arial"/>
              </w:rPr>
            </w:pPr>
            <w:r w:rsidRPr="002C5414">
              <w:rPr>
                <w:rFonts w:ascii="Arial" w:hAnsi="Arial" w:cs="Arial"/>
                <w:i/>
                <w:u w:val="single"/>
              </w:rPr>
              <w:t>-</w:t>
            </w:r>
            <w:r>
              <w:rPr>
                <w:rFonts w:ascii="Arial" w:hAnsi="Arial" w:cs="Arial"/>
                <w:i/>
                <w:u w:val="single"/>
              </w:rPr>
              <w:t xml:space="preserve"> </w:t>
            </w:r>
            <w:r w:rsidRPr="002C5414">
              <w:rPr>
                <w:rFonts w:ascii="Arial" w:hAnsi="Arial" w:cs="Arial"/>
                <w:i/>
                <w:u w:val="single"/>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994F1D" w:rsidRPr="00FE6B7C"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2C5414" w:rsidRDefault="00994F1D" w:rsidP="00994F1D">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2C5414" w:rsidRDefault="00994F1D" w:rsidP="00994F1D">
            <w:pPr>
              <w:rPr>
                <w:rFonts w:ascii="Arial" w:hAnsi="Arial" w:cs="Arial"/>
              </w:rPr>
            </w:pPr>
            <w:r w:rsidRPr="002C5414">
              <w:rPr>
                <w:rFonts w:ascii="Arial" w:hAnsi="Arial" w:cs="Arial"/>
                <w:b/>
                <w:bCs/>
              </w:rPr>
              <w:t>PREDLOŽITEV IN ODPIRANJE PRIJAV ZA SODELOVANJE</w:t>
            </w:r>
          </w:p>
        </w:tc>
      </w:tr>
      <w:tr w:rsidR="00994F1D" w:rsidRPr="00FE6B7C"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2C5414" w:rsidRDefault="00994F1D" w:rsidP="00994F1D">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2C5414" w:rsidRDefault="00994F1D" w:rsidP="00994F1D">
            <w:pPr>
              <w:rPr>
                <w:rFonts w:ascii="Arial" w:hAnsi="Arial" w:cs="Arial"/>
              </w:rPr>
            </w:pPr>
          </w:p>
        </w:tc>
      </w:tr>
      <w:tr w:rsidR="00994F1D" w:rsidRPr="00FE6B7C"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2C5414" w:rsidRDefault="00994F1D" w:rsidP="00994F1D">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DB9094E" w14:textId="630437A4" w:rsidR="007B7241" w:rsidRPr="002C5414" w:rsidRDefault="00994F1D" w:rsidP="00994F1D">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0D8C5CA" w14:textId="77777777" w:rsidR="00994F1D" w:rsidRDefault="007B7241" w:rsidP="00994F1D">
            <w:pPr>
              <w:rPr>
                <w:rFonts w:ascii="Arial" w:hAnsi="Arial" w:cs="Arial"/>
                <w:i/>
              </w:rPr>
            </w:pPr>
            <w:r w:rsidRPr="002C5414">
              <w:rPr>
                <w:rFonts w:ascii="Arial" w:hAnsi="Arial" w:cs="Arial"/>
                <w:i/>
              </w:rPr>
              <w:t>-</w:t>
            </w:r>
            <w:r w:rsidR="00994F1D" w:rsidRPr="002C5414">
              <w:rPr>
                <w:rFonts w:ascii="Arial" w:hAnsi="Arial" w:cs="Arial"/>
                <w:i/>
              </w:rPr>
              <w:t>v primeru elektronske oddaje ponudb</w:t>
            </w:r>
            <w:r w:rsidR="00994F1D" w:rsidRPr="002C5414">
              <w:rPr>
                <w:rFonts w:ascii="Arial" w:hAnsi="Arial" w:cs="Arial"/>
              </w:rPr>
              <w:t xml:space="preserve"> </w:t>
            </w:r>
            <w:r w:rsidR="00994F1D"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0728B060" w14:textId="77777777" w:rsidR="003767DF" w:rsidRPr="002C5414" w:rsidRDefault="003767DF" w:rsidP="003767DF">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76CB977" w14:textId="3F030C1F" w:rsidR="003767DF" w:rsidRPr="002C5414" w:rsidRDefault="003767DF" w:rsidP="003767DF">
            <w:pPr>
              <w:rPr>
                <w:rFonts w:ascii="Arial" w:hAnsi="Arial" w:cs="Arial"/>
              </w:rPr>
            </w:pP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2C5414" w:rsidRDefault="00994F1D" w:rsidP="00994F1D">
            <w:pPr>
              <w:rPr>
                <w:rFonts w:ascii="Arial" w:hAnsi="Arial" w:cs="Arial"/>
              </w:rPr>
            </w:pPr>
          </w:p>
        </w:tc>
      </w:tr>
      <w:tr w:rsidR="00994F1D" w:rsidRPr="00FE6B7C"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2C5414" w:rsidRDefault="00994F1D" w:rsidP="00994F1D">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EFB049" w14:textId="77777777" w:rsidR="00994F1D" w:rsidRPr="002C5414" w:rsidRDefault="00994F1D" w:rsidP="00994F1D">
            <w:pPr>
              <w:jc w:val="center"/>
              <w:rPr>
                <w:rFonts w:ascii="Arial" w:hAnsi="Arial" w:cs="Arial"/>
                <w:i/>
                <w:color w:val="A6A6A6"/>
              </w:rPr>
            </w:pPr>
          </w:p>
          <w:p w14:paraId="464AC55F"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994F1D" w:rsidRPr="00FE6B7C"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Pr="002C5414" w:rsidRDefault="00994F1D" w:rsidP="00994F1D">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0AED1FA0" w14:textId="68B0D0D4" w:rsidR="007B7241" w:rsidRPr="002C5414" w:rsidRDefault="007B7241" w:rsidP="007B7241">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xml:space="preserve">: če elektronska komunikacijska sredstva, ki jih uporablja naročnik za sporočanje v skladu </w:t>
            </w:r>
            <w:r w:rsidRPr="002C5414">
              <w:rPr>
                <w:rFonts w:ascii="Arial" w:hAnsi="Arial" w:cs="Arial"/>
                <w:i/>
              </w:rPr>
              <w:lastRenderedPageBreak/>
              <w:t>37.členom ZJN-3, ne zagotavljajo samodejnega dostopa do podatkov iz 6.odst. 88. čl. ZJN-3, naročnik zapisnik o odpiranju ponudb najpozneje v petih delovnih dneh pošlje vsem ponudnikom - 7.odst. 88.čl. ZJN-3 (novela ZJN-3b))</w:t>
            </w:r>
          </w:p>
          <w:p w14:paraId="65E0CD34" w14:textId="6DF3BFDF" w:rsidR="007B7241" w:rsidRPr="002C5414" w:rsidRDefault="007B7241" w:rsidP="00994F1D">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2C5414" w:rsidRDefault="007B7241"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2C5414" w:rsidRDefault="00994F1D" w:rsidP="00994F1D">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2C5414" w:rsidRDefault="00994F1D" w:rsidP="00994F1D">
            <w:pPr>
              <w:rPr>
                <w:rFonts w:ascii="Arial" w:hAnsi="Arial" w:cs="Arial"/>
                <w:b/>
              </w:rPr>
            </w:pPr>
            <w:r w:rsidRPr="002C5414">
              <w:rPr>
                <w:rFonts w:ascii="Arial" w:hAnsi="Arial" w:cs="Arial"/>
                <w:b/>
              </w:rPr>
              <w:t>PREGLED OZ. OCENA PRIJAV ZA SODELOVANJE</w:t>
            </w:r>
          </w:p>
        </w:tc>
      </w:tr>
      <w:tr w:rsidR="00994F1D" w:rsidRPr="00FE6B7C"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2C5414" w:rsidRDefault="00994F1D" w:rsidP="00994F1D">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(9. odst. 44. čl. ZJN-3)</w:t>
            </w:r>
          </w:p>
          <w:p w14:paraId="1E4C2467"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A1D5011" w14:textId="77777777" w:rsidR="00994F1D" w:rsidRPr="002C5414" w:rsidRDefault="00994F1D" w:rsidP="00994F1D">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6291B2F0" w14:textId="1126CC5F" w:rsidR="00994F1D" w:rsidRPr="00B61384" w:rsidRDefault="00994F1D" w:rsidP="00B6138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2C5414" w:rsidRDefault="00994F1D" w:rsidP="00994F1D">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2C5414" w:rsidRDefault="00994F1D" w:rsidP="00994F1D">
            <w:pPr>
              <w:rPr>
                <w:rFonts w:ascii="Arial" w:hAnsi="Arial" w:cs="Arial"/>
              </w:rPr>
            </w:pPr>
          </w:p>
        </w:tc>
      </w:tr>
      <w:tr w:rsidR="00994F1D" w:rsidRPr="00FE6B7C"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2C5414" w:rsidRDefault="00994F1D" w:rsidP="00994F1D">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A0586A" w:rsidRPr="002C5414">
              <w:rPr>
                <w:rFonts w:ascii="Arial" w:hAnsi="Arial" w:cs="Arial"/>
                <w:i/>
              </w:rPr>
              <w:t xml:space="preserve">konkurenčnem postopku s pogajanji </w:t>
            </w:r>
            <w:r w:rsidRPr="002C5414">
              <w:rPr>
                <w:rFonts w:ascii="Arial" w:hAnsi="Arial" w:cs="Arial"/>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2C5414" w:rsidRDefault="00994F1D" w:rsidP="00994F1D">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2C5414" w:rsidRDefault="00994F1D" w:rsidP="00994F1D">
            <w:pPr>
              <w:rPr>
                <w:rFonts w:ascii="Arial" w:hAnsi="Arial" w:cs="Arial"/>
                <w:b/>
                <w:bCs/>
              </w:rPr>
            </w:pPr>
            <w:r w:rsidRPr="002C5414">
              <w:rPr>
                <w:rFonts w:ascii="Arial" w:hAnsi="Arial" w:cs="Arial"/>
                <w:b/>
              </w:rPr>
              <w:t>IZBIRA (DOLOČITEV) USPOSOBLJENIH KANDIDATOV</w:t>
            </w:r>
          </w:p>
        </w:tc>
      </w:tr>
      <w:tr w:rsidR="00994F1D" w:rsidRPr="00FE6B7C"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2C5414" w:rsidRDefault="00994F1D" w:rsidP="00994F1D">
            <w:pPr>
              <w:rPr>
                <w:rFonts w:ascii="Arial" w:hAnsi="Arial" w:cs="Arial"/>
              </w:rPr>
            </w:pPr>
            <w:r w:rsidRPr="002C5414">
              <w:rPr>
                <w:rFonts w:ascii="Arial" w:hAnsi="Arial" w:cs="Arial"/>
              </w:rPr>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2C5414" w:rsidRDefault="00994F1D" w:rsidP="00994F1D">
            <w:pPr>
              <w:rPr>
                <w:rFonts w:ascii="Arial" w:hAnsi="Arial" w:cs="Arial"/>
              </w:rPr>
            </w:pPr>
          </w:p>
        </w:tc>
      </w:tr>
      <w:tr w:rsidR="00994F1D" w:rsidRPr="00FE6B7C"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2C5414" w:rsidRDefault="00994F1D" w:rsidP="00994F1D">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C54D271"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0D1A1B49"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2C5414" w:rsidRDefault="00994F1D" w:rsidP="00994F1D">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2C5414" w:rsidRDefault="00994F1D" w:rsidP="00994F1D">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2C5414" w:rsidRDefault="00994F1D" w:rsidP="00994F1D">
            <w:pPr>
              <w:rPr>
                <w:rFonts w:ascii="Arial" w:hAnsi="Arial" w:cs="Arial"/>
                <w:b/>
              </w:rPr>
            </w:pPr>
            <w:r w:rsidRPr="002C5414">
              <w:rPr>
                <w:rFonts w:ascii="Arial" w:hAnsi="Arial" w:cs="Arial"/>
                <w:b/>
              </w:rPr>
              <w:t>DRUGA FAZA (»ponudbena faza«) IN IZVEBA POGAJANJ</w:t>
            </w:r>
          </w:p>
        </w:tc>
      </w:tr>
      <w:tr w:rsidR="00994F1D" w:rsidRPr="00FE6B7C"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2C5414" w:rsidRDefault="00994F1D" w:rsidP="00994F1D">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2C5414" w:rsidRDefault="00994F1D" w:rsidP="00994F1D">
            <w:pPr>
              <w:rPr>
                <w:rFonts w:ascii="Arial" w:hAnsi="Arial" w:cs="Arial"/>
              </w:rPr>
            </w:pPr>
            <w:r w:rsidRPr="002C5414">
              <w:rPr>
                <w:rFonts w:ascii="Arial" w:hAnsi="Arial" w:cs="Arial"/>
                <w:b/>
                <w:bCs/>
              </w:rPr>
              <w:t>POVABILO IZBRANIM KANDIDATOM K PREDLOŽITVI »PRVIH« PONUDB</w:t>
            </w:r>
          </w:p>
        </w:tc>
      </w:tr>
      <w:tr w:rsidR="00994F1D" w:rsidRPr="00FE6B7C"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52326D7" w14:textId="77777777" w:rsidR="00994F1D" w:rsidRPr="002C5414" w:rsidRDefault="00994F1D" w:rsidP="00994F1D">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(9. odst. 44. čl. in 1. in 3. odst. 62. čl. ZJN-3)</w:t>
            </w:r>
          </w:p>
          <w:p w14:paraId="609608DB"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DE920C" w14:textId="77777777" w:rsidR="00994F1D" w:rsidRPr="002C5414"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04D29ADD" w14:textId="77777777" w:rsidR="00994F1D"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DE1066" w:rsidRPr="002C5414">
              <w:rPr>
                <w:rFonts w:ascii="Arial" w:hAnsi="Arial" w:cs="Arial"/>
                <w:i/>
                <w:sz w:val="20"/>
                <w:szCs w:val="20"/>
                <w:lang w:eastAsia="sl-SI"/>
              </w:rPr>
              <w:t xml:space="preserve">(dostopna je vsa dokumentacija, razen tistih sestavnih delov dokumentacije, kjer zaradi oblike, velikosti ali zagotavljanja zaščite datotek to ni </w:t>
            </w:r>
            <w:r w:rsidR="00455BEE" w:rsidRPr="002C5414">
              <w:rPr>
                <w:rFonts w:ascii="Arial" w:hAnsi="Arial" w:cs="Arial"/>
                <w:i/>
                <w:sz w:val="20"/>
                <w:szCs w:val="20"/>
                <w:lang w:eastAsia="sl-SI"/>
              </w:rPr>
              <w:t>mogoče -1. odst. 67. čl. ZJN</w:t>
            </w:r>
            <w:r w:rsidR="00DE1066" w:rsidRPr="002C5414">
              <w:rPr>
                <w:rFonts w:ascii="Arial" w:hAnsi="Arial" w:cs="Arial"/>
                <w:i/>
                <w:sz w:val="20"/>
                <w:szCs w:val="20"/>
                <w:lang w:eastAsia="sl-SI"/>
              </w:rPr>
              <w:t xml:space="preserve"> </w:t>
            </w:r>
            <w:r w:rsidR="00455BEE" w:rsidRPr="002C5414">
              <w:rPr>
                <w:rFonts w:ascii="Arial" w:hAnsi="Arial" w:cs="Arial"/>
                <w:i/>
                <w:sz w:val="20"/>
                <w:szCs w:val="20"/>
                <w:lang w:eastAsia="sl-SI"/>
              </w:rPr>
              <w:t>(</w:t>
            </w:r>
            <w:r w:rsidR="00DE1066" w:rsidRPr="002C5414">
              <w:rPr>
                <w:rFonts w:ascii="Arial" w:hAnsi="Arial" w:cs="Arial"/>
                <w:i/>
                <w:sz w:val="20"/>
                <w:szCs w:val="20"/>
                <w:lang w:eastAsia="sl-SI"/>
              </w:rPr>
              <w:t>novela ZJN- 3b))</w:t>
            </w:r>
          </w:p>
          <w:p w14:paraId="5395C40E" w14:textId="4E330722" w:rsidR="00555740" w:rsidRPr="002C5414" w:rsidRDefault="00555740"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2C5414" w:rsidRDefault="00994F1D" w:rsidP="00994F1D">
            <w:pPr>
              <w:jc w:val="center"/>
              <w:rPr>
                <w:rFonts w:ascii="Arial" w:hAnsi="Arial" w:cs="Arial"/>
                <w:b/>
                <w:bCs/>
              </w:rPr>
            </w:pPr>
          </w:p>
          <w:p w14:paraId="71C98A54" w14:textId="77777777" w:rsidR="00994F1D" w:rsidRPr="002C5414" w:rsidRDefault="00994F1D" w:rsidP="00994F1D">
            <w:pPr>
              <w:jc w:val="center"/>
              <w:rPr>
                <w:rFonts w:ascii="Arial" w:hAnsi="Arial" w:cs="Arial"/>
                <w:b/>
                <w:bCs/>
              </w:rPr>
            </w:pPr>
          </w:p>
        </w:tc>
      </w:tr>
      <w:tr w:rsidR="00994F1D" w:rsidRPr="00FE6B7C"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2C5414" w:rsidRDefault="00994F1D" w:rsidP="00994F1D">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2C5414" w:rsidRDefault="00994F1D" w:rsidP="00994F1D">
            <w:pPr>
              <w:jc w:val="center"/>
              <w:rPr>
                <w:rFonts w:ascii="Arial" w:hAnsi="Arial" w:cs="Arial"/>
                <w:i/>
              </w:rPr>
            </w:pPr>
          </w:p>
        </w:tc>
      </w:tr>
      <w:tr w:rsidR="00895256" w:rsidRPr="00FE6B7C" w14:paraId="49A59E8D" w14:textId="77777777" w:rsidTr="002C5414">
        <w:trPr>
          <w:trHeight w:val="4456"/>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Pr="002C5414" w:rsidRDefault="00895256" w:rsidP="00895256">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rsidRPr="002C5414">
              <w:rPr>
                <w:rFonts w:ascii="Arial" w:hAnsi="Arial" w:cs="Arial"/>
              </w:rPr>
              <w:t xml:space="preserve">polnjeni vsi naslednji pogoji - </w:t>
            </w:r>
            <w:r w:rsidRPr="002C5414">
              <w:rPr>
                <w:rFonts w:ascii="Arial" w:hAnsi="Arial" w:cs="Arial"/>
              </w:rPr>
              <w:t>8.</w:t>
            </w:r>
            <w:r w:rsidR="006D1026" w:rsidRPr="002C5414">
              <w:rPr>
                <w:rFonts w:ascii="Arial" w:hAnsi="Arial" w:cs="Arial"/>
              </w:rPr>
              <w:t xml:space="preserve"> odst. 88. čl. ZJN-3</w:t>
            </w:r>
            <w:r w:rsidRPr="002C5414">
              <w:rPr>
                <w:rFonts w:ascii="Arial" w:hAnsi="Arial" w:cs="Arial"/>
              </w:rPr>
              <w:t xml:space="preserve"> (novela ZJN-3b):</w:t>
            </w:r>
          </w:p>
          <w:p w14:paraId="6624A3A0"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A62ABC"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FC24091"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A33E572" w14:textId="42EBFD64"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0C488BF3" w14:textId="47123AEC" w:rsidR="00895256" w:rsidRPr="002C5414" w:rsidRDefault="00895256"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Pr="002C5414" w:rsidRDefault="00895256" w:rsidP="00895256">
            <w:pPr>
              <w:jc w:val="center"/>
              <w:rPr>
                <w:rFonts w:ascii="Arial" w:hAnsi="Arial" w:cs="Arial"/>
                <w:i/>
                <w:color w:val="A6A6A6" w:themeColor="background1" w:themeShade="A6"/>
              </w:rPr>
            </w:pPr>
          </w:p>
          <w:p w14:paraId="3BA40C02" w14:textId="77777777" w:rsidR="00895256" w:rsidRPr="002C5414" w:rsidRDefault="00895256" w:rsidP="00895256">
            <w:pPr>
              <w:jc w:val="center"/>
              <w:rPr>
                <w:rFonts w:ascii="Arial" w:hAnsi="Arial" w:cs="Arial"/>
                <w:i/>
                <w:color w:val="A6A6A6" w:themeColor="background1" w:themeShade="A6"/>
              </w:rPr>
            </w:pPr>
          </w:p>
          <w:p w14:paraId="1F6D73CF" w14:textId="77777777" w:rsidR="00895256" w:rsidRPr="002C5414" w:rsidRDefault="00895256" w:rsidP="00895256">
            <w:pPr>
              <w:jc w:val="center"/>
              <w:rPr>
                <w:rFonts w:ascii="Arial" w:hAnsi="Arial" w:cs="Arial"/>
                <w:i/>
                <w:color w:val="A6A6A6" w:themeColor="background1" w:themeShade="A6"/>
              </w:rPr>
            </w:pPr>
          </w:p>
          <w:p w14:paraId="45007FD3" w14:textId="77777777" w:rsidR="00895256" w:rsidRPr="002C5414" w:rsidRDefault="00895256" w:rsidP="00895256">
            <w:pPr>
              <w:jc w:val="center"/>
              <w:rPr>
                <w:rFonts w:ascii="Arial" w:hAnsi="Arial" w:cs="Arial"/>
                <w:i/>
                <w:color w:val="A6A6A6" w:themeColor="background1" w:themeShade="A6"/>
              </w:rPr>
            </w:pPr>
          </w:p>
          <w:p w14:paraId="3F34A143" w14:textId="77777777" w:rsidR="00895256" w:rsidRPr="002C5414" w:rsidRDefault="00895256" w:rsidP="00895256">
            <w:pPr>
              <w:jc w:val="center"/>
              <w:rPr>
                <w:rFonts w:ascii="Arial" w:hAnsi="Arial" w:cs="Arial"/>
                <w:i/>
                <w:color w:val="A6A6A6" w:themeColor="background1" w:themeShade="A6"/>
              </w:rPr>
            </w:pPr>
          </w:p>
          <w:p w14:paraId="2FCC3F50" w14:textId="611B587C" w:rsidR="00895256" w:rsidRPr="002C5414" w:rsidRDefault="00895256" w:rsidP="00895256">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2C5414" w:rsidRDefault="00895256" w:rsidP="00895256">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2C5414" w:rsidRDefault="00895256" w:rsidP="00895256">
            <w:pPr>
              <w:rPr>
                <w:rFonts w:ascii="Arial" w:hAnsi="Arial" w:cs="Arial"/>
              </w:rPr>
            </w:pPr>
            <w:r w:rsidRPr="002C5414">
              <w:rPr>
                <w:rFonts w:ascii="Arial" w:hAnsi="Arial" w:cs="Arial"/>
                <w:b/>
                <w:bCs/>
              </w:rPr>
              <w:t>PREDLOŽITEV IN JAVNO ODPIRANJE »PRVIH« PONUDB</w:t>
            </w:r>
          </w:p>
        </w:tc>
      </w:tr>
      <w:tr w:rsidR="00895256" w:rsidRPr="00FE6B7C"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2C5414" w:rsidRDefault="00895256" w:rsidP="00895256">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2C5414" w:rsidRDefault="00895256" w:rsidP="00895256">
            <w:pPr>
              <w:rPr>
                <w:rFonts w:ascii="Arial" w:hAnsi="Arial" w:cs="Arial"/>
              </w:rPr>
            </w:pPr>
          </w:p>
        </w:tc>
      </w:tr>
      <w:tr w:rsidR="00895256" w:rsidRPr="00FE6B7C"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65FD12D3" w:rsidR="00895256" w:rsidRPr="002C5414" w:rsidRDefault="00895256" w:rsidP="00895256">
            <w:pPr>
              <w:rPr>
                <w:rFonts w:ascii="Arial" w:hAnsi="Arial" w:cs="Arial"/>
              </w:rPr>
            </w:pPr>
            <w:r w:rsidRPr="002C5414">
              <w:rPr>
                <w:rFonts w:ascii="Arial" w:hAnsi="Arial" w:cs="Arial"/>
              </w:rPr>
              <w:t>Izvedeno je</w:t>
            </w:r>
            <w:r w:rsidR="00555740">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7872C664" w14:textId="203A9907"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030D6A3A" w14:textId="68F4CB75" w:rsidR="00895256" w:rsidRPr="002C5414" w:rsidRDefault="00895256" w:rsidP="00895256">
            <w:pPr>
              <w:rPr>
                <w:rFonts w:ascii="Arial" w:hAnsi="Arial" w:cs="Arial"/>
                <w:i/>
                <w:u w:val="single"/>
              </w:rPr>
            </w:pPr>
            <w:r w:rsidRPr="002C5414">
              <w:rPr>
                <w:rFonts w:ascii="Arial" w:hAnsi="Arial" w:cs="Arial"/>
                <w:i/>
                <w:u w:val="single"/>
              </w:rPr>
              <w:lastRenderedPageBreak/>
              <w:t>-odpiranje ponudb ne sme biti izvedeno prej kot eno uro po roku za oddajo ponudb – 5. odst. 88. čl. ZJN-3 (novela ZJN-3b)</w:t>
            </w:r>
          </w:p>
          <w:p w14:paraId="6631E3DC" w14:textId="77777777" w:rsidR="00895256" w:rsidRPr="002C5414" w:rsidRDefault="00895256" w:rsidP="00895256">
            <w:pPr>
              <w:pStyle w:val="Odstavekseznama"/>
              <w:numPr>
                <w:ilvl w:val="0"/>
                <w:numId w:val="17"/>
              </w:numPr>
              <w:spacing w:after="0" w:line="240" w:lineRule="auto"/>
              <w:ind w:left="119" w:hanging="119"/>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0F33A3F9" w14:textId="77777777" w:rsidR="00895256" w:rsidRDefault="00895256" w:rsidP="00895256">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1922A204" w14:textId="77777777" w:rsidR="00555740" w:rsidRPr="002C5414" w:rsidRDefault="00555740" w:rsidP="00555740">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22FF60BD" w14:textId="60AE353D" w:rsidR="00555740" w:rsidRPr="002C5414" w:rsidRDefault="00555740" w:rsidP="00555740">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F732227" w14:textId="77777777" w:rsidR="00895256" w:rsidRPr="002C5414" w:rsidRDefault="00895256" w:rsidP="00895256">
            <w:pPr>
              <w:jc w:val="center"/>
              <w:rPr>
                <w:rFonts w:ascii="Arial" w:hAnsi="Arial" w:cs="Arial"/>
                <w:i/>
                <w:color w:val="A6A6A6"/>
              </w:rPr>
            </w:pPr>
          </w:p>
          <w:p w14:paraId="4EF1DC80"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1F9AE8FA"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324A66E3" w14:textId="77777777" w:rsidR="00EE4B04" w:rsidRPr="002C5414" w:rsidRDefault="00EE4B04" w:rsidP="00EE4B04">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4CF06716" w14:textId="152DE345" w:rsidR="00EE4B04" w:rsidRPr="002C5414" w:rsidRDefault="00EE4B04" w:rsidP="00895256">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2C5414" w:rsidRDefault="00EE4B0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2C5414" w:rsidRDefault="00895256" w:rsidP="00895256">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2C5414" w:rsidRDefault="00895256" w:rsidP="00895256">
            <w:pPr>
              <w:rPr>
                <w:rFonts w:ascii="Arial" w:hAnsi="Arial" w:cs="Arial"/>
                <w:b/>
                <w:bCs/>
              </w:rPr>
            </w:pPr>
            <w:r w:rsidRPr="002C5414">
              <w:rPr>
                <w:rFonts w:ascii="Arial" w:hAnsi="Arial" w:cs="Arial"/>
                <w:b/>
                <w:bCs/>
              </w:rPr>
              <w:t>IZVEDBA POGAJANJ</w:t>
            </w:r>
          </w:p>
        </w:tc>
      </w:tr>
      <w:tr w:rsidR="00895256" w:rsidRPr="00FE6B7C"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Za izboljšanje vsebine ponudb so s ponudniki izvedena pogajanja o prvih in vseh nadaljnjih ponudbah, ki jih ponudniki predložijo (10. odst. 44. čl. ZJN-3)</w:t>
            </w:r>
          </w:p>
          <w:p w14:paraId="3EC58D73"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BD04A5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40C0FC7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- 10. odst. 44. čl. ZJN-3</w:t>
            </w:r>
          </w:p>
          <w:p w14:paraId="46A1592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med pogajanji mora biti zagotovljena enaka obravnava vseh ponudnikov in informacij se ne nudi diskriminatorno, zaradi česar bi lahko nekateri ponudniki imeli prednost pred drugimi - 12. odst. 44. čl. ZJN-3</w:t>
            </w:r>
          </w:p>
          <w:p w14:paraId="36E6592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w:t>
            </w:r>
            <w:r w:rsidRPr="002C5414">
              <w:rPr>
                <w:rFonts w:ascii="Arial" w:hAnsi="Arial" w:cs="Arial"/>
                <w:i/>
                <w:sz w:val="20"/>
                <w:szCs w:val="20"/>
                <w:lang w:eastAsia="sl-SI"/>
              </w:rPr>
              <w:lastRenderedPageBreak/>
              <w:t>JN (razen o tistih, ki določajo minimalne zahteve glede JN) in določen je ustrezni rok za oddajo ponudbe - 12. odst. 44. čl. ZJN-3</w:t>
            </w:r>
          </w:p>
          <w:p w14:paraId="3DF61BA8"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2C5414" w:rsidRDefault="00895256" w:rsidP="00895256">
            <w:pPr>
              <w:autoSpaceDE w:val="0"/>
              <w:autoSpaceDN w:val="0"/>
              <w:adjustRightInd w:val="0"/>
              <w:rPr>
                <w:rFonts w:ascii="Arial" w:hAnsi="Arial" w:cs="Arial"/>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če je bilo v RD določeno (pridržana možnost), da se bo na podlagi prvih ponudb oddalo JN</w:t>
            </w:r>
          </w:p>
        </w:tc>
      </w:tr>
      <w:tr w:rsidR="00895256" w:rsidRPr="00FE6B7C"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(14. odst. 44. čl. in 83. čl. ZJN-3)</w:t>
            </w:r>
          </w:p>
          <w:p w14:paraId="1CCAFA1C"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1E9CE21"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895256" w:rsidRPr="00FE6B7C"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1B855FF" w14:textId="453E14B8" w:rsidR="00895256" w:rsidRPr="002C5414" w:rsidRDefault="00895256" w:rsidP="00895256">
            <w:pPr>
              <w:autoSpaceDE w:val="0"/>
              <w:autoSpaceDN w:val="0"/>
              <w:adjustRightInd w:val="0"/>
              <w:rPr>
                <w:rFonts w:ascii="Arial" w:hAnsi="Arial" w:cs="Arial"/>
              </w:rPr>
            </w:pPr>
            <w:r w:rsidRPr="002C5414">
              <w:rPr>
                <w:rFonts w:ascii="Arial" w:hAnsi="Arial" w:cs="Arial"/>
              </w:rPr>
              <w:t>Pogajanja niso bila izvedena, saj si je naročnik v obvestilu o JN</w:t>
            </w:r>
            <w:r w:rsidR="00A30A8C" w:rsidRPr="002C5414">
              <w:rPr>
                <w:rFonts w:ascii="Arial" w:hAnsi="Arial" w:cs="Arial"/>
              </w:rPr>
              <w:t xml:space="preserve"> </w:t>
            </w:r>
            <w:r w:rsidRPr="002C5414">
              <w:rPr>
                <w:rFonts w:ascii="Arial" w:hAnsi="Arial" w:cs="Arial"/>
              </w:rPr>
              <w:t xml:space="preserve">pridržal možnost, da lahko na podlagi prvih ponudb odda JN brez pogajanj </w:t>
            </w:r>
            <w:r w:rsidR="00160318">
              <w:rPr>
                <w:rFonts w:ascii="Arial" w:hAnsi="Arial" w:cs="Arial"/>
              </w:rPr>
              <w:t>–</w:t>
            </w:r>
            <w:r w:rsidR="006D1026" w:rsidRPr="002C5414">
              <w:rPr>
                <w:rFonts w:ascii="Arial" w:hAnsi="Arial" w:cs="Arial"/>
              </w:rPr>
              <w:t xml:space="preserve"> </w:t>
            </w:r>
            <w:r w:rsidR="00160318">
              <w:rPr>
                <w:rFonts w:ascii="Arial" w:hAnsi="Arial" w:cs="Arial"/>
              </w:rPr>
              <w:t>(</w:t>
            </w:r>
            <w:r w:rsidRPr="002C5414">
              <w:rPr>
                <w:rFonts w:ascii="Arial" w:hAnsi="Arial" w:cs="Arial"/>
              </w:rPr>
              <w:t>11. odst. 44. čl. ZJN-3</w:t>
            </w:r>
            <w:r w:rsidR="00160318">
              <w:rPr>
                <w:rFonts w:ascii="Arial" w:hAnsi="Arial" w:cs="Arial"/>
              </w:rPr>
              <w:t>)</w:t>
            </w:r>
            <w:r w:rsidR="00160318" w:rsidRPr="00007765">
              <w:rPr>
                <w:rFonts w:cs="Arial"/>
                <w:sz w:val="18"/>
                <w:szCs w:val="18"/>
              </w:rPr>
              <w:t xml:space="preserve"> </w:t>
            </w:r>
            <w:r w:rsidR="00160318" w:rsidRPr="002C5414">
              <w:rPr>
                <w:rFonts w:ascii="Arial" w:hAnsi="Arial" w:cs="Arial"/>
              </w:rPr>
              <w:t>oz. od 1. 1. 2022 si je naročnik to možnost pridržal v povabilu k oddaji ponudb v primeru iz b) tč. 1. odst. 44. čl. ZJN-3, če ni treba objaviti obvestila o javnem naročilu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zgolj če je bilo v RD določeno (pridržana možnost), da se bo lahko na podlagi prvih ponudb oddalo JN</w:t>
            </w:r>
          </w:p>
        </w:tc>
      </w:tr>
      <w:tr w:rsidR="00895256" w:rsidRPr="00FE6B7C"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2C5414" w:rsidRDefault="00895256" w:rsidP="00895256">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2C5414" w:rsidRDefault="00895256" w:rsidP="00895256">
            <w:pPr>
              <w:rPr>
                <w:rFonts w:ascii="Arial" w:hAnsi="Arial" w:cs="Arial"/>
                <w:b/>
                <w:bCs/>
              </w:rPr>
            </w:pPr>
            <w:r w:rsidRPr="002C5414">
              <w:rPr>
                <w:rFonts w:ascii="Arial" w:hAnsi="Arial" w:cs="Arial"/>
                <w:b/>
              </w:rPr>
              <w:t>POZIV K PREDLOŽITVI »KONČNIH« PONUDB</w:t>
            </w:r>
          </w:p>
        </w:tc>
      </w:tr>
      <w:tr w:rsidR="00895256" w:rsidRPr="00FE6B7C"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2C5414" w:rsidRDefault="00895256" w:rsidP="00895256">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54FA2F" w14:textId="77777777" w:rsidR="00895256" w:rsidRPr="002C5414"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4D67B40B" w14:textId="77777777" w:rsidR="00895256"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p>
          <w:p w14:paraId="2F0EB7AA" w14:textId="4CD0F92F" w:rsidR="00EA61A4" w:rsidRPr="002C5414" w:rsidRDefault="00EA61A4"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2C5414" w:rsidRDefault="00895256" w:rsidP="00895256">
            <w:pPr>
              <w:rPr>
                <w:rFonts w:ascii="Arial" w:hAnsi="Arial" w:cs="Arial"/>
                <w:b/>
                <w:bCs/>
              </w:rPr>
            </w:pPr>
          </w:p>
        </w:tc>
      </w:tr>
      <w:tr w:rsidR="00895256" w:rsidRPr="00FE6B7C"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2C5414" w:rsidRDefault="00895256" w:rsidP="00895256">
            <w:pPr>
              <w:rPr>
                <w:rFonts w:ascii="Arial" w:hAnsi="Arial" w:cs="Arial"/>
                <w:b/>
                <w:bCs/>
              </w:rPr>
            </w:pPr>
            <w:r w:rsidRPr="002C5414">
              <w:rPr>
                <w:rFonts w:ascii="Arial" w:hAnsi="Arial" w:cs="Arial"/>
              </w:rPr>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2C5414" w:rsidRDefault="00895256" w:rsidP="00895256">
            <w:pPr>
              <w:rPr>
                <w:rFonts w:ascii="Arial" w:hAnsi="Arial" w:cs="Arial"/>
                <w:b/>
                <w:bCs/>
              </w:rPr>
            </w:pPr>
          </w:p>
        </w:tc>
      </w:tr>
      <w:tr w:rsidR="00895256" w:rsidRPr="00FE6B7C"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2C5414" w:rsidRDefault="00895256" w:rsidP="00895256">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2C5414" w:rsidRDefault="00895256" w:rsidP="00895256">
            <w:pPr>
              <w:rPr>
                <w:rFonts w:ascii="Arial" w:hAnsi="Arial" w:cs="Arial"/>
                <w:b/>
                <w:bCs/>
              </w:rPr>
            </w:pPr>
            <w:r w:rsidRPr="002C5414">
              <w:rPr>
                <w:rFonts w:ascii="Arial" w:hAnsi="Arial" w:cs="Arial"/>
                <w:b/>
              </w:rPr>
              <w:t>PREDLOŽITEV IN JAVNO ODPIRANJE »KONČNIH« PONUDB OZ. ZAPISNIK O JAVNEM ODPIRANJU PONUDB</w:t>
            </w:r>
          </w:p>
        </w:tc>
      </w:tr>
      <w:tr w:rsidR="00895256" w:rsidRPr="00FE6B7C"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2C5414" w:rsidRDefault="00895256" w:rsidP="00895256">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2C5414" w:rsidRDefault="00895256" w:rsidP="00895256">
            <w:pPr>
              <w:rPr>
                <w:rFonts w:ascii="Arial" w:hAnsi="Arial" w:cs="Arial"/>
                <w:b/>
                <w:bCs/>
              </w:rPr>
            </w:pPr>
          </w:p>
        </w:tc>
      </w:tr>
      <w:tr w:rsidR="00895256" w:rsidRPr="00FE6B7C"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28063F28" w:rsidR="00895256" w:rsidRPr="002C5414" w:rsidRDefault="00895256" w:rsidP="00895256">
            <w:pPr>
              <w:rPr>
                <w:rFonts w:ascii="Arial" w:hAnsi="Arial" w:cs="Arial"/>
              </w:rPr>
            </w:pPr>
            <w:r w:rsidRPr="002C5414">
              <w:rPr>
                <w:rFonts w:ascii="Arial" w:hAnsi="Arial" w:cs="Arial"/>
              </w:rPr>
              <w:t>Izvedeno je</w:t>
            </w:r>
            <w:r w:rsidR="00EA61A4">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13E61597" w14:textId="4E1D8C84"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5EA48ECD" w14:textId="19103D9C" w:rsidR="00AA0698" w:rsidRPr="002C5414" w:rsidRDefault="00AA0698" w:rsidP="00895256">
            <w:pPr>
              <w:rPr>
                <w:rFonts w:ascii="Arial" w:hAnsi="Arial" w:cs="Arial"/>
                <w:i/>
                <w:u w:val="single"/>
              </w:rPr>
            </w:pPr>
            <w:r w:rsidRPr="002C5414">
              <w:rPr>
                <w:rFonts w:ascii="Arial" w:hAnsi="Arial" w:cs="Arial"/>
                <w:i/>
                <w:u w:val="single"/>
              </w:rPr>
              <w:t>-odpiranje ponudb ne sme biti izvedeno prej kot eno uro po roku za oddajo ponudb- 5. odst. 88. čl. ZJN-3 (novela ZJN-3b)</w:t>
            </w:r>
          </w:p>
          <w:p w14:paraId="7CD6ED76" w14:textId="77777777" w:rsidR="00895256" w:rsidRPr="002C5414"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6C00FA01" w14:textId="77777777" w:rsidR="00895256"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3BB87411" w14:textId="77777777" w:rsidR="00EA61A4" w:rsidRPr="002C5414" w:rsidRDefault="00EA61A4" w:rsidP="00EA61A4">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5C60BD21" w14:textId="2E4981C6" w:rsidR="00EA61A4" w:rsidRPr="002C5414" w:rsidRDefault="00EA61A4" w:rsidP="00EA61A4">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54D013" w14:textId="77777777" w:rsidR="00895256" w:rsidRPr="002C5414" w:rsidRDefault="00895256" w:rsidP="00895256">
            <w:pPr>
              <w:jc w:val="center"/>
              <w:rPr>
                <w:rFonts w:ascii="Arial" w:hAnsi="Arial" w:cs="Arial"/>
                <w:i/>
                <w:color w:val="A6A6A6"/>
              </w:rPr>
            </w:pPr>
          </w:p>
          <w:p w14:paraId="10BF4E0F"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62B403DD" w14:textId="77777777" w:rsidTr="002C5414">
        <w:trPr>
          <w:trHeight w:val="1340"/>
          <w:jc w:val="center"/>
        </w:trPr>
        <w:tc>
          <w:tcPr>
            <w:tcW w:w="447" w:type="dxa"/>
            <w:vMerge/>
            <w:tcBorders>
              <w:left w:val="single" w:sz="4" w:space="0" w:color="auto"/>
              <w:right w:val="single" w:sz="4" w:space="0" w:color="auto"/>
            </w:tcBorders>
          </w:tcPr>
          <w:p w14:paraId="3D90AF8B"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9ADB9F8"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oz. dokumentacija, iz katere je razvidna ponudbena cena, vseh ponudnikov</w:t>
            </w:r>
          </w:p>
          <w:p w14:paraId="72AB47ED" w14:textId="18C46B36" w:rsidR="004C1204" w:rsidRPr="002C5414" w:rsidRDefault="004C1204" w:rsidP="00895256">
            <w:pPr>
              <w:rPr>
                <w:rFonts w:ascii="Arial" w:hAnsi="Arial" w:cs="Arial"/>
              </w:rPr>
            </w:pPr>
            <w:r w:rsidRPr="002C5414">
              <w:rPr>
                <w:rFonts w:ascii="Arial" w:hAnsi="Arial" w:cs="Arial"/>
              </w:rPr>
              <w:t>(</w:t>
            </w:r>
            <w:r w:rsidR="000A4161" w:rsidRPr="00772877">
              <w:rPr>
                <w:rFonts w:ascii="Arial" w:hAnsi="Arial" w:cs="Arial"/>
                <w:i/>
                <w:u w:val="single"/>
              </w:rPr>
              <w:t>opozorilo</w:t>
            </w:r>
            <w:r w:rsidR="000A4161"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2C5414" w:rsidRDefault="000A4161"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2C5414" w:rsidRDefault="00895256" w:rsidP="00895256">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2C5414" w:rsidRDefault="00895256" w:rsidP="00895256">
            <w:pPr>
              <w:rPr>
                <w:rFonts w:ascii="Arial" w:hAnsi="Arial" w:cs="Arial"/>
              </w:rPr>
            </w:pPr>
            <w:r w:rsidRPr="002C5414">
              <w:rPr>
                <w:rFonts w:ascii="Arial" w:hAnsi="Arial" w:cs="Arial"/>
                <w:b/>
                <w:bCs/>
              </w:rPr>
              <w:t>PREGLED IN OCENA (KONČNIH) PONUDB</w:t>
            </w:r>
          </w:p>
        </w:tc>
      </w:tr>
      <w:tr w:rsidR="00895256" w:rsidRPr="00FE6B7C"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2C5414" w:rsidRDefault="00895256" w:rsidP="00895256">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3C0B0B82" w14:textId="77777777" w:rsidR="00895256" w:rsidRPr="002C5414" w:rsidRDefault="00895256" w:rsidP="00895256">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EC5587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43E07A38"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2C5414" w:rsidRDefault="00895256" w:rsidP="00895256">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2C5414" w:rsidRDefault="00895256" w:rsidP="00895256">
            <w:pPr>
              <w:rPr>
                <w:rFonts w:ascii="Arial" w:hAnsi="Arial" w:cs="Arial"/>
              </w:rPr>
            </w:pPr>
          </w:p>
        </w:tc>
      </w:tr>
      <w:tr w:rsidR="00895256" w:rsidRPr="00FE6B7C"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2C5414" w:rsidRDefault="00895256" w:rsidP="00895256">
            <w:pPr>
              <w:rPr>
                <w:rFonts w:ascii="Arial" w:hAnsi="Arial" w:cs="Arial"/>
              </w:rPr>
            </w:pPr>
            <w:r w:rsidRPr="002C5414">
              <w:rPr>
                <w:rFonts w:ascii="Arial" w:hAnsi="Arial" w:cs="Arial"/>
              </w:rPr>
              <w:t>Dopolnitev, popravek, pojasnilo ponudb je izvedeno na poziv naročnika in je dopustno (5., 6. in 7. odst. 89. čl. ZJN-3)</w:t>
            </w:r>
          </w:p>
          <w:p w14:paraId="032E2C44" w14:textId="78753EF9"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80623E" w14:textId="77777777" w:rsidR="00C93B22" w:rsidRPr="006B6489" w:rsidRDefault="00C93B22" w:rsidP="00C93B22">
            <w:pPr>
              <w:pStyle w:val="Odstavekseznama"/>
              <w:numPr>
                <w:ilvl w:val="0"/>
                <w:numId w:val="15"/>
              </w:numPr>
              <w:spacing w:after="0" w:line="240" w:lineRule="auto"/>
              <w:ind w:left="137" w:hanging="137"/>
              <w:contextualSpacing w:val="0"/>
              <w:jc w:val="both"/>
              <w:rPr>
                <w:rFonts w:ascii="Arial" w:hAnsi="Arial" w:cs="Arial"/>
                <w:i/>
                <w:sz w:val="20"/>
                <w:szCs w:val="20"/>
              </w:rPr>
            </w:pPr>
            <w:r w:rsidRPr="006B6489">
              <w:rPr>
                <w:rFonts w:ascii="Arial" w:eastAsia="Times New Roman" w:hAnsi="Arial" w:cs="Arial"/>
                <w:i/>
                <w:sz w:val="20"/>
                <w:szCs w:val="20"/>
              </w:rPr>
              <w:t>ZJN-3 taksativno navaja, česa ponudnik ne sme dopolnjevati ali popravljati – 6. odst. 89. čl. ZJN-3</w:t>
            </w:r>
          </w:p>
          <w:p w14:paraId="0251BD3B" w14:textId="55D3FFE7" w:rsidR="00C93B22" w:rsidRPr="002C5414" w:rsidRDefault="00467C7F" w:rsidP="002C5414">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hAnsi="Arial" w:cs="Arial"/>
                <w:i/>
              </w:rPr>
              <w:t>-</w:t>
            </w:r>
            <w:r w:rsidR="00C93B22"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4D53290" w14:textId="77777777" w:rsidR="00C93B22" w:rsidRPr="002C5414"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0DB70738" w14:textId="56DFCADC" w:rsidR="00C93B22" w:rsidRPr="00C93B22"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4859907"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544C832C" w14:textId="77777777" w:rsidR="00895256" w:rsidRPr="002C5414" w:rsidRDefault="00895256" w:rsidP="00895256">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5122D4" w14:textId="17913B3B"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2C5414" w:rsidRDefault="00895256" w:rsidP="00895256">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895256" w:rsidRPr="00FE6B7C"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2C5414" w:rsidRDefault="00895256" w:rsidP="00895256">
            <w:pPr>
              <w:rPr>
                <w:rFonts w:ascii="Arial" w:hAnsi="Arial" w:cs="Arial"/>
              </w:rPr>
            </w:pPr>
            <w:r w:rsidRPr="002C5414">
              <w:rPr>
                <w:rFonts w:ascii="Arial" w:hAnsi="Arial" w:cs="Arial"/>
              </w:rPr>
              <w:t>Nedopustne ponudbe so izločene (29. tč. 1. odst. 2. čl. ZJN-3)</w:t>
            </w:r>
          </w:p>
          <w:p w14:paraId="3FA7CA73"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30E680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7AB9D4F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62C14AC"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kazniva dejanja (1. odst. 75. čl. ZJN-3); </w:t>
            </w:r>
          </w:p>
          <w:p w14:paraId="2421D796" w14:textId="259421A4" w:rsidR="00895256"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EDB59A2" w14:textId="1C62A8BE" w:rsidR="003F3C12" w:rsidRPr="002C5414" w:rsidRDefault="003F3C12" w:rsidP="003F3C12">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w:t>
            </w:r>
            <w:r w:rsidRPr="002C5414">
              <w:rPr>
                <w:rFonts w:ascii="Arial" w:hAnsi="Arial" w:cs="Arial"/>
                <w:i/>
                <w:sz w:val="20"/>
                <w:szCs w:val="20"/>
              </w:rPr>
              <w:lastRenderedPageBreak/>
              <w:t xml:space="preserve">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 </w:t>
            </w:r>
          </w:p>
          <w:p w14:paraId="782CC7A0"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2C5414" w:rsidRDefault="00895256" w:rsidP="00895256">
            <w:pPr>
              <w:rPr>
                <w:rFonts w:ascii="Arial" w:hAnsi="Arial" w:cs="Arial"/>
              </w:rPr>
            </w:pPr>
          </w:p>
        </w:tc>
      </w:tr>
      <w:tr w:rsidR="00895256" w:rsidRPr="00FE6B7C"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2C5414" w:rsidRDefault="00895256" w:rsidP="00895256">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4D0F59" w:rsidRPr="00FE6B7C" w14:paraId="1C6DCFEC" w14:textId="77777777" w:rsidTr="007E6D93">
        <w:trPr>
          <w:jc w:val="center"/>
        </w:trPr>
        <w:tc>
          <w:tcPr>
            <w:tcW w:w="447" w:type="dxa"/>
            <w:vMerge/>
            <w:tcBorders>
              <w:left w:val="single" w:sz="4" w:space="0" w:color="auto"/>
              <w:right w:val="single" w:sz="4" w:space="0" w:color="auto"/>
            </w:tcBorders>
            <w:vAlign w:val="center"/>
          </w:tcPr>
          <w:p w14:paraId="0E38EE2B" w14:textId="77777777" w:rsidR="004D0F59" w:rsidRPr="004D0F59" w:rsidRDefault="004D0F59"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57C61" w14:textId="77777777" w:rsidR="004D0F59" w:rsidRPr="002C5414" w:rsidRDefault="004D0F59" w:rsidP="004D0F59">
            <w:pPr>
              <w:rPr>
                <w:rFonts w:ascii="Arial" w:hAnsi="Arial" w:cs="Arial"/>
              </w:rPr>
            </w:pPr>
            <w:r w:rsidRPr="002C5414">
              <w:rPr>
                <w:rFonts w:ascii="Arial" w:hAnsi="Arial" w:cs="Arial"/>
              </w:rPr>
              <w:t>Če je oddana ponudba s podizvajalci, so upoštevana zakonska določila (94. čl. ZJN-3):</w:t>
            </w:r>
          </w:p>
          <w:p w14:paraId="38B1925F"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ponudbi navedba vseh podizvajalcev in zahtevanih podatkov – 2. in 8. odst. 94. čl. ZJN-3</w:t>
            </w:r>
          </w:p>
          <w:p w14:paraId="0F490707"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preveritev razlogov za izključitev podizvajalca oz. izpolnjevanje pogojev (izjave, ESPD …) vsakega podizvajalca – 4. odst. 94. čl. ZJN-3</w:t>
            </w:r>
          </w:p>
          <w:p w14:paraId="3915910F" w14:textId="7F9F5A13" w:rsidR="004D0F59" w:rsidRPr="004D0F59" w:rsidRDefault="004D0F59" w:rsidP="004D0F59">
            <w:pPr>
              <w:rPr>
                <w:rFonts w:ascii="Arial" w:hAnsi="Arial" w:cs="Arial"/>
              </w:rPr>
            </w:pPr>
            <w:r w:rsidRPr="00B61384">
              <w:rPr>
                <w:rFonts w:ascii="Arial" w:hAnsi="Arial" w:cs="Arial"/>
                <w:i/>
              </w:rPr>
              <w:t>(</w:t>
            </w:r>
            <w:r w:rsidRPr="00772877">
              <w:rPr>
                <w:rFonts w:ascii="Arial" w:hAnsi="Arial" w:cs="Arial"/>
                <w:i/>
                <w:u w:val="single"/>
              </w:rPr>
              <w:t>opozorilo</w:t>
            </w:r>
            <w:r w:rsidRPr="00B6138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0B6AB116" w14:textId="104F323B" w:rsidR="004D0F59" w:rsidRPr="004D0F59" w:rsidRDefault="004D0F59"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7185B28" w14:textId="37064BDD" w:rsidR="004D0F59" w:rsidRPr="004D0F59" w:rsidRDefault="004D0F59" w:rsidP="00895256">
            <w:pPr>
              <w:jc w:val="center"/>
              <w:rPr>
                <w:rFonts w:ascii="Arial" w:hAnsi="Arial" w:cs="Arial"/>
                <w:b/>
                <w:i/>
                <w:color w:val="A6A6A6"/>
              </w:rPr>
            </w:pPr>
            <w:r w:rsidRPr="006B6489">
              <w:rPr>
                <w:rFonts w:ascii="Arial" w:hAnsi="Arial" w:cs="Arial"/>
                <w:b/>
                <w:i/>
                <w:color w:val="A6A6A6"/>
              </w:rPr>
              <w:t xml:space="preserve">ni obvezno, </w:t>
            </w:r>
            <w:r>
              <w:rPr>
                <w:rFonts w:ascii="Arial" w:hAnsi="Arial" w:cs="Arial"/>
                <w:i/>
                <w:color w:val="A6A6A6"/>
              </w:rPr>
              <w:t>če ni podizvajalcev</w:t>
            </w:r>
          </w:p>
        </w:tc>
      </w:tr>
      <w:tr w:rsidR="00895256" w:rsidRPr="00FE6B7C"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2C5414" w:rsidRDefault="00895256" w:rsidP="00895256">
            <w:pPr>
              <w:rPr>
                <w:rFonts w:ascii="Arial" w:hAnsi="Arial" w:cs="Arial"/>
              </w:rPr>
            </w:pPr>
            <w:r w:rsidRPr="002C5414">
              <w:rPr>
                <w:rFonts w:ascii="Arial" w:hAnsi="Arial" w:cs="Arial"/>
              </w:rPr>
              <w:t>Predloženo je finančno zavarovanje za resnost ponudbe (če je bilo zahtevano)</w:t>
            </w:r>
          </w:p>
          <w:p w14:paraId="63B44F88"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75BF285"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3D739130"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895256" w:rsidRPr="00FE6B7C"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2C5414" w:rsidRDefault="00895256" w:rsidP="00895256">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965310" w:rsidRPr="00FE6B7C" w14:paraId="2D7381C0" w14:textId="77777777" w:rsidTr="007E6D93">
        <w:trPr>
          <w:jc w:val="center"/>
        </w:trPr>
        <w:tc>
          <w:tcPr>
            <w:tcW w:w="447" w:type="dxa"/>
            <w:tcBorders>
              <w:left w:val="single" w:sz="4" w:space="0" w:color="auto"/>
              <w:bottom w:val="single" w:sz="4" w:space="0" w:color="auto"/>
              <w:right w:val="single" w:sz="4" w:space="0" w:color="auto"/>
            </w:tcBorders>
            <w:vAlign w:val="center"/>
          </w:tcPr>
          <w:p w14:paraId="291C7ACA" w14:textId="77777777" w:rsidR="00965310" w:rsidRPr="00965310" w:rsidRDefault="00965310"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BB3832" w14:textId="77777777" w:rsidR="00072D2D" w:rsidRPr="00B61384" w:rsidRDefault="00072D2D" w:rsidP="00072D2D">
            <w:pPr>
              <w:rPr>
                <w:rFonts w:ascii="Arial" w:hAnsi="Arial" w:cs="Arial"/>
              </w:rPr>
            </w:pPr>
            <w:r w:rsidRPr="00B61384">
              <w:rPr>
                <w:rFonts w:ascii="Arial" w:hAnsi="Arial" w:cs="Arial"/>
              </w:rPr>
              <w:t>Izbrana ponudba ni neobičajno nizka oz. je ponudba utemeljeno pojasnjena (86. čl. ZJN-3)</w:t>
            </w:r>
          </w:p>
          <w:p w14:paraId="449F5C8B" w14:textId="5D67B0E7" w:rsidR="00965310" w:rsidRPr="00965310" w:rsidRDefault="00072D2D" w:rsidP="00072D2D">
            <w:pPr>
              <w:rPr>
                <w:rFonts w:ascii="Arial" w:hAnsi="Arial" w:cs="Arial"/>
              </w:rPr>
            </w:pPr>
            <w:r w:rsidRPr="00B61384">
              <w:rPr>
                <w:rFonts w:ascii="Arial" w:eastAsia="Calibri" w:hAnsi="Arial" w:cs="Arial"/>
                <w:i/>
                <w:lang w:eastAsia="en-US"/>
              </w:rPr>
              <w:t>(</w:t>
            </w:r>
            <w:r w:rsidRPr="00B61384">
              <w:rPr>
                <w:rFonts w:ascii="Arial" w:eastAsia="Calibri" w:hAnsi="Arial" w:cs="Arial"/>
                <w:i/>
                <w:u w:val="single"/>
                <w:lang w:eastAsia="en-US"/>
              </w:rPr>
              <w:t>opozorilo</w:t>
            </w:r>
            <w:r w:rsidRPr="00B6138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vAlign w:val="center"/>
          </w:tcPr>
          <w:p w14:paraId="30AE0D13" w14:textId="0C154AE0" w:rsidR="00965310" w:rsidRPr="00965310" w:rsidRDefault="00072D2D"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385DCF" w14:textId="77777777" w:rsidR="00965310" w:rsidRPr="00965310" w:rsidRDefault="00965310" w:rsidP="00895256">
            <w:pPr>
              <w:jc w:val="center"/>
              <w:rPr>
                <w:rFonts w:ascii="Arial" w:hAnsi="Arial" w:cs="Arial"/>
                <w:b/>
                <w:i/>
                <w:color w:val="A6A6A6"/>
              </w:rPr>
            </w:pPr>
          </w:p>
        </w:tc>
      </w:tr>
      <w:tr w:rsidR="00895256" w:rsidRPr="00FE6B7C"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2C5414" w:rsidRDefault="00895256" w:rsidP="00895256">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2C5414" w:rsidRDefault="00895256" w:rsidP="00895256">
            <w:pPr>
              <w:rPr>
                <w:rFonts w:ascii="Arial" w:hAnsi="Arial" w:cs="Arial"/>
              </w:rPr>
            </w:pPr>
            <w:r w:rsidRPr="002C5414">
              <w:rPr>
                <w:rFonts w:ascii="Arial" w:hAnsi="Arial" w:cs="Arial"/>
                <w:b/>
                <w:bCs/>
              </w:rPr>
              <w:t>ODLOČITEV O ODDAJI JAVNEGA NAROČILA</w:t>
            </w:r>
          </w:p>
        </w:tc>
      </w:tr>
      <w:tr w:rsidR="00895256" w:rsidRPr="00FE6B7C"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2C5414" w:rsidRDefault="00895256" w:rsidP="00895256">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 xml:space="preserve">tudi razloge za zavrnitev prijave </w:t>
            </w:r>
            <w:r w:rsidRPr="002C5414">
              <w:rPr>
                <w:rFonts w:ascii="Arial" w:hAnsi="Arial" w:cs="Arial"/>
                <w:u w:val="single"/>
              </w:rPr>
              <w:lastRenderedPageBreak/>
              <w:t>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6385070B"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16C1F85" w14:textId="77777777" w:rsidR="00895256" w:rsidRPr="002C5414" w:rsidRDefault="00895256" w:rsidP="00895256">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2C01E1B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5F3D36B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A69253F"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3EC6AF5D"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2C5414" w:rsidRDefault="00895256" w:rsidP="00895256">
            <w:pPr>
              <w:rPr>
                <w:rFonts w:ascii="Arial" w:hAnsi="Arial" w:cs="Arial"/>
              </w:rPr>
            </w:pPr>
          </w:p>
        </w:tc>
      </w:tr>
      <w:tr w:rsidR="00895256" w:rsidRPr="00FE6B7C"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2C5414" w:rsidRDefault="00895256" w:rsidP="00895256">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2C5414" w:rsidRDefault="00895256" w:rsidP="00895256">
            <w:pPr>
              <w:rPr>
                <w:rFonts w:ascii="Arial" w:hAnsi="Arial" w:cs="Arial"/>
              </w:rPr>
            </w:pPr>
          </w:p>
        </w:tc>
      </w:tr>
      <w:tr w:rsidR="00895256" w:rsidRPr="00FE6B7C"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2C5414" w:rsidRDefault="00895256" w:rsidP="00895256">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2C5414" w:rsidRDefault="00895256" w:rsidP="00895256">
            <w:pPr>
              <w:rPr>
                <w:rFonts w:ascii="Arial" w:hAnsi="Arial" w:cs="Arial"/>
              </w:rPr>
            </w:pPr>
          </w:p>
        </w:tc>
      </w:tr>
      <w:tr w:rsidR="00895256" w:rsidRPr="00FE6B7C"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2C5414" w:rsidRDefault="00895256" w:rsidP="00895256">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2C5414" w:rsidRDefault="00895256" w:rsidP="00895256">
            <w:pPr>
              <w:jc w:val="center"/>
              <w:rPr>
                <w:rFonts w:ascii="Arial" w:hAnsi="Arial" w:cs="Arial"/>
                <w:b/>
                <w:i/>
              </w:rPr>
            </w:pPr>
            <w:r w:rsidRPr="002C5414">
              <w:rPr>
                <w:rFonts w:ascii="Arial" w:hAnsi="Arial" w:cs="Arial"/>
                <w:b/>
                <w:i/>
                <w:color w:val="A6A6A6"/>
              </w:rPr>
              <w:t>ni obvezno za izjeme, ki jih našteva ZJN-3</w:t>
            </w:r>
          </w:p>
        </w:tc>
      </w:tr>
      <w:tr w:rsidR="00895256" w:rsidRPr="00FE6B7C"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F6AC38F" w14:textId="49BFF9FD" w:rsidR="00895256" w:rsidRDefault="00895256" w:rsidP="00DC39CB">
            <w:pPr>
              <w:rPr>
                <w:rFonts w:ascii="Arial" w:hAnsi="Arial" w:cs="Arial"/>
              </w:rPr>
            </w:pPr>
            <w:r w:rsidRPr="002C5414">
              <w:rPr>
                <w:rFonts w:ascii="Arial" w:hAnsi="Arial" w:cs="Arial"/>
              </w:rPr>
              <w:t xml:space="preserve">Zagotovljeno je učinkovito preprečevanje nasprotja interesov (91. čl. ZJN-3) </w:t>
            </w:r>
          </w:p>
          <w:p w14:paraId="60A51B4D" w14:textId="77777777" w:rsidR="00464A80" w:rsidRPr="002C5414" w:rsidRDefault="00464A80" w:rsidP="00464A80">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p>
          <w:p w14:paraId="11E21C6F" w14:textId="77777777" w:rsid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77217C9" w14:textId="369F21D8" w:rsidR="00464A80" w:rsidRP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B61384">
              <w:rPr>
                <w:rFonts w:ascii="Arial" w:eastAsia="Times New Roman" w:hAnsi="Arial" w:cs="Arial"/>
                <w:i/>
                <w:sz w:val="20"/>
                <w:szCs w:val="20"/>
                <w:lang w:eastAsia="sl-SI"/>
              </w:rPr>
              <w:t xml:space="preserve">izbrani ponudnik je v roku 8 dni od poziva naročnika posredoval podatke o lastnikih in povezanih družbah - 6. odst. 91. čl. ZJN-3 (novela ZJN-3B navedeno določbo črta, obveznost pridobitve teh podatkov od 1. 1. 2022 je urejena zgolj v drugem zakonu - ZIntKP </w:t>
            </w:r>
            <w:r w:rsidRPr="00B61384">
              <w:rPr>
                <w:rFonts w:ascii="Arial" w:eastAsia="Times New Roman" w:hAnsi="Arial" w:cs="Arial"/>
                <w:i/>
                <w:sz w:val="20"/>
                <w:szCs w:val="20"/>
                <w:lang w:eastAsia="sl-SI"/>
              </w:rPr>
              <w:footnoteReference w:id="79"/>
            </w:r>
            <w:r w:rsidRPr="00B61384">
              <w:rPr>
                <w:rFonts w:ascii="Arial" w:eastAsia="Times New Roman"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2C5414" w:rsidRDefault="00895256" w:rsidP="00895256">
            <w:pPr>
              <w:jc w:val="center"/>
              <w:rPr>
                <w:rFonts w:ascii="Arial" w:hAnsi="Arial" w:cs="Arial"/>
                <w:b/>
                <w:i/>
                <w:color w:val="A6A6A6"/>
              </w:rPr>
            </w:pPr>
          </w:p>
        </w:tc>
      </w:tr>
      <w:tr w:rsidR="00895256" w:rsidRPr="00FE6B7C"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2C5414" w:rsidRDefault="00895256" w:rsidP="00895256">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2C5414" w:rsidRDefault="00895256" w:rsidP="00895256">
            <w:pPr>
              <w:rPr>
                <w:rFonts w:ascii="Arial" w:hAnsi="Arial" w:cs="Arial"/>
              </w:rPr>
            </w:pPr>
            <w:r w:rsidRPr="002C5414">
              <w:rPr>
                <w:rFonts w:ascii="Arial" w:hAnsi="Arial" w:cs="Arial"/>
                <w:b/>
                <w:bCs/>
              </w:rPr>
              <w:t>OBJAVA OBVESTILA O ODDAJI JAVNEGA NAROČILA</w:t>
            </w:r>
          </w:p>
        </w:tc>
      </w:tr>
      <w:tr w:rsidR="00895256" w:rsidRPr="00FE6B7C"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2C5414" w:rsidRDefault="00895256" w:rsidP="00895256">
            <w:pPr>
              <w:rPr>
                <w:rFonts w:ascii="Arial" w:hAnsi="Arial" w:cs="Arial"/>
              </w:rPr>
            </w:pPr>
            <w:r w:rsidRPr="002C5414">
              <w:rPr>
                <w:rFonts w:ascii="Arial" w:hAnsi="Arial" w:cs="Arial"/>
              </w:rPr>
              <w:t>Obvestilo o oddaji naročila je objavljeno na portalu JN najpozneje 30 dni po sklenitvi pogodbe (22., 52. in 58. čl. ZJN-3)</w:t>
            </w:r>
          </w:p>
          <w:p w14:paraId="1CDDF82A" w14:textId="77777777" w:rsidR="00895256" w:rsidRPr="002C5414" w:rsidRDefault="00895256" w:rsidP="00895256">
            <w:pPr>
              <w:rPr>
                <w:rFonts w:ascii="Arial" w:hAnsi="Arial" w:cs="Arial"/>
              </w:rPr>
            </w:pPr>
            <w:r w:rsidRPr="002C5414">
              <w:rPr>
                <w:rFonts w:ascii="Arial" w:hAnsi="Arial" w:cs="Arial"/>
              </w:rPr>
              <w:t>ali</w:t>
            </w:r>
          </w:p>
          <w:p w14:paraId="0A861265"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w:t>
            </w:r>
            <w:r w:rsidRPr="002C5414">
              <w:rPr>
                <w:rFonts w:ascii="Arial" w:hAnsi="Arial" w:cs="Arial"/>
              </w:rPr>
              <w:lastRenderedPageBreak/>
              <w:t xml:space="preserve">izvedbi postopka na podlagi b. tč. 1. odst. 44. čl. ZJN-3 </w:t>
            </w:r>
          </w:p>
          <w:p w14:paraId="547C5A79"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41A7AD1F" w14:textId="77777777" w:rsidR="00895256" w:rsidRPr="002C5414" w:rsidRDefault="00895256" w:rsidP="00895256">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2C5414" w:rsidRDefault="00895256" w:rsidP="00895256">
            <w:pPr>
              <w:rPr>
                <w:rFonts w:ascii="Arial" w:hAnsi="Arial" w:cs="Arial"/>
              </w:rPr>
            </w:pPr>
          </w:p>
        </w:tc>
      </w:tr>
      <w:tr w:rsidR="00895256" w:rsidRPr="00FE6B7C"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2C5414" w:rsidRDefault="00895256" w:rsidP="00895256">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7F069AB" w14:textId="77777777" w:rsidR="00895256" w:rsidRPr="002C5414" w:rsidRDefault="00895256" w:rsidP="00895256">
            <w:pPr>
              <w:rPr>
                <w:rFonts w:ascii="Arial" w:hAnsi="Arial" w:cs="Arial"/>
              </w:rPr>
            </w:pPr>
            <w:r w:rsidRPr="002C5414">
              <w:rPr>
                <w:rFonts w:ascii="Arial" w:hAnsi="Arial" w:cs="Arial"/>
              </w:rPr>
              <w:t>ali</w:t>
            </w:r>
          </w:p>
          <w:p w14:paraId="6D129F08"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95256" w:rsidRPr="00FE6B7C"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D8411C7" w:rsidR="00895256" w:rsidRPr="002C5414" w:rsidRDefault="00895256"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2C5414" w:rsidRDefault="00895256" w:rsidP="00895256">
            <w:pPr>
              <w:rPr>
                <w:rFonts w:ascii="Arial" w:hAnsi="Arial" w:cs="Arial"/>
              </w:rPr>
            </w:pPr>
          </w:p>
        </w:tc>
      </w:tr>
      <w:tr w:rsidR="00895256" w:rsidRPr="00FE6B7C"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2C5414" w:rsidRDefault="00895256" w:rsidP="00895256">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2C5414" w:rsidRDefault="00895256" w:rsidP="00895256">
            <w:pPr>
              <w:rPr>
                <w:rFonts w:ascii="Arial" w:hAnsi="Arial" w:cs="Arial"/>
              </w:rPr>
            </w:pPr>
            <w:r w:rsidRPr="002C5414">
              <w:rPr>
                <w:rFonts w:ascii="Arial" w:hAnsi="Arial" w:cs="Arial"/>
                <w:b/>
                <w:bCs/>
              </w:rPr>
              <w:t>POROČILO v skladu s 105 čl. ZJN-3</w:t>
            </w:r>
          </w:p>
        </w:tc>
      </w:tr>
      <w:tr w:rsidR="00895256" w:rsidRPr="00FE6B7C"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2C5414" w:rsidRDefault="00895256" w:rsidP="00895256">
            <w:pPr>
              <w:rPr>
                <w:rFonts w:ascii="Arial" w:hAnsi="Arial" w:cs="Arial"/>
              </w:rPr>
            </w:pPr>
            <w:r w:rsidRPr="002C5414">
              <w:rPr>
                <w:rFonts w:ascii="Arial" w:hAnsi="Arial" w:cs="Arial"/>
              </w:rPr>
              <w:t>(Končno) poročilo o postopku oddaje JN je pripravljeno in zajema vse predpisane informacije (105. čl. ZJN-3)</w:t>
            </w:r>
          </w:p>
          <w:p w14:paraId="14CEF484"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28733F5"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95256" w:rsidRPr="00FE6B7C"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2C5414" w:rsidRDefault="00895256" w:rsidP="00895256">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2C5414" w:rsidRDefault="00895256" w:rsidP="00895256">
            <w:pPr>
              <w:rPr>
                <w:rFonts w:ascii="Arial" w:hAnsi="Arial" w:cs="Arial"/>
                <w:b/>
                <w:bCs/>
              </w:rPr>
            </w:pPr>
            <w:r w:rsidRPr="002C5414">
              <w:rPr>
                <w:rFonts w:ascii="Arial" w:hAnsi="Arial" w:cs="Arial"/>
                <w:b/>
                <w:bCs/>
              </w:rPr>
              <w:t>TEMELJNA NAČELA JAVNEGA NAROČANJA</w:t>
            </w:r>
          </w:p>
        </w:tc>
      </w:tr>
      <w:tr w:rsidR="00895256" w:rsidRPr="00FE6B7C"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2C5414" w:rsidRDefault="00895256" w:rsidP="00895256">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2C5414" w:rsidRDefault="00895256" w:rsidP="00895256">
            <w:pPr>
              <w:rPr>
                <w:rFonts w:ascii="Arial" w:hAnsi="Arial" w:cs="Arial"/>
                <w:b/>
                <w:bCs/>
              </w:rPr>
            </w:pPr>
          </w:p>
        </w:tc>
      </w:tr>
      <w:tr w:rsidR="00895256" w:rsidRPr="00FE6B7C"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2C5414" w:rsidRDefault="00895256" w:rsidP="00895256">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123ACFC0" w:rsidR="00895256" w:rsidRPr="002C5414" w:rsidRDefault="009F4940" w:rsidP="00895256">
            <w:pPr>
              <w:rPr>
                <w:rFonts w:ascii="Arial" w:hAnsi="Arial" w:cs="Arial"/>
              </w:rPr>
            </w:pPr>
            <w:r w:rsidRPr="002C5414">
              <w:rPr>
                <w:rFonts w:ascii="Arial" w:hAnsi="Arial" w:cs="Arial"/>
                <w:b/>
                <w:bCs/>
              </w:rPr>
              <w:t>PREPOZNAVNOST, PREGLEDNOST  IN</w:t>
            </w:r>
            <w:r w:rsidR="00895256" w:rsidRPr="002C5414">
              <w:rPr>
                <w:rFonts w:ascii="Arial" w:hAnsi="Arial" w:cs="Arial"/>
                <w:b/>
                <w:bCs/>
              </w:rPr>
              <w:t xml:space="preserve"> KOMUNICIRANJE</w:t>
            </w:r>
          </w:p>
        </w:tc>
      </w:tr>
      <w:tr w:rsidR="00895256" w:rsidRPr="00FE6B7C"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15E408D8"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2C5414" w:rsidRDefault="00895256" w:rsidP="00895256">
            <w:pPr>
              <w:rPr>
                <w:rFonts w:ascii="Arial" w:hAnsi="Arial" w:cs="Arial"/>
              </w:rPr>
            </w:pPr>
          </w:p>
        </w:tc>
      </w:tr>
      <w:tr w:rsidR="00895256" w:rsidRPr="00FE6B7C"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2C5414" w:rsidRDefault="00895256" w:rsidP="00895256">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2C5414" w:rsidRDefault="00895256" w:rsidP="00895256">
            <w:pPr>
              <w:rPr>
                <w:rFonts w:ascii="Arial" w:hAnsi="Arial" w:cs="Arial"/>
              </w:rPr>
            </w:pPr>
            <w:r w:rsidRPr="002C5414">
              <w:rPr>
                <w:rFonts w:ascii="Arial" w:hAnsi="Arial" w:cs="Arial"/>
                <w:b/>
                <w:bCs/>
              </w:rPr>
              <w:t>UPOŠTEVAN JE INTERNI DOKUMENT ZA IZVAJANJE JAVNIH NAROČIL</w:t>
            </w:r>
          </w:p>
        </w:tc>
      </w:tr>
      <w:tr w:rsidR="00895256" w:rsidRPr="00FE6B7C"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2C5414" w:rsidRDefault="00895256" w:rsidP="00895256">
            <w:pPr>
              <w:rPr>
                <w:rFonts w:ascii="Arial" w:hAnsi="Arial" w:cs="Arial"/>
              </w:rPr>
            </w:pPr>
            <w:r w:rsidRPr="002C5414">
              <w:rPr>
                <w:rFonts w:ascii="Arial" w:hAnsi="Arial" w:cs="Arial"/>
              </w:rPr>
              <w:t xml:space="preserve">Upoštevana so določila internega dokumenta za izvajanje JN </w:t>
            </w:r>
          </w:p>
          <w:p w14:paraId="499BE155"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95256" w:rsidRPr="00FE6B7C"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2C5414" w:rsidRDefault="00895256" w:rsidP="00895256">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2C5414" w:rsidRDefault="00895256" w:rsidP="00895256">
            <w:pPr>
              <w:rPr>
                <w:rFonts w:ascii="Arial" w:hAnsi="Arial" w:cs="Arial"/>
                <w:b/>
              </w:rPr>
            </w:pPr>
            <w:r w:rsidRPr="002C5414">
              <w:rPr>
                <w:rFonts w:ascii="Arial" w:hAnsi="Arial" w:cs="Arial"/>
                <w:b/>
                <w:bCs/>
              </w:rPr>
              <w:t>REVIZIJA</w:t>
            </w:r>
          </w:p>
        </w:tc>
      </w:tr>
      <w:tr w:rsidR="00895256" w:rsidRPr="00FE6B7C"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388E6524" w:rsidR="00895256" w:rsidRPr="002C5414" w:rsidRDefault="00895256" w:rsidP="00895256">
            <w:pPr>
              <w:rPr>
                <w:rFonts w:ascii="Arial" w:hAnsi="Arial" w:cs="Arial"/>
              </w:rPr>
            </w:pPr>
            <w:r w:rsidRPr="002C5414">
              <w:rPr>
                <w:rFonts w:ascii="Arial" w:hAnsi="Arial" w:cs="Arial"/>
              </w:rPr>
              <w:t>Uveden je bil predrevizijski postopek (</w:t>
            </w:r>
            <w:r w:rsidR="009A0E5F">
              <w:rPr>
                <w:rFonts w:ascii="Arial" w:hAnsi="Arial" w:cs="Arial"/>
              </w:rPr>
              <w:t xml:space="preserve">pred </w:t>
            </w:r>
            <w:r w:rsidRPr="002C5414">
              <w:rPr>
                <w:rFonts w:ascii="Arial" w:hAnsi="Arial" w:cs="Arial"/>
              </w:rPr>
              <w:t>naročnik</w:t>
            </w:r>
            <w:r w:rsidR="009A0E5F">
              <w:rPr>
                <w:rFonts w:ascii="Arial" w:hAnsi="Arial" w:cs="Arial"/>
              </w:rPr>
              <w:t>om</w:t>
            </w:r>
            <w:r w:rsidRPr="002C5414">
              <w:rPr>
                <w:rFonts w:ascii="Arial" w:hAnsi="Arial" w:cs="Arial"/>
              </w:rPr>
              <w:t xml:space="preserve"> – </w:t>
            </w:r>
            <w:r w:rsidR="009A0E5F">
              <w:rPr>
                <w:rFonts w:ascii="Arial" w:hAnsi="Arial" w:cs="Arial"/>
              </w:rPr>
              <w:t>24-29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2C5414" w:rsidRDefault="00895256" w:rsidP="00895256">
            <w:pPr>
              <w:rPr>
                <w:rFonts w:ascii="Arial" w:hAnsi="Arial" w:cs="Arial"/>
              </w:rPr>
            </w:pPr>
          </w:p>
        </w:tc>
      </w:tr>
      <w:tr w:rsidR="00895256" w:rsidRPr="00FE6B7C"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2C5414" w:rsidRDefault="00895256" w:rsidP="00895256">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2C5414" w:rsidRDefault="00895256" w:rsidP="00895256">
            <w:pPr>
              <w:rPr>
                <w:rFonts w:ascii="Arial" w:hAnsi="Arial" w:cs="Arial"/>
              </w:rPr>
            </w:pPr>
          </w:p>
        </w:tc>
      </w:tr>
      <w:tr w:rsidR="00895256" w:rsidRPr="00FE6B7C"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2C5414" w:rsidRDefault="00895256" w:rsidP="00895256">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2C5414" w:rsidRDefault="00895256" w:rsidP="00895256">
            <w:pPr>
              <w:rPr>
                <w:rFonts w:ascii="Arial" w:hAnsi="Arial" w:cs="Arial"/>
              </w:rPr>
            </w:pPr>
          </w:p>
        </w:tc>
      </w:tr>
      <w:tr w:rsidR="00895256" w:rsidRPr="00FE6B7C"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2C5414" w:rsidRDefault="00895256" w:rsidP="00895256">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2C5414" w:rsidRDefault="00895256" w:rsidP="00895256">
            <w:pPr>
              <w:rPr>
                <w:rFonts w:ascii="Arial" w:hAnsi="Arial" w:cs="Arial"/>
              </w:rPr>
            </w:pPr>
          </w:p>
        </w:tc>
      </w:tr>
      <w:tr w:rsidR="00895256" w:rsidRPr="00FE6B7C"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2C5414" w:rsidRDefault="00895256" w:rsidP="00895256">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2C5414" w:rsidRDefault="00895256" w:rsidP="00895256">
            <w:pPr>
              <w:rPr>
                <w:rFonts w:ascii="Arial" w:hAnsi="Arial" w:cs="Arial"/>
              </w:rPr>
            </w:pPr>
          </w:p>
        </w:tc>
      </w:tr>
      <w:tr w:rsidR="00895256" w:rsidRPr="00FE6B7C"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2C5414" w:rsidRDefault="00895256" w:rsidP="00895256">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2C5414" w:rsidRDefault="00895256" w:rsidP="00895256">
            <w:pPr>
              <w:rPr>
                <w:rFonts w:ascii="Arial" w:hAnsi="Arial" w:cs="Arial"/>
              </w:rPr>
            </w:pPr>
          </w:p>
        </w:tc>
      </w:tr>
      <w:tr w:rsidR="00895256" w:rsidRPr="00FE6B7C"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2C5414" w:rsidRDefault="00895256" w:rsidP="00895256">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2C5414" w:rsidRDefault="00895256" w:rsidP="00895256">
            <w:pPr>
              <w:rPr>
                <w:rFonts w:ascii="Arial" w:hAnsi="Arial" w:cs="Arial"/>
                <w:b/>
              </w:rPr>
            </w:pPr>
            <w:r w:rsidRPr="002C5414">
              <w:rPr>
                <w:rFonts w:ascii="Arial" w:hAnsi="Arial" w:cs="Arial"/>
                <w:b/>
                <w:bCs/>
              </w:rPr>
              <w:t xml:space="preserve">POGODBA </w:t>
            </w:r>
          </w:p>
        </w:tc>
      </w:tr>
      <w:tr w:rsidR="00895256" w:rsidRPr="00FE6B7C"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2C5414" w:rsidRDefault="00895256" w:rsidP="00895256">
            <w:pPr>
              <w:rPr>
                <w:rFonts w:ascii="Arial" w:hAnsi="Arial" w:cs="Arial"/>
              </w:rPr>
            </w:pPr>
            <w:r w:rsidRPr="002C5414">
              <w:rPr>
                <w:rFonts w:ascii="Arial" w:hAnsi="Arial" w:cs="Arial"/>
              </w:rPr>
              <w:lastRenderedPageBreak/>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2C5414" w:rsidRDefault="00895256" w:rsidP="00895256">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2C5414" w:rsidRDefault="00895256" w:rsidP="00895256">
            <w:pPr>
              <w:rPr>
                <w:rFonts w:ascii="Arial" w:hAnsi="Arial" w:cs="Arial"/>
              </w:rPr>
            </w:pPr>
          </w:p>
        </w:tc>
      </w:tr>
      <w:tr w:rsidR="00895256" w:rsidRPr="00FE6B7C"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2C5414" w:rsidRDefault="00895256" w:rsidP="00895256">
            <w:pPr>
              <w:rPr>
                <w:rFonts w:ascii="Arial" w:hAnsi="Arial" w:cs="Arial"/>
              </w:rPr>
            </w:pPr>
            <w:r w:rsidRPr="002C5414">
              <w:rPr>
                <w:rFonts w:ascii="Arial" w:hAnsi="Arial" w:cs="Arial"/>
              </w:rPr>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2C5414" w:rsidRDefault="00895256" w:rsidP="00895256">
            <w:pPr>
              <w:rPr>
                <w:rFonts w:ascii="Arial" w:hAnsi="Arial" w:cs="Arial"/>
              </w:rPr>
            </w:pPr>
          </w:p>
        </w:tc>
      </w:tr>
      <w:tr w:rsidR="00895256" w:rsidRPr="00FE6B7C"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2C5414" w:rsidRDefault="00895256" w:rsidP="00895256">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2C5414" w:rsidRDefault="00895256" w:rsidP="00895256">
            <w:pPr>
              <w:rPr>
                <w:rFonts w:ascii="Arial" w:hAnsi="Arial" w:cs="Arial"/>
              </w:rPr>
            </w:pPr>
          </w:p>
        </w:tc>
      </w:tr>
      <w:tr w:rsidR="00895256" w:rsidRPr="00FE6B7C"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2C5414" w:rsidRDefault="00895256" w:rsidP="00895256">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2C5414" w:rsidRDefault="00895256" w:rsidP="00895256">
            <w:pPr>
              <w:rPr>
                <w:rFonts w:ascii="Arial" w:hAnsi="Arial" w:cs="Arial"/>
              </w:rPr>
            </w:pPr>
          </w:p>
        </w:tc>
      </w:tr>
      <w:tr w:rsidR="00895256" w:rsidRPr="00FE6B7C"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2C5414" w:rsidRDefault="00895256" w:rsidP="00895256">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2C5414" w:rsidRDefault="00895256" w:rsidP="00895256">
            <w:pPr>
              <w:rPr>
                <w:rFonts w:ascii="Arial" w:hAnsi="Arial" w:cs="Arial"/>
              </w:rPr>
            </w:pPr>
          </w:p>
        </w:tc>
      </w:tr>
      <w:tr w:rsidR="00895256" w:rsidRPr="00FE6B7C"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2C5414" w:rsidRDefault="00895256" w:rsidP="00895256">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2C5414" w:rsidRDefault="00895256" w:rsidP="00895256">
            <w:pPr>
              <w:rPr>
                <w:rFonts w:ascii="Arial" w:hAnsi="Arial" w:cs="Arial"/>
              </w:rPr>
            </w:pPr>
          </w:p>
        </w:tc>
      </w:tr>
      <w:tr w:rsidR="00895256" w:rsidRPr="00FE6B7C"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V pogodbi je navedeno </w:t>
            </w:r>
          </w:p>
          <w:p w14:paraId="495DCE41" w14:textId="7357EEEA" w:rsidR="00BB110D" w:rsidRPr="002C5414" w:rsidRDefault="0099677C" w:rsidP="00BB110D">
            <w:pPr>
              <w:autoSpaceDE w:val="0"/>
              <w:autoSpaceDN w:val="0"/>
              <w:adjustRightInd w:val="0"/>
              <w:rPr>
                <w:rFonts w:ascii="Arial" w:hAnsi="Arial" w:cs="Arial"/>
              </w:rPr>
            </w:pPr>
            <w:r w:rsidRPr="002C5414">
              <w:rPr>
                <w:rFonts w:ascii="Arial" w:hAnsi="Arial" w:cs="Arial"/>
              </w:rPr>
              <w:t>-</w:t>
            </w:r>
            <w:r w:rsidR="00895256" w:rsidRPr="002C5414">
              <w:rPr>
                <w:rFonts w:ascii="Arial" w:hAnsi="Arial" w:cs="Arial"/>
              </w:rPr>
              <w:t xml:space="preserve"> </w:t>
            </w:r>
            <w:r w:rsidR="00895256" w:rsidRPr="002C5414">
              <w:rPr>
                <w:rFonts w:ascii="Arial" w:hAnsi="Arial" w:cs="Arial"/>
                <w:u w:val="single"/>
              </w:rPr>
              <w:t xml:space="preserve">razvezni pogoj </w:t>
            </w:r>
            <w:r w:rsidR="00607948" w:rsidRPr="002C5414">
              <w:rPr>
                <w:rFonts w:ascii="Arial" w:hAnsi="Arial" w:cs="Arial"/>
                <w:u w:val="single"/>
              </w:rPr>
              <w:t>(če so bila obvestila o JN poslana v objavo)</w:t>
            </w:r>
            <w:r w:rsidR="00607948" w:rsidRPr="002C5414">
              <w:rPr>
                <w:rFonts w:ascii="Arial" w:hAnsi="Arial" w:cs="Arial"/>
              </w:rPr>
              <w:t xml:space="preserve"> </w:t>
            </w:r>
            <w:r w:rsidR="00895256"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4D13FD5A" w14:textId="150FD34A" w:rsidR="00000303" w:rsidRPr="005D5949" w:rsidRDefault="00BB110D" w:rsidP="00607948">
            <w:pPr>
              <w:autoSpaceDE w:val="0"/>
              <w:autoSpaceDN w:val="0"/>
              <w:adjustRightInd w:val="0"/>
              <w:rPr>
                <w:rFonts w:ascii="Arial" w:hAnsi="Arial" w:cs="Arial"/>
                <w:i/>
              </w:rPr>
            </w:pPr>
            <w:r w:rsidRPr="002C5414">
              <w:rPr>
                <w:rFonts w:ascii="Arial" w:hAnsi="Arial" w:cs="Arial"/>
                <w:i/>
              </w:rPr>
              <w:t xml:space="preserve"> (</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2C5414" w:rsidRDefault="00895256" w:rsidP="00895256">
            <w:pPr>
              <w:rPr>
                <w:rFonts w:ascii="Arial" w:hAnsi="Arial" w:cs="Arial"/>
              </w:rPr>
            </w:pPr>
          </w:p>
        </w:tc>
      </w:tr>
      <w:tr w:rsidR="00895256" w:rsidRPr="00FE6B7C"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2C5414" w:rsidRDefault="00895256" w:rsidP="00895256">
            <w:pPr>
              <w:rPr>
                <w:rFonts w:ascii="Arial" w:hAnsi="Arial" w:cs="Arial"/>
              </w:rPr>
            </w:pPr>
            <w:r w:rsidRPr="002C5414">
              <w:rPr>
                <w:rFonts w:ascii="Arial" w:hAnsi="Arial" w:cs="Arial"/>
              </w:rPr>
              <w:t>Pogodba skladno s ponudbo vsebuje podatke glede podizvajalcev oz. upoštevana so zakonska določila (94. čl. ZJN-3):</w:t>
            </w:r>
          </w:p>
          <w:p w14:paraId="4FC9B97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8DC3EB5"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45E55A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2080450"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95256" w:rsidRPr="00FE6B7C"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2C5414" w:rsidRDefault="00895256" w:rsidP="00895256">
            <w:pPr>
              <w:rPr>
                <w:rFonts w:ascii="Arial" w:hAnsi="Arial" w:cs="Arial"/>
              </w:rPr>
            </w:pPr>
            <w:r w:rsidRPr="002C5414">
              <w:rPr>
                <w:rFonts w:ascii="Arial" w:hAnsi="Arial" w:cs="Arial"/>
              </w:rPr>
              <w:t xml:space="preserve">Predložena so ustrezna veljavna finančna zavarovanja (predložena pravočasno – še posebej, </w:t>
            </w:r>
            <w:r w:rsidRPr="002C5414">
              <w:rPr>
                <w:rFonts w:ascii="Arial" w:hAnsi="Arial" w:cs="Arial"/>
              </w:rPr>
              <w:lastRenderedPageBreak/>
              <w:t>če gre za odložni pogoj, v ustrezni višini in za ustrezno obdobje skladno s pogodbo in dokumentacijo v zvezi z oddajo JN)</w:t>
            </w:r>
          </w:p>
          <w:p w14:paraId="00BD97AB" w14:textId="77777777"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47034BF" w14:textId="1D31BF32"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1880AAF9" w14:textId="0CEF736D" w:rsidR="00C44A3A" w:rsidRPr="002C5414" w:rsidRDefault="00C44A3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FA42AA6"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95256" w:rsidRPr="00FE6B7C"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2C5414" w:rsidRDefault="00895256" w:rsidP="00895256">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4B9729A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2C5414" w:rsidRDefault="00895256" w:rsidP="00895256">
            <w:pPr>
              <w:rPr>
                <w:rFonts w:ascii="Arial" w:hAnsi="Arial" w:cs="Arial"/>
              </w:rPr>
            </w:pPr>
          </w:p>
        </w:tc>
      </w:tr>
      <w:tr w:rsidR="00895256" w:rsidRPr="00FE6B7C"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2C5414" w:rsidRDefault="00895256" w:rsidP="00895256">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2C5414" w:rsidRDefault="00895256" w:rsidP="00895256">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80"/>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2C5414" w:rsidRDefault="00895256" w:rsidP="00895256">
            <w:pPr>
              <w:rPr>
                <w:rFonts w:ascii="Arial" w:hAnsi="Arial" w:cs="Arial"/>
              </w:rPr>
            </w:pPr>
          </w:p>
        </w:tc>
      </w:tr>
      <w:tr w:rsidR="00895256" w:rsidRPr="00FE6B7C"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2C5414" w:rsidRDefault="00895256" w:rsidP="00895256">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2C5414" w:rsidRDefault="00895256" w:rsidP="00895256">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895256" w:rsidRPr="00FE6B7C"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2C5414" w:rsidRDefault="00895256" w:rsidP="00895256">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2C5414" w:rsidRDefault="00895256" w:rsidP="00895256">
            <w:pPr>
              <w:rPr>
                <w:rFonts w:ascii="Arial" w:hAnsi="Arial" w:cs="Arial"/>
              </w:rPr>
            </w:pPr>
          </w:p>
        </w:tc>
      </w:tr>
      <w:tr w:rsidR="00895256" w:rsidRPr="00FE6B7C"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2C5414" w:rsidRDefault="00895256" w:rsidP="00895256">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6E236C9C" w:rsidR="00895256" w:rsidRPr="002C5414" w:rsidRDefault="00895256" w:rsidP="00895256">
            <w:pPr>
              <w:rPr>
                <w:rFonts w:ascii="Arial" w:hAnsi="Arial" w:cs="Arial"/>
              </w:rPr>
            </w:pPr>
            <w:r w:rsidRPr="002C5414">
              <w:rPr>
                <w:rFonts w:ascii="Arial" w:hAnsi="Arial" w:cs="Arial"/>
              </w:rPr>
              <w:t xml:space="preserve">Sprememba pogodbe o izvedbi JN je v skladu z razlogi iz 1. – </w:t>
            </w:r>
            <w:r w:rsidR="00693390">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81"/>
            </w:r>
            <w:r w:rsidRPr="002C5414">
              <w:rPr>
                <w:rFonts w:ascii="Arial" w:hAnsi="Arial" w:cs="Arial"/>
              </w:rPr>
              <w:t xml:space="preserve"> (5. tč. 1. odst. v povezavi s 4. odst. 95 čl. ZJN-3)</w:t>
            </w:r>
          </w:p>
          <w:p w14:paraId="44D7C569" w14:textId="44D63A68" w:rsidR="00895256"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preveri se vse zakonsko določene razloge za posamezno spremembo pogodbe (aneks) in njihovo utemeljitev, kar mora imeti naročnik dokumentirano</w:t>
            </w:r>
          </w:p>
          <w:p w14:paraId="6C1D9AE2" w14:textId="77777777" w:rsidR="001D6A40" w:rsidRDefault="00693390" w:rsidP="00895256">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24BD2B8E" w14:textId="5AC9004E" w:rsidR="00895256" w:rsidRPr="002C5414" w:rsidRDefault="00895256" w:rsidP="00895256">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2C5414" w:rsidRDefault="00895256" w:rsidP="00895256">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6D66047"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95256" w:rsidRPr="00FE6B7C"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2C5414" w:rsidRDefault="00895256" w:rsidP="00895256">
            <w:pPr>
              <w:rPr>
                <w:rFonts w:ascii="Arial" w:hAnsi="Arial" w:cs="Arial"/>
              </w:rPr>
            </w:pPr>
            <w:r w:rsidRPr="002C5414">
              <w:rPr>
                <w:rFonts w:ascii="Arial" w:hAnsi="Arial" w:cs="Arial"/>
              </w:rPr>
              <w:lastRenderedPageBreak/>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2C5414" w:rsidRDefault="00895256" w:rsidP="00895256">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2C5414" w:rsidRDefault="00895256" w:rsidP="00895256">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95256" w:rsidRPr="00FE6B7C"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2C5414" w:rsidRDefault="00895256" w:rsidP="00895256">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2C5414" w:rsidRDefault="00895256" w:rsidP="00895256">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95256" w:rsidRPr="00FE6B7C"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2C5414" w:rsidRDefault="00895256" w:rsidP="00895256">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2C5414" w:rsidRDefault="00895256" w:rsidP="00895256">
            <w:pPr>
              <w:rPr>
                <w:rFonts w:ascii="Arial" w:hAnsi="Arial" w:cs="Arial"/>
              </w:rPr>
            </w:pPr>
          </w:p>
        </w:tc>
      </w:tr>
      <w:tr w:rsidR="00895256" w:rsidRPr="00FE6B7C"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77777777" w:rsidR="00895256" w:rsidRPr="002C5414" w:rsidRDefault="00895256" w:rsidP="00895256">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2C5414" w:rsidRDefault="00895256" w:rsidP="00895256">
            <w:pPr>
              <w:jc w:val="center"/>
              <w:rPr>
                <w:rFonts w:ascii="Arial" w:hAnsi="Arial" w:cs="Arial"/>
              </w:rPr>
            </w:pPr>
          </w:p>
        </w:tc>
      </w:tr>
      <w:tr w:rsidR="00895256" w:rsidRPr="00FE6B7C"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6A2E586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2C5414" w:rsidRDefault="00895256" w:rsidP="00895256">
            <w:pPr>
              <w:rPr>
                <w:rFonts w:ascii="Arial" w:hAnsi="Arial" w:cs="Arial"/>
              </w:rPr>
            </w:pPr>
          </w:p>
        </w:tc>
      </w:tr>
    </w:tbl>
    <w:p w14:paraId="5934D860"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454147FF"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8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83"/>
            </w:r>
          </w:p>
          <w:p w14:paraId="7473E98F"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2C5414" w:rsidRDefault="0047048A" w:rsidP="007E6D93">
            <w:pPr>
              <w:rPr>
                <w:rFonts w:ascii="Arial" w:hAnsi="Arial" w:cs="Arial"/>
              </w:rPr>
            </w:pPr>
          </w:p>
        </w:tc>
      </w:tr>
    </w:tbl>
    <w:p w14:paraId="2723909B" w14:textId="77777777" w:rsidR="0047048A" w:rsidRPr="002C5414" w:rsidRDefault="0047048A" w:rsidP="0047048A">
      <w:pPr>
        <w:rPr>
          <w:rFonts w:ascii="Arial" w:hAnsi="Arial" w:cs="Arial"/>
        </w:rPr>
      </w:pPr>
    </w:p>
    <w:p w14:paraId="1A6F3F8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2C5414" w:rsidRDefault="0047048A" w:rsidP="007E6D93">
            <w:pPr>
              <w:rPr>
                <w:rFonts w:ascii="Arial" w:hAnsi="Arial" w:cs="Arial"/>
                <w:bCs/>
              </w:rPr>
            </w:pPr>
          </w:p>
          <w:p w14:paraId="0514F849" w14:textId="77777777" w:rsidR="0047048A" w:rsidRPr="002C5414" w:rsidRDefault="0047048A" w:rsidP="007E6D93">
            <w:pPr>
              <w:rPr>
                <w:rFonts w:ascii="Arial" w:hAnsi="Arial" w:cs="Arial"/>
                <w:bCs/>
              </w:rPr>
            </w:pPr>
          </w:p>
          <w:p w14:paraId="1085C6F0" w14:textId="77777777" w:rsidR="0047048A" w:rsidRPr="002C5414" w:rsidRDefault="0047048A" w:rsidP="007E6D93">
            <w:pPr>
              <w:rPr>
                <w:rFonts w:ascii="Arial" w:hAnsi="Arial" w:cs="Arial"/>
                <w:bCs/>
              </w:rPr>
            </w:pPr>
          </w:p>
          <w:p w14:paraId="772DA46D" w14:textId="77777777" w:rsidR="0047048A" w:rsidRPr="002C5414" w:rsidRDefault="0047048A" w:rsidP="007E6D93">
            <w:pPr>
              <w:rPr>
                <w:rFonts w:ascii="Arial" w:hAnsi="Arial" w:cs="Arial"/>
                <w:bCs/>
              </w:rPr>
            </w:pPr>
          </w:p>
          <w:p w14:paraId="2D09CF21" w14:textId="77777777" w:rsidR="0047048A" w:rsidRPr="002C5414" w:rsidRDefault="0047048A" w:rsidP="007E6D93">
            <w:pPr>
              <w:rPr>
                <w:rFonts w:ascii="Arial" w:hAnsi="Arial" w:cs="Arial"/>
                <w:bCs/>
              </w:rPr>
            </w:pPr>
          </w:p>
        </w:tc>
      </w:tr>
    </w:tbl>
    <w:p w14:paraId="1B4416A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592963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701CB9E8" w14:textId="77777777" w:rsidR="0047048A" w:rsidRPr="002C5414" w:rsidRDefault="0047048A" w:rsidP="0047048A">
      <w:pPr>
        <w:rPr>
          <w:rFonts w:ascii="Arial" w:hAnsi="Arial" w:cs="Arial"/>
        </w:rPr>
      </w:pPr>
      <w:bookmarkStart w:id="37" w:name="_Toc2777887"/>
    </w:p>
    <w:p w14:paraId="1914EE06" w14:textId="77777777" w:rsidR="0047048A" w:rsidRPr="00546128" w:rsidRDefault="0047048A" w:rsidP="00546128">
      <w:pPr>
        <w:pStyle w:val="KLstrosek2"/>
        <w:rPr>
          <w:rFonts w:ascii="Arial" w:hAnsi="Arial" w:cs="Arial"/>
        </w:rPr>
      </w:pPr>
      <w:r w:rsidRPr="002C5414">
        <w:br w:type="page"/>
      </w:r>
      <w:bookmarkStart w:id="38" w:name="_Toc96690967"/>
      <w:bookmarkStart w:id="39" w:name="_Toc152246831"/>
      <w:r w:rsidRPr="00546128">
        <w:rPr>
          <w:rFonts w:ascii="Arial" w:hAnsi="Arial" w:cs="Arial"/>
        </w:rPr>
        <w:lastRenderedPageBreak/>
        <w:t xml:space="preserve">VZOREC KONTROLNEGA LISTA </w:t>
      </w:r>
      <w:bookmarkStart w:id="40" w:name="_Toc2777888"/>
      <w:bookmarkEnd w:id="37"/>
      <w:r w:rsidRPr="00546128">
        <w:rPr>
          <w:rFonts w:ascii="Arial" w:hAnsi="Arial" w:cs="Arial"/>
        </w:rPr>
        <w:t xml:space="preserve">ZA POSTOPEK PO POSTOPKU S </w:t>
      </w:r>
      <w:bookmarkEnd w:id="40"/>
      <w:r w:rsidRPr="00546128">
        <w:rPr>
          <w:rFonts w:ascii="Arial" w:hAnsi="Arial" w:cs="Arial"/>
        </w:rPr>
        <w:t>POGAJANJI Z OBJAVO – ZJN-3</w:t>
      </w:r>
      <w:bookmarkEnd w:id="38"/>
      <w:bookmarkEnd w:id="39"/>
    </w:p>
    <w:p w14:paraId="52FC0FA8" w14:textId="77777777" w:rsidR="0047048A" w:rsidRPr="002C5414" w:rsidRDefault="0047048A" w:rsidP="0047048A">
      <w:pPr>
        <w:pStyle w:val="Bojan1"/>
        <w:keepNext w:val="0"/>
        <w:ind w:left="0" w:right="-427" w:firstLine="0"/>
        <w:outlineLvl w:val="9"/>
        <w:rPr>
          <w:rFonts w:ascii="Arial" w:hAnsi="Arial" w:cs="Arial"/>
          <w:sz w:val="20"/>
          <w:lang w:val="sl-SI"/>
        </w:rPr>
      </w:pPr>
    </w:p>
    <w:p w14:paraId="2AF171B4" w14:textId="14F847B9"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BA3DFC9"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8CCC9E2" w14:textId="77777777" w:rsidR="0047048A" w:rsidRPr="002C5414" w:rsidRDefault="0047048A" w:rsidP="0047048A">
      <w:pPr>
        <w:ind w:left="-426" w:right="-433"/>
        <w:rPr>
          <w:rFonts w:ascii="Arial" w:hAnsi="Arial" w:cs="Arial"/>
        </w:rPr>
      </w:pPr>
    </w:p>
    <w:p w14:paraId="5369AEDA"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1865D38A" w14:textId="77777777" w:rsidR="0047048A" w:rsidRPr="002C5414" w:rsidRDefault="0047048A" w:rsidP="0047048A">
      <w:pPr>
        <w:ind w:left="-426" w:right="-433"/>
        <w:jc w:val="center"/>
        <w:rPr>
          <w:rFonts w:ascii="Arial" w:hAnsi="Arial" w:cs="Arial"/>
          <w:b/>
        </w:rPr>
      </w:pPr>
      <w:r w:rsidRPr="002C5414">
        <w:rPr>
          <w:rFonts w:ascii="Arial" w:hAnsi="Arial" w:cs="Arial"/>
          <w:b/>
        </w:rPr>
        <w:t>za izvedbo preverjanja postopka oddaje javnega naročila</w:t>
      </w:r>
      <w:r w:rsidRPr="002C5414">
        <w:rPr>
          <w:rFonts w:ascii="Arial" w:hAnsi="Arial" w:cs="Arial"/>
          <w:b/>
          <w:bCs/>
        </w:rPr>
        <w:t xml:space="preserve"> </w:t>
      </w:r>
      <w:r w:rsidRPr="002C5414">
        <w:rPr>
          <w:rFonts w:ascii="Arial" w:hAnsi="Arial" w:cs="Arial"/>
          <w:b/>
        </w:rPr>
        <w:t xml:space="preserve">po </w:t>
      </w:r>
      <w:r w:rsidRPr="002C5414">
        <w:rPr>
          <w:rFonts w:ascii="Arial" w:hAnsi="Arial" w:cs="Arial"/>
          <w:b/>
          <w:bCs/>
        </w:rPr>
        <w:t>ZJN-3</w:t>
      </w:r>
      <w:r w:rsidRPr="002C5414">
        <w:rPr>
          <w:rStyle w:val="Sprotnaopomba-sklic"/>
          <w:rFonts w:ascii="Arial" w:hAnsi="Arial" w:cs="Arial"/>
          <w:b/>
          <w:bCs/>
        </w:rPr>
        <w:footnoteReference w:id="84"/>
      </w:r>
    </w:p>
    <w:p w14:paraId="15710FA8"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Z OBJAVO</w:t>
      </w:r>
    </w:p>
    <w:p w14:paraId="2D724E30" w14:textId="77777777" w:rsidR="0047048A" w:rsidRPr="002C5414" w:rsidRDefault="0047048A" w:rsidP="0047048A">
      <w:pPr>
        <w:ind w:left="-426" w:right="-433"/>
        <w:jc w:val="center"/>
        <w:rPr>
          <w:rFonts w:ascii="Arial" w:hAnsi="Arial" w:cs="Arial"/>
          <w:bCs/>
        </w:rPr>
      </w:pPr>
    </w:p>
    <w:p w14:paraId="152E5D15" w14:textId="77777777" w:rsidR="0047048A" w:rsidRPr="002C5414" w:rsidRDefault="0047048A" w:rsidP="0047048A">
      <w:pPr>
        <w:ind w:left="-426" w:right="-433"/>
        <w:jc w:val="center"/>
        <w:rPr>
          <w:rFonts w:ascii="Arial" w:hAnsi="Arial" w:cs="Arial"/>
          <w:bCs/>
        </w:rPr>
      </w:pPr>
    </w:p>
    <w:p w14:paraId="2EB5B9B5" w14:textId="77777777" w:rsidR="0047048A" w:rsidRPr="002C5414" w:rsidRDefault="0047048A" w:rsidP="0047048A">
      <w:pPr>
        <w:ind w:left="-426" w:right="-433"/>
        <w:rPr>
          <w:rFonts w:ascii="Arial" w:hAnsi="Arial" w:cs="Arial"/>
          <w:bCs/>
        </w:rPr>
      </w:pPr>
      <w:r w:rsidRPr="002C5414">
        <w:rPr>
          <w:rFonts w:ascii="Arial" w:hAnsi="Arial" w:cs="Arial"/>
          <w:bCs/>
        </w:rPr>
        <w:t xml:space="preserve">Postopek s pogajanji (45. čl. ZJN-3) se uporablja le za JN na </w:t>
      </w:r>
      <w:r w:rsidRPr="002C5414">
        <w:rPr>
          <w:rFonts w:ascii="Arial" w:hAnsi="Arial" w:cs="Arial"/>
          <w:b/>
          <w:bCs/>
        </w:rPr>
        <w:t>infrastrukturnem področju</w:t>
      </w:r>
      <w:r w:rsidRPr="002C5414">
        <w:rPr>
          <w:rFonts w:ascii="Arial" w:hAnsi="Arial" w:cs="Arial"/>
          <w:bCs/>
        </w:rPr>
        <w:t xml:space="preserve"> (22. tč. 1. odst. 2. čl. ZJN-3).</w:t>
      </w:r>
    </w:p>
    <w:p w14:paraId="0CA22EBF" w14:textId="77777777" w:rsidR="0047048A" w:rsidRPr="002C5414" w:rsidRDefault="0047048A" w:rsidP="0047048A">
      <w:pPr>
        <w:ind w:left="-426" w:right="-433"/>
        <w:rPr>
          <w:rFonts w:ascii="Arial" w:hAnsi="Arial" w:cs="Arial"/>
          <w:b/>
        </w:rPr>
      </w:pPr>
    </w:p>
    <w:p w14:paraId="33CC31C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3B9EE16F"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93B2B0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DED8A5F"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DD53D88" w14:textId="77777777" w:rsidR="0047048A" w:rsidRPr="002C5414" w:rsidRDefault="0047048A" w:rsidP="0047048A">
      <w:pPr>
        <w:ind w:firstLine="720"/>
        <w:rPr>
          <w:rFonts w:ascii="Arial" w:hAnsi="Arial" w:cs="Arial"/>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1"/>
        <w:gridCol w:w="400"/>
        <w:gridCol w:w="4231"/>
      </w:tblGrid>
      <w:tr w:rsidR="0047048A" w:rsidRPr="00FE6B7C" w14:paraId="29BE41CC"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582379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02EEFD90"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25E6FA4C" w14:textId="77777777" w:rsidTr="007E6D93">
        <w:trPr>
          <w:trHeight w:val="271"/>
          <w:jc w:val="center"/>
        </w:trPr>
        <w:tc>
          <w:tcPr>
            <w:tcW w:w="5269" w:type="dxa"/>
            <w:gridSpan w:val="2"/>
            <w:tcBorders>
              <w:top w:val="nil"/>
              <w:left w:val="single" w:sz="12" w:space="0" w:color="auto"/>
              <w:bottom w:val="nil"/>
              <w:right w:val="nil"/>
            </w:tcBorders>
            <w:hideMark/>
          </w:tcPr>
          <w:p w14:paraId="0F9C1B4B"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2CFB88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DEF5416" w14:textId="77777777" w:rsidTr="007E6D93">
        <w:trPr>
          <w:trHeight w:val="179"/>
          <w:jc w:val="center"/>
        </w:trPr>
        <w:tc>
          <w:tcPr>
            <w:tcW w:w="5269" w:type="dxa"/>
            <w:gridSpan w:val="2"/>
            <w:tcBorders>
              <w:top w:val="nil"/>
              <w:left w:val="single" w:sz="12" w:space="0" w:color="auto"/>
              <w:bottom w:val="nil"/>
              <w:right w:val="nil"/>
            </w:tcBorders>
            <w:hideMark/>
          </w:tcPr>
          <w:p w14:paraId="291CF4C7"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56E72E7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A79B13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179D8A9" w14:textId="77777777" w:rsidR="0047048A" w:rsidRPr="002C5414" w:rsidRDefault="0047048A" w:rsidP="007E6D93">
            <w:pPr>
              <w:jc w:val="center"/>
              <w:rPr>
                <w:rFonts w:ascii="Arial" w:hAnsi="Arial" w:cs="Arial"/>
                <w:b/>
                <w:bCs/>
              </w:rPr>
            </w:pPr>
          </w:p>
        </w:tc>
      </w:tr>
      <w:tr w:rsidR="0047048A" w:rsidRPr="00FE6B7C" w14:paraId="73CA763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990ABC7"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4E1AC3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D1BE3B1" w14:textId="77777777" w:rsidTr="007E6D93">
        <w:trPr>
          <w:trHeight w:val="179"/>
          <w:jc w:val="center"/>
        </w:trPr>
        <w:tc>
          <w:tcPr>
            <w:tcW w:w="5670" w:type="dxa"/>
            <w:gridSpan w:val="3"/>
            <w:tcBorders>
              <w:top w:val="nil"/>
              <w:left w:val="single" w:sz="12" w:space="0" w:color="auto"/>
              <w:bottom w:val="nil"/>
              <w:right w:val="nil"/>
            </w:tcBorders>
            <w:hideMark/>
          </w:tcPr>
          <w:p w14:paraId="3925F3B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0003CEA9"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B2E4CD7"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21FABCE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1C6C95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A469E8C" w14:textId="77777777" w:rsidR="0047048A" w:rsidRPr="002C5414" w:rsidRDefault="0047048A" w:rsidP="007E6D93">
            <w:pPr>
              <w:jc w:val="center"/>
              <w:rPr>
                <w:rFonts w:ascii="Arial" w:hAnsi="Arial" w:cs="Arial"/>
                <w:b/>
                <w:bCs/>
              </w:rPr>
            </w:pPr>
          </w:p>
          <w:p w14:paraId="723D3929" w14:textId="77777777" w:rsidR="0047048A" w:rsidRPr="002C5414" w:rsidRDefault="0047048A" w:rsidP="007E6D93">
            <w:pPr>
              <w:rPr>
                <w:rFonts w:ascii="Arial" w:hAnsi="Arial" w:cs="Arial"/>
                <w:b/>
                <w:bCs/>
              </w:rPr>
            </w:pPr>
          </w:p>
        </w:tc>
      </w:tr>
      <w:tr w:rsidR="0047048A" w:rsidRPr="00FE6B7C" w14:paraId="29293CE0" w14:textId="77777777" w:rsidTr="007E6D93">
        <w:trPr>
          <w:trHeight w:val="279"/>
          <w:jc w:val="center"/>
        </w:trPr>
        <w:tc>
          <w:tcPr>
            <w:tcW w:w="9889" w:type="dxa"/>
            <w:gridSpan w:val="4"/>
            <w:tcBorders>
              <w:top w:val="nil"/>
              <w:left w:val="single" w:sz="12" w:space="0" w:color="auto"/>
              <w:bottom w:val="nil"/>
              <w:right w:val="single" w:sz="12" w:space="0" w:color="auto"/>
            </w:tcBorders>
            <w:hideMark/>
          </w:tcPr>
          <w:p w14:paraId="32274FB2"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hideMark/>
          </w:tcPr>
          <w:p w14:paraId="65468D3D"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EA53C3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E3D3CC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E5219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0E0662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60D817A"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3AAB42B7"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72B37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20C9A4AB" w14:textId="77777777" w:rsidR="0047048A" w:rsidRPr="002C5414" w:rsidRDefault="0047048A" w:rsidP="007E6D93">
            <w:pPr>
              <w:rPr>
                <w:rFonts w:ascii="Arial" w:hAnsi="Arial" w:cs="Arial"/>
                <w:b/>
                <w:lang w:eastAsia="en-US"/>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72BF03FE" w14:textId="77777777" w:rsidR="0047048A" w:rsidRPr="002C5414" w:rsidRDefault="0047048A" w:rsidP="007E6D93">
            <w:pPr>
              <w:rPr>
                <w:rFonts w:ascii="Arial" w:hAnsi="Arial" w:cs="Arial"/>
                <w:b/>
              </w:rPr>
            </w:pPr>
          </w:p>
        </w:tc>
      </w:tr>
      <w:tr w:rsidR="0047048A" w:rsidRPr="00FE6B7C"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Pr="002C5414" w:rsidRDefault="0047048A" w:rsidP="007E6D93">
            <w:pPr>
              <w:rPr>
                <w:rFonts w:ascii="Arial" w:hAnsi="Arial" w:cs="Arial"/>
                <w:lang w:eastAsia="en-US"/>
              </w:rPr>
            </w:pPr>
            <w:r w:rsidRPr="002C5414">
              <w:rPr>
                <w:rFonts w:ascii="Arial" w:hAnsi="Arial" w:cs="Arial"/>
              </w:rPr>
              <w:t>4</w:t>
            </w:r>
          </w:p>
        </w:tc>
        <w:tc>
          <w:tcPr>
            <w:tcW w:w="4710" w:type="dxa"/>
            <w:tcBorders>
              <w:top w:val="nil"/>
              <w:left w:val="nil"/>
              <w:bottom w:val="nil"/>
              <w:right w:val="nil"/>
            </w:tcBorders>
            <w:hideMark/>
          </w:tcPr>
          <w:p w14:paraId="29EFE64F"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363345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332687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1FDE4D1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722D68"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244A3C1"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56A43AF2"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57627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3CB28808"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28196EC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Pr="002C5414" w:rsidRDefault="0047048A" w:rsidP="007E6D93">
            <w:pPr>
              <w:rPr>
                <w:rFonts w:ascii="Arial" w:hAnsi="Arial" w:cs="Arial"/>
              </w:rPr>
            </w:pPr>
          </w:p>
          <w:p w14:paraId="2775AB3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8350A0E"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55CFAF13"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tcPr>
          <w:p w14:paraId="1B7C4CA3" w14:textId="77777777" w:rsidR="0047048A" w:rsidRPr="002C5414" w:rsidRDefault="0047048A" w:rsidP="007E6D93">
            <w:pPr>
              <w:rPr>
                <w:rFonts w:ascii="Arial" w:hAnsi="Arial" w:cs="Arial"/>
              </w:rPr>
            </w:pPr>
          </w:p>
          <w:p w14:paraId="0A94C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596616C3"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3C84194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2CB4603" w14:textId="77777777" w:rsidR="0047048A" w:rsidRPr="002C5414" w:rsidRDefault="0047048A" w:rsidP="007E6D93">
            <w:pPr>
              <w:rPr>
                <w:rFonts w:ascii="Arial" w:hAnsi="Arial" w:cs="Arial"/>
                <w:b/>
                <w:caps/>
              </w:rPr>
            </w:pPr>
          </w:p>
        </w:tc>
      </w:tr>
      <w:tr w:rsidR="0047048A" w:rsidRPr="00FE6B7C"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Pr="002C5414" w:rsidRDefault="0047048A" w:rsidP="007E6D93">
            <w:pPr>
              <w:rPr>
                <w:rFonts w:ascii="Arial" w:hAnsi="Arial" w:cs="Arial"/>
              </w:rPr>
            </w:pPr>
            <w:r w:rsidRPr="002C5414">
              <w:rPr>
                <w:rFonts w:ascii="Arial" w:hAnsi="Arial" w:cs="Arial"/>
              </w:rPr>
              <w:lastRenderedPageBreak/>
              <w:t>11</w:t>
            </w:r>
          </w:p>
        </w:tc>
        <w:tc>
          <w:tcPr>
            <w:tcW w:w="4710" w:type="dxa"/>
            <w:tcBorders>
              <w:top w:val="nil"/>
              <w:left w:val="nil"/>
              <w:bottom w:val="nil"/>
              <w:right w:val="nil"/>
            </w:tcBorders>
            <w:hideMark/>
          </w:tcPr>
          <w:p w14:paraId="61DCAE2F"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podfazah) oz. zapisnik o pogajanjih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6A133C5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3B654CAE"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383B84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hideMark/>
          </w:tcPr>
          <w:p w14:paraId="310C03E1"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34FD9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hideMark/>
          </w:tcPr>
          <w:p w14:paraId="2DB23378"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hideMark/>
          </w:tcPr>
          <w:p w14:paraId="286D5A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hideMark/>
          </w:tcPr>
          <w:p w14:paraId="1AF74C4C"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1C36B75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1CC81C3" w14:textId="77777777" w:rsidTr="007E6D93">
        <w:trPr>
          <w:trHeight w:val="219"/>
          <w:jc w:val="center"/>
        </w:trPr>
        <w:tc>
          <w:tcPr>
            <w:tcW w:w="534" w:type="dxa"/>
            <w:tcBorders>
              <w:top w:val="nil"/>
              <w:left w:val="single" w:sz="12" w:space="0" w:color="auto"/>
              <w:bottom w:val="nil"/>
              <w:right w:val="nil"/>
            </w:tcBorders>
            <w:hideMark/>
          </w:tcPr>
          <w:p w14:paraId="20A6EC76" w14:textId="77777777" w:rsidR="0047048A" w:rsidRDefault="0047048A" w:rsidP="007E6D93">
            <w:pPr>
              <w:rPr>
                <w:rFonts w:ascii="Arial" w:hAnsi="Arial" w:cs="Arial"/>
              </w:rPr>
            </w:pPr>
            <w:r w:rsidRPr="002C5414">
              <w:rPr>
                <w:rFonts w:ascii="Arial" w:hAnsi="Arial" w:cs="Arial"/>
              </w:rPr>
              <w:t>16</w:t>
            </w:r>
          </w:p>
          <w:p w14:paraId="7815FAE9" w14:textId="7044CABA" w:rsidR="003C7846" w:rsidRPr="002C5414" w:rsidRDefault="003C7846" w:rsidP="007E6D93">
            <w:pPr>
              <w:rPr>
                <w:rFonts w:ascii="Arial" w:hAnsi="Arial" w:cs="Arial"/>
              </w:rPr>
            </w:pPr>
            <w:r>
              <w:rPr>
                <w:rFonts w:ascii="Arial" w:hAnsi="Arial" w:cs="Arial"/>
              </w:rPr>
              <w:t>17</w:t>
            </w:r>
          </w:p>
        </w:tc>
        <w:tc>
          <w:tcPr>
            <w:tcW w:w="4710" w:type="dxa"/>
            <w:tcBorders>
              <w:top w:val="nil"/>
              <w:left w:val="nil"/>
              <w:bottom w:val="nil"/>
              <w:right w:val="nil"/>
            </w:tcBorders>
            <w:hideMark/>
          </w:tcPr>
          <w:p w14:paraId="51C1F344"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E47C6BC" w14:textId="189E4CC0" w:rsidR="003C7846" w:rsidRPr="002C5414" w:rsidRDefault="003C7846" w:rsidP="007E6D93">
            <w:pPr>
              <w:rPr>
                <w:rFonts w:ascii="Arial" w:hAnsi="Arial" w:cs="Arial"/>
              </w:rPr>
            </w:pPr>
            <w:r w:rsidRPr="00737B6E">
              <w:rPr>
                <w:rFonts w:ascii="Arial" w:hAnsi="Arial" w:cs="Arial"/>
              </w:rPr>
              <w:t xml:space="preserve">(Končno) poročilo o oddaji JN </w:t>
            </w:r>
            <w:r w:rsidRPr="00737B6E">
              <w:rPr>
                <w:rFonts w:ascii="Arial" w:hAnsi="Arial" w:cs="Arial"/>
                <w:i/>
              </w:rPr>
              <w:t>(105. čl. ZJN-3)</w:t>
            </w:r>
          </w:p>
        </w:tc>
        <w:tc>
          <w:tcPr>
            <w:tcW w:w="4645" w:type="dxa"/>
            <w:gridSpan w:val="2"/>
            <w:tcBorders>
              <w:top w:val="nil"/>
              <w:left w:val="nil"/>
              <w:bottom w:val="nil"/>
              <w:right w:val="single" w:sz="12" w:space="0" w:color="auto"/>
            </w:tcBorders>
            <w:hideMark/>
          </w:tcPr>
          <w:p w14:paraId="0870B903" w14:textId="5D0598A5" w:rsidR="003C7846"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E4BF7D9" w14:textId="3DA03FC2" w:rsidR="003C7846" w:rsidRDefault="003C7846" w:rsidP="007E6D93">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p w14:paraId="22A01183" w14:textId="4C6AF979" w:rsidR="003C7846" w:rsidRPr="002C5414" w:rsidRDefault="003C7846" w:rsidP="007E6D93">
            <w:pPr>
              <w:rPr>
                <w:rFonts w:ascii="Arial" w:hAnsi="Arial" w:cs="Arial"/>
              </w:rPr>
            </w:pPr>
          </w:p>
        </w:tc>
      </w:tr>
      <w:tr w:rsidR="0047048A" w:rsidRPr="00FE6B7C"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699B06C6" w:rsidR="0047048A" w:rsidRPr="002C5414" w:rsidRDefault="003C7846" w:rsidP="007E6D93">
            <w:pPr>
              <w:rPr>
                <w:rFonts w:ascii="Arial" w:hAnsi="Arial" w:cs="Arial"/>
              </w:rPr>
            </w:pPr>
            <w:r>
              <w:rPr>
                <w:rFonts w:ascii="Arial" w:hAnsi="Arial" w:cs="Arial"/>
              </w:rPr>
              <w:t>C</w:t>
            </w:r>
          </w:p>
        </w:tc>
        <w:tc>
          <w:tcPr>
            <w:tcW w:w="4710" w:type="dxa"/>
            <w:tcBorders>
              <w:top w:val="nil"/>
              <w:left w:val="nil"/>
              <w:bottom w:val="nil"/>
              <w:right w:val="nil"/>
            </w:tcBorders>
            <w:hideMark/>
          </w:tcPr>
          <w:p w14:paraId="520291CF"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85"/>
            </w:r>
            <w:r w:rsidRPr="002C5414">
              <w:rPr>
                <w:rFonts w:ascii="Arial" w:hAnsi="Arial" w:cs="Arial"/>
              </w:rPr>
              <w:t>)</w:t>
            </w:r>
          </w:p>
        </w:tc>
        <w:tc>
          <w:tcPr>
            <w:tcW w:w="4645" w:type="dxa"/>
            <w:gridSpan w:val="2"/>
            <w:tcBorders>
              <w:top w:val="nil"/>
              <w:left w:val="nil"/>
              <w:bottom w:val="nil"/>
              <w:right w:val="single" w:sz="12" w:space="0" w:color="auto"/>
            </w:tcBorders>
            <w:hideMark/>
          </w:tcPr>
          <w:p w14:paraId="47A08C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B5FB7AA" w:rsidR="0047048A" w:rsidRPr="002C5414" w:rsidRDefault="003C7846"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323D3A07"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71E7E9E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E54BEFE" w14:textId="77777777" w:rsidTr="002C5414">
        <w:trPr>
          <w:trHeight w:val="102"/>
          <w:jc w:val="center"/>
        </w:trPr>
        <w:tc>
          <w:tcPr>
            <w:tcW w:w="534" w:type="dxa"/>
            <w:tcBorders>
              <w:top w:val="nil"/>
              <w:left w:val="single" w:sz="12" w:space="0" w:color="auto"/>
              <w:bottom w:val="single" w:sz="12" w:space="0" w:color="auto"/>
              <w:right w:val="nil"/>
            </w:tcBorders>
          </w:tcPr>
          <w:p w14:paraId="1F5F1700" w14:textId="2215EE8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1E020E41" w14:textId="54D0CD4C"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FE99061" w14:textId="123B89E5" w:rsidR="0047048A" w:rsidRPr="002C5414" w:rsidRDefault="0047048A" w:rsidP="007E6D93">
            <w:pPr>
              <w:rPr>
                <w:rFonts w:ascii="Arial" w:hAnsi="Arial" w:cs="Arial"/>
              </w:rPr>
            </w:pPr>
          </w:p>
        </w:tc>
      </w:tr>
    </w:tbl>
    <w:p w14:paraId="242FE360" w14:textId="77777777" w:rsidR="0047048A" w:rsidRPr="002C5414" w:rsidRDefault="0047048A" w:rsidP="0047048A">
      <w:pPr>
        <w:rPr>
          <w:rFonts w:ascii="Arial" w:hAnsi="Arial" w:cs="Arial"/>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86"/>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Pr="002C5414" w:rsidRDefault="0047048A" w:rsidP="007E6D93">
            <w:pPr>
              <w:rPr>
                <w:rFonts w:ascii="Arial" w:hAnsi="Arial" w:cs="Arial"/>
              </w:rPr>
            </w:pPr>
          </w:p>
        </w:tc>
      </w:tr>
      <w:tr w:rsidR="0047048A" w:rsidRPr="00FE6B7C"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44C6AD9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87"/>
            </w:r>
            <w:r w:rsidRPr="002C5414">
              <w:rPr>
                <w:rFonts w:ascii="Arial" w:hAnsi="Arial" w:cs="Arial"/>
              </w:rPr>
              <w:t xml:space="preserve"> (22. čl. ZJN-3), je obvestilo o JN objavljeno tudi v Ur. l. EU z upoštevanjem zaporednosti objav (53. čl. ZJN-3)</w:t>
            </w:r>
          </w:p>
          <w:p w14:paraId="5D2FFC0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1125D85B" w:rsidR="0047048A" w:rsidRPr="002C5414" w:rsidRDefault="0047048A" w:rsidP="00C74DF8">
            <w:pPr>
              <w:rPr>
                <w:rFonts w:ascii="Arial" w:hAnsi="Arial" w:cs="Arial"/>
              </w:rPr>
            </w:pPr>
            <w:r w:rsidRPr="002C5414">
              <w:rPr>
                <w:rFonts w:ascii="Arial" w:hAnsi="Arial" w:cs="Arial"/>
              </w:rPr>
              <w:t xml:space="preserve">V obvestilu so spoštovane določbe o </w:t>
            </w:r>
            <w:r w:rsidR="00C74DF8"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494DBA28"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3C6CE9" w:rsidRPr="002C5414">
              <w:rPr>
                <w:rFonts w:ascii="Arial" w:hAnsi="Arial" w:cs="Arial"/>
              </w:rPr>
              <w:t xml:space="preserve">z vsemi količinskimi in cenovnimi parametri </w:t>
            </w:r>
            <w:r w:rsidRPr="002C5414">
              <w:rPr>
                <w:rFonts w:ascii="Arial" w:hAnsi="Arial" w:cs="Arial"/>
              </w:rPr>
              <w:t xml:space="preserve">(24. čl. ZJN-3)     </w:t>
            </w:r>
          </w:p>
          <w:p w14:paraId="04B3D00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Pr="002C5414" w:rsidRDefault="0047048A" w:rsidP="007E6D93">
            <w:pPr>
              <w:rPr>
                <w:rFonts w:ascii="Arial" w:hAnsi="Arial" w:cs="Arial"/>
              </w:rPr>
            </w:pPr>
          </w:p>
        </w:tc>
      </w:tr>
      <w:tr w:rsidR="0047048A" w:rsidRPr="00FE6B7C"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280134CF" w14:textId="77777777" w:rsidR="0047048A" w:rsidRPr="002C5414" w:rsidRDefault="0047048A" w:rsidP="007E6D93">
            <w:pPr>
              <w:rPr>
                <w:rFonts w:ascii="Arial" w:hAnsi="Arial" w:cs="Arial"/>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Pr="002C5414" w:rsidRDefault="0047048A" w:rsidP="007E6D93">
            <w:pPr>
              <w:rPr>
                <w:rFonts w:ascii="Arial" w:hAnsi="Arial" w:cs="Arial"/>
              </w:rPr>
            </w:pPr>
          </w:p>
        </w:tc>
      </w:tr>
      <w:tr w:rsidR="0047048A" w:rsidRPr="00FE6B7C"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53D921C"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61B1809" w14:textId="39CF91FF" w:rsidR="0047048A" w:rsidRPr="005D5949" w:rsidRDefault="0047048A" w:rsidP="005D5949">
            <w:pPr>
              <w:rPr>
                <w:rFonts w:ascii="Arial" w:hAnsi="Arial" w:cs="Arial"/>
              </w:rPr>
            </w:pPr>
            <w:r w:rsidRPr="002C5414">
              <w:rPr>
                <w:rFonts w:ascii="Arial" w:hAnsi="Arial" w:cs="Arial"/>
                <w:i/>
              </w:rPr>
              <w:t>neposredni in posredi proračunski uporabniki upoštevajo še pravila o javnih financah – ZJF in</w:t>
            </w:r>
            <w:r w:rsidR="003862B8" w:rsidRPr="002C5414">
              <w:rPr>
                <w:rFonts w:ascii="Arial" w:hAnsi="Arial" w:cs="Arial"/>
                <w:i/>
              </w:rPr>
              <w:t xml:space="preserve"> vsakokratni veljavni ZIPRS; za neposredne uporabnike – zagotovljen vir financiranja</w:t>
            </w:r>
          </w:p>
          <w:p w14:paraId="2875DF46" w14:textId="77777777" w:rsidR="0047048A" w:rsidRPr="002C5414" w:rsidRDefault="0047048A" w:rsidP="006415DA">
            <w:pPr>
              <w:pStyle w:val="Odstavekseznama"/>
              <w:numPr>
                <w:ilvl w:val="0"/>
                <w:numId w:val="19"/>
              </w:numPr>
              <w:spacing w:after="0" w:line="240" w:lineRule="auto"/>
              <w:ind w:left="137" w:hanging="137"/>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88"/>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Pr="002C5414" w:rsidRDefault="0047048A" w:rsidP="007E6D93">
            <w:pPr>
              <w:rPr>
                <w:rFonts w:ascii="Arial" w:hAnsi="Arial" w:cs="Arial"/>
              </w:rPr>
            </w:pPr>
          </w:p>
        </w:tc>
      </w:tr>
      <w:tr w:rsidR="0047048A" w:rsidRPr="00FE6B7C"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Pr="002C5414" w:rsidRDefault="0047048A" w:rsidP="007E6D93">
            <w:pPr>
              <w:jc w:val="center"/>
              <w:rPr>
                <w:rFonts w:ascii="Arial" w:hAnsi="Arial" w:cs="Arial"/>
              </w:rPr>
            </w:pPr>
          </w:p>
          <w:p w14:paraId="457D60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EA0F98C"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A4145D1"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A0240" w:rsidRPr="002C5414">
              <w:rPr>
                <w:rStyle w:val="Sprotnaopomba-sklic"/>
                <w:rFonts w:ascii="Arial" w:hAnsi="Arial" w:cs="Arial"/>
              </w:rPr>
              <w:footnoteReference w:id="89"/>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D48FEDD"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2C5414" w:rsidRDefault="0047048A" w:rsidP="007E6D93">
            <w:pPr>
              <w:rPr>
                <w:rFonts w:ascii="Arial" w:hAnsi="Arial" w:cs="Arial"/>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Pr="002C5414" w:rsidRDefault="0047048A" w:rsidP="007E6D93">
            <w:pPr>
              <w:rPr>
                <w:rFonts w:ascii="Arial" w:hAnsi="Arial" w:cs="Arial"/>
                <w:b/>
                <w:lang w:eastAsia="en-US"/>
              </w:rPr>
            </w:pPr>
            <w:r w:rsidRPr="002C5414">
              <w:rPr>
                <w:rFonts w:ascii="Arial" w:hAnsi="Arial" w:cs="Arial"/>
                <w:b/>
                <w:bCs/>
              </w:rPr>
              <w:t>PRVA FAZA (»faza kvalifikacije«)</w:t>
            </w:r>
          </w:p>
        </w:tc>
      </w:tr>
      <w:tr w:rsidR="0047048A" w:rsidRPr="00FE6B7C"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 (67.–71. čl. ZJN-3), zahteve so nediskriminatorne in vsem gosp. sub. zagotavljajo enak dostop do postopka JN in neupravičeno ne ovirajo odpiranja JN konkurenci (4. odst. 68. čl. ZJN-3)</w:t>
            </w:r>
          </w:p>
          <w:p w14:paraId="66E2C24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43035E" w14:textId="37BA69A8"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sidRPr="002C5414">
              <w:rPr>
                <w:rFonts w:ascii="Arial" w:hAnsi="Arial" w:cs="Arial"/>
                <w:i/>
                <w:sz w:val="20"/>
                <w:szCs w:val="20"/>
                <w:lang w:eastAsia="sl-SI"/>
              </w:rPr>
              <w:t xml:space="preserve"> (dostopna je vsa dokumentacija, razen tistih sestavnih delov dokumentacije, kjer zaradi oblike, velikosti ali zagotavljanj</w:t>
            </w:r>
            <w:r w:rsidR="00302088" w:rsidRPr="002C5414">
              <w:rPr>
                <w:rFonts w:ascii="Arial" w:hAnsi="Arial" w:cs="Arial"/>
                <w:i/>
                <w:sz w:val="20"/>
                <w:szCs w:val="20"/>
                <w:lang w:eastAsia="sl-SI"/>
              </w:rPr>
              <w:t>a zaščite datotek to ni mogoče- 1. odst. 67. čl. ZJN- 3</w:t>
            </w:r>
            <w:r w:rsidR="003A66BC" w:rsidRPr="002C5414">
              <w:rPr>
                <w:rFonts w:ascii="Arial" w:hAnsi="Arial" w:cs="Arial"/>
                <w:i/>
                <w:sz w:val="20"/>
                <w:szCs w:val="20"/>
                <w:lang w:eastAsia="sl-SI"/>
              </w:rPr>
              <w:t xml:space="preserve"> </w:t>
            </w:r>
            <w:r w:rsidR="00302088" w:rsidRPr="002C5414">
              <w:rPr>
                <w:rFonts w:ascii="Arial" w:hAnsi="Arial" w:cs="Arial"/>
                <w:i/>
                <w:sz w:val="20"/>
                <w:szCs w:val="20"/>
                <w:lang w:eastAsia="sl-SI"/>
              </w:rPr>
              <w:t>(</w:t>
            </w:r>
            <w:r w:rsidR="003A66BC" w:rsidRPr="002C5414">
              <w:rPr>
                <w:rFonts w:ascii="Arial" w:hAnsi="Arial" w:cs="Arial"/>
                <w:i/>
                <w:sz w:val="20"/>
                <w:szCs w:val="20"/>
                <w:lang w:eastAsia="sl-SI"/>
              </w:rPr>
              <w:t>novela ZJN- 3b))</w:t>
            </w:r>
          </w:p>
          <w:p w14:paraId="39E4F920"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2036218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57B04CB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Pr="002C5414" w:rsidRDefault="0047048A" w:rsidP="007E6D93">
            <w:pPr>
              <w:jc w:val="center"/>
              <w:rPr>
                <w:rFonts w:ascii="Arial" w:hAnsi="Arial" w:cs="Arial"/>
                <w:b/>
                <w:bCs/>
              </w:rPr>
            </w:pPr>
          </w:p>
          <w:p w14:paraId="5294DF89" w14:textId="77777777" w:rsidR="0047048A" w:rsidRPr="002C5414" w:rsidRDefault="0047048A" w:rsidP="007E6D93">
            <w:pPr>
              <w:jc w:val="center"/>
              <w:rPr>
                <w:rFonts w:ascii="Arial" w:hAnsi="Arial" w:cs="Arial"/>
                <w:b/>
                <w:bCs/>
              </w:rPr>
            </w:pPr>
          </w:p>
        </w:tc>
      </w:tr>
      <w:tr w:rsidR="0047048A" w:rsidRPr="00FE6B7C"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64E13242"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C2E684C"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0"/>
            </w:r>
            <w:r w:rsidRPr="002C5414">
              <w:rPr>
                <w:rFonts w:ascii="Arial" w:hAnsi="Arial" w:cs="Arial"/>
              </w:rPr>
              <w:t xml:space="preserve"> ter usmeritve MF):</w:t>
            </w:r>
          </w:p>
          <w:p w14:paraId="727BD43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38A6415"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3F2E426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CA55F06" w14:textId="77777777" w:rsidR="0047048A" w:rsidRPr="002C5414" w:rsidRDefault="0047048A" w:rsidP="007E6D93">
            <w:pPr>
              <w:rPr>
                <w:rFonts w:ascii="Arial" w:hAnsi="Arial" w:cs="Arial"/>
              </w:rPr>
            </w:pPr>
            <w:r w:rsidRPr="002C5414">
              <w:rPr>
                <w:rFonts w:ascii="Arial" w:hAnsi="Arial" w:cs="Arial"/>
              </w:rPr>
              <w:t xml:space="preserve"> </w:t>
            </w:r>
          </w:p>
          <w:p w14:paraId="3F3B2ECA" w14:textId="77777777" w:rsidR="0047048A" w:rsidRPr="002C5414" w:rsidRDefault="0047048A" w:rsidP="007E6D93">
            <w:pPr>
              <w:rPr>
                <w:rFonts w:ascii="Arial" w:hAnsi="Arial" w:cs="Arial"/>
              </w:rPr>
            </w:pPr>
          </w:p>
          <w:p w14:paraId="5C7ECB68" w14:textId="77777777" w:rsidR="0047048A" w:rsidRPr="002C5414" w:rsidRDefault="0047048A" w:rsidP="007E6D93">
            <w:pPr>
              <w:rPr>
                <w:rFonts w:ascii="Arial" w:hAnsi="Arial" w:cs="Arial"/>
              </w:rPr>
            </w:pPr>
          </w:p>
          <w:p w14:paraId="074E2E5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D53DBF3" w14:textId="77777777" w:rsidR="0047048A" w:rsidRPr="002C5414" w:rsidRDefault="0047048A" w:rsidP="007E6D93">
            <w:pPr>
              <w:jc w:val="center"/>
              <w:rPr>
                <w:rFonts w:ascii="Arial" w:hAnsi="Arial" w:cs="Arial"/>
              </w:rPr>
            </w:pPr>
          </w:p>
          <w:p w14:paraId="7529E326" w14:textId="77777777" w:rsidR="0047048A" w:rsidRPr="002C5414" w:rsidRDefault="0047048A" w:rsidP="007E6D93">
            <w:pPr>
              <w:jc w:val="center"/>
              <w:rPr>
                <w:rFonts w:ascii="Arial" w:hAnsi="Arial" w:cs="Arial"/>
              </w:rPr>
            </w:pPr>
          </w:p>
          <w:p w14:paraId="62FC1BE5" w14:textId="77777777" w:rsidR="0047048A" w:rsidRPr="002C5414" w:rsidRDefault="0047048A" w:rsidP="007E6D93">
            <w:pPr>
              <w:rPr>
                <w:rFonts w:ascii="Arial" w:hAnsi="Arial" w:cs="Arial"/>
              </w:rPr>
            </w:pPr>
          </w:p>
          <w:p w14:paraId="7CC6FA0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2C5414" w:rsidRDefault="0047048A" w:rsidP="007E6D93">
            <w:pPr>
              <w:jc w:val="center"/>
              <w:rPr>
                <w:rFonts w:ascii="Arial" w:hAnsi="Arial" w:cs="Arial"/>
                <w:i/>
                <w:color w:val="A6A6A6"/>
              </w:rPr>
            </w:pPr>
          </w:p>
        </w:tc>
      </w:tr>
      <w:tr w:rsidR="0047048A" w:rsidRPr="00FE6B7C"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ZeJN </w:t>
            </w:r>
            <w:r w:rsidRPr="002C5414">
              <w:rPr>
                <w:rStyle w:val="Sprotnaopomba-sklic"/>
                <w:rFonts w:ascii="Arial" w:hAnsi="Arial" w:cs="Arial"/>
              </w:rPr>
              <w:footnoteReference w:id="91"/>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1C0C103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5D6A78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7DCE8A2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 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2"/>
            </w:r>
            <w:r w:rsidRPr="002C5414">
              <w:rPr>
                <w:rFonts w:ascii="Arial" w:hAnsi="Arial" w:cs="Arial"/>
                <w:i/>
                <w:sz w:val="20"/>
                <w:szCs w:val="20"/>
              </w:rPr>
              <w:t>)</w:t>
            </w:r>
          </w:p>
          <w:p w14:paraId="0A1FEAC6" w14:textId="77777777" w:rsidR="00796DA2" w:rsidRPr="002C5414" w:rsidRDefault="00796DA2" w:rsidP="00796DA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66E5E3EC" w14:textId="057E5EB6" w:rsidR="00796DA2" w:rsidRPr="002C5414" w:rsidRDefault="00796DA2" w:rsidP="00796DA2">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Pr="002C5414" w:rsidRDefault="0047048A" w:rsidP="007E6D93">
            <w:pPr>
              <w:jc w:val="center"/>
              <w:rPr>
                <w:rFonts w:ascii="Arial" w:hAnsi="Arial" w:cs="Arial"/>
                <w:lang w:eastAsia="en-U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2C5414" w:rsidRDefault="0047048A" w:rsidP="007E6D93">
            <w:pPr>
              <w:jc w:val="center"/>
              <w:rPr>
                <w:rFonts w:ascii="Arial" w:hAnsi="Arial" w:cs="Arial"/>
                <w:i/>
                <w:color w:val="A6A6A6"/>
              </w:rPr>
            </w:pPr>
          </w:p>
        </w:tc>
      </w:tr>
      <w:tr w:rsidR="0047048A" w:rsidRPr="00FE6B7C"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Pr="002C5414" w:rsidRDefault="0047048A" w:rsidP="007E6D93">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5A4CD9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1397953"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24F045E3" w14:textId="573FBFD0" w:rsidR="0047048A"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w:t>
            </w:r>
            <w:r w:rsidR="00D622E0">
              <w:rPr>
                <w:rFonts w:ascii="Arial" w:eastAsia="Times New Roman" w:hAnsi="Arial" w:cs="Arial"/>
                <w:i/>
                <w:sz w:val="20"/>
                <w:szCs w:val="20"/>
              </w:rPr>
              <w:t>5</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2DB2A99" w14:textId="77777777" w:rsidR="00D622E0" w:rsidRPr="002C5414" w:rsidRDefault="00D622E0" w:rsidP="00D622E0">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B7FB46D" w14:textId="6589435F" w:rsidR="00D622E0" w:rsidRPr="002C5414" w:rsidRDefault="00D622E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30B5DC0C"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4BC7963E" w14:textId="43AE6242"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42DBB937" w14:textId="13FC53B3"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DB6024">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025D5404"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Pr="002C5414" w:rsidRDefault="0047048A" w:rsidP="007E6D93">
            <w:pPr>
              <w:rPr>
                <w:rFonts w:ascii="Arial" w:hAnsi="Arial" w:cs="Arial"/>
              </w:rPr>
            </w:pPr>
          </w:p>
        </w:tc>
      </w:tr>
      <w:tr w:rsidR="0047048A" w:rsidRPr="00FE6B7C"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w:t>
            </w:r>
            <w:r w:rsidR="003B163F" w:rsidRPr="002C5414">
              <w:rPr>
                <w:rFonts w:ascii="Arial" w:hAnsi="Arial" w:cs="Arial"/>
              </w:rPr>
              <w:t>3</w:t>
            </w:r>
            <w:r w:rsidRPr="002C5414">
              <w:rPr>
                <w:rFonts w:ascii="Arial" w:hAnsi="Arial" w:cs="Arial"/>
              </w:rPr>
              <w:t>. odst. 4</w:t>
            </w:r>
            <w:r w:rsidR="003B163F" w:rsidRPr="002C5414">
              <w:rPr>
                <w:rFonts w:ascii="Arial" w:hAnsi="Arial" w:cs="Arial"/>
              </w:rPr>
              <w:t>5</w:t>
            </w:r>
            <w:r w:rsidRPr="002C5414">
              <w:rPr>
                <w:rFonts w:ascii="Arial" w:hAnsi="Arial" w:cs="Arial"/>
              </w:rPr>
              <w:t>. in 74. čl. ZJN-3)</w:t>
            </w:r>
          </w:p>
          <w:p w14:paraId="12C065D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A0F6787"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Pr="002C5414" w:rsidRDefault="0047048A" w:rsidP="007E6D93">
            <w:pPr>
              <w:jc w:val="center"/>
              <w:rPr>
                <w:rFonts w:ascii="Arial" w:hAnsi="Arial" w:cs="Arial"/>
                <w:i/>
              </w:rPr>
            </w:pPr>
          </w:p>
        </w:tc>
      </w:tr>
      <w:tr w:rsidR="00DB2EB3" w:rsidRPr="00FE6B7C"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Pr="002C5414" w:rsidRDefault="00DB2EB3" w:rsidP="00A56340">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rsidRPr="002C5414">
              <w:rPr>
                <w:rFonts w:ascii="Arial" w:hAnsi="Arial" w:cs="Arial"/>
              </w:rPr>
              <w:t xml:space="preserve">polnjeni vsi naslednji pogoji  - </w:t>
            </w:r>
            <w:r w:rsidRPr="002C5414">
              <w:rPr>
                <w:rFonts w:ascii="Arial" w:hAnsi="Arial" w:cs="Arial"/>
              </w:rPr>
              <w:t>8.</w:t>
            </w:r>
            <w:r w:rsidR="002276AC" w:rsidRPr="002C5414">
              <w:rPr>
                <w:rFonts w:ascii="Arial" w:hAnsi="Arial" w:cs="Arial"/>
              </w:rPr>
              <w:t xml:space="preserve"> odst. 88. čl. ZJN-3 </w:t>
            </w:r>
            <w:r w:rsidRPr="002C5414">
              <w:rPr>
                <w:rFonts w:ascii="Arial" w:hAnsi="Arial" w:cs="Arial"/>
              </w:rPr>
              <w:t>(novela ZJN-3b):</w:t>
            </w:r>
          </w:p>
          <w:p w14:paraId="4E84FC8C" w14:textId="77777777" w:rsidR="00DB2EB3" w:rsidRPr="002C5414" w:rsidRDefault="00DB2EB3" w:rsidP="00A56340">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5ED9620C" w14:textId="77777777" w:rsidR="00DB2EB3" w:rsidRPr="002C5414" w:rsidRDefault="00DB2EB3" w:rsidP="001E183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5493425F" w14:textId="77777777" w:rsidR="00DB2EB3" w:rsidRPr="002C5414" w:rsidRDefault="00DB2EB3" w:rsidP="00677FA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30661273" w14:textId="0D81AB83"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kandidatu ali ponudniku ni uspelo oddati prijave oziroma ponudbe;</w:t>
            </w:r>
          </w:p>
          <w:p w14:paraId="249AAA5B" w14:textId="0B8B326E"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Pr="002C5414" w:rsidRDefault="00DB2EB3" w:rsidP="00DB2EB3">
            <w:pPr>
              <w:jc w:val="center"/>
              <w:rPr>
                <w:rFonts w:ascii="Arial" w:hAnsi="Arial" w:cs="Arial"/>
                <w:i/>
                <w:color w:val="A6A6A6" w:themeColor="background1" w:themeShade="A6"/>
              </w:rPr>
            </w:pPr>
          </w:p>
          <w:p w14:paraId="16136C82" w14:textId="77777777" w:rsidR="00DB2EB3" w:rsidRPr="002C5414" w:rsidRDefault="00DB2EB3" w:rsidP="00DB2EB3">
            <w:pPr>
              <w:jc w:val="center"/>
              <w:rPr>
                <w:rFonts w:ascii="Arial" w:hAnsi="Arial" w:cs="Arial"/>
                <w:i/>
                <w:color w:val="A6A6A6" w:themeColor="background1" w:themeShade="A6"/>
              </w:rPr>
            </w:pPr>
          </w:p>
          <w:p w14:paraId="023681B6" w14:textId="77777777" w:rsidR="00DB2EB3" w:rsidRPr="002C5414" w:rsidRDefault="00DB2EB3" w:rsidP="00DB2EB3">
            <w:pPr>
              <w:jc w:val="center"/>
              <w:rPr>
                <w:rFonts w:ascii="Arial" w:hAnsi="Arial" w:cs="Arial"/>
                <w:i/>
                <w:color w:val="A6A6A6" w:themeColor="background1" w:themeShade="A6"/>
              </w:rPr>
            </w:pPr>
          </w:p>
          <w:p w14:paraId="001AC55D" w14:textId="77777777" w:rsidR="00DB2EB3" w:rsidRPr="002C5414" w:rsidRDefault="00DB2EB3" w:rsidP="00DB2EB3">
            <w:pPr>
              <w:jc w:val="center"/>
              <w:rPr>
                <w:rFonts w:ascii="Arial" w:hAnsi="Arial" w:cs="Arial"/>
                <w:i/>
                <w:color w:val="A6A6A6" w:themeColor="background1" w:themeShade="A6"/>
              </w:rPr>
            </w:pPr>
          </w:p>
          <w:p w14:paraId="1E1234A4" w14:textId="77777777" w:rsidR="00DB2EB3" w:rsidRPr="002C5414" w:rsidRDefault="00DB2EB3" w:rsidP="00DB2EB3">
            <w:pPr>
              <w:jc w:val="center"/>
              <w:rPr>
                <w:rFonts w:ascii="Arial" w:hAnsi="Arial" w:cs="Arial"/>
                <w:i/>
                <w:color w:val="A6A6A6" w:themeColor="background1" w:themeShade="A6"/>
              </w:rPr>
            </w:pPr>
          </w:p>
          <w:p w14:paraId="204E0719" w14:textId="3B7A365D" w:rsidR="00DB2EB3" w:rsidRPr="002C5414" w:rsidRDefault="00DB2EB3" w:rsidP="00DB2EB3">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Pr="002C5414" w:rsidRDefault="00DB2EB3" w:rsidP="00DB2EB3">
            <w:pPr>
              <w:rPr>
                <w:rFonts w:ascii="Arial" w:hAnsi="Arial" w:cs="Arial"/>
                <w:i/>
              </w:rPr>
            </w:pPr>
            <w:r w:rsidRPr="002C5414">
              <w:rPr>
                <w:rFonts w:ascii="Arial" w:hAnsi="Arial" w:cs="Arial"/>
              </w:rPr>
              <w:t xml:space="preserve">O spremembah, dopolnitvah in pojasnilih dokumentacije v zvezi z oddajo JN je naročnik pravilno in pravočasno (najpozneje 6 dni pred izrekom </w:t>
            </w:r>
            <w:r w:rsidRPr="002C5414">
              <w:rPr>
                <w:rFonts w:ascii="Arial" w:hAnsi="Arial" w:cs="Arial"/>
              </w:rPr>
              <w:lastRenderedPageBreak/>
              <w:t>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DB2EB3" w:rsidRPr="00FE6B7C"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Pr="002C5414" w:rsidRDefault="00DB2EB3" w:rsidP="00DB2EB3">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Pr="002C5414" w:rsidRDefault="00DB2EB3" w:rsidP="00DB2EB3">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DB2EB3" w:rsidRPr="00FE6B7C"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Pr="002C5414" w:rsidRDefault="00DB2EB3" w:rsidP="00DB2EB3">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2669B5FF"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77B47B" w14:textId="77777777" w:rsidR="00DB2EB3" w:rsidRPr="002C5414" w:rsidRDefault="00DB2EB3" w:rsidP="00DB2EB3">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Pr="002C5414" w:rsidRDefault="00DB2EB3" w:rsidP="00DB2EB3">
            <w:pPr>
              <w:rPr>
                <w:rFonts w:ascii="Arial" w:hAnsi="Arial" w:cs="Arial"/>
              </w:rPr>
            </w:pPr>
          </w:p>
        </w:tc>
      </w:tr>
      <w:tr w:rsidR="00DB2EB3" w:rsidRPr="00FE6B7C"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Pr="002C5414" w:rsidRDefault="00DB2EB3" w:rsidP="00DB2EB3">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4DBD2162" w14:textId="77777777" w:rsidR="00DB2EB3" w:rsidRPr="002C5414" w:rsidRDefault="00DB2EB3" w:rsidP="00DB2EB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6BB699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DB2EB3" w:rsidRPr="00FE6B7C"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366628BE" w:rsidR="00DB2EB3" w:rsidRPr="002C5414" w:rsidRDefault="00DB2EB3" w:rsidP="00DB2D41">
            <w:pPr>
              <w:rPr>
                <w:rFonts w:ascii="Arial" w:hAnsi="Arial" w:cs="Arial"/>
              </w:rPr>
            </w:pPr>
            <w:r w:rsidRPr="002C5414">
              <w:rPr>
                <w:rFonts w:ascii="Arial" w:hAnsi="Arial" w:cs="Arial"/>
              </w:rPr>
              <w:t xml:space="preserve">V obvestilu so spoštovane določbe o </w:t>
            </w:r>
            <w:r w:rsidR="00DB2D41"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Pr="002C5414" w:rsidRDefault="00DB2EB3" w:rsidP="00DB2EB3">
            <w:pPr>
              <w:rPr>
                <w:rFonts w:ascii="Arial" w:hAnsi="Arial" w:cs="Arial"/>
              </w:rPr>
            </w:pPr>
          </w:p>
        </w:tc>
      </w:tr>
      <w:tr w:rsidR="00DB2EB3" w:rsidRPr="00FE6B7C"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0835D326" w:rsidR="00DB2EB3" w:rsidRPr="002C5414" w:rsidRDefault="00DB2EB3" w:rsidP="00DB2EB3">
            <w:pPr>
              <w:rPr>
                <w:rFonts w:ascii="Arial" w:hAnsi="Arial" w:cs="Arial"/>
              </w:rPr>
            </w:pPr>
            <w:r w:rsidRPr="002C5414">
              <w:rPr>
                <w:rFonts w:ascii="Arial" w:hAnsi="Arial" w:cs="Arial"/>
              </w:rPr>
              <w:t xml:space="preserve">Obvestilo o dodatnih informacijahali popravku je objavljeno na portalu JN (22., 52., 60. in 2. odst. 67. čl. ZJN-3) </w:t>
            </w:r>
            <w:r w:rsidR="00762611">
              <w:rPr>
                <w:rFonts w:ascii="Arial" w:hAnsi="Arial" w:cs="Arial"/>
              </w:rPr>
              <w:t xml:space="preserve">oz. od 1.1.20222 (novela  ZJN-3b) obvestilo o dodatnih informacijahh ali popravku </w:t>
            </w:r>
            <w:r w:rsidRPr="002C5414">
              <w:rPr>
                <w:rFonts w:ascii="Arial" w:hAnsi="Arial" w:cs="Arial"/>
              </w:rPr>
              <w:t xml:space="preserve">in če je bilo obvestilo o JN objavljeno v Ur. l. EU, je objavljeno tudi to obvestilo in upoštevana je zaporednost objav in spoštovane so določbe o </w:t>
            </w:r>
            <w:r w:rsidR="00DB2D41" w:rsidRPr="002C5414">
              <w:rPr>
                <w:rFonts w:ascii="Arial" w:hAnsi="Arial" w:cs="Arial"/>
              </w:rPr>
              <w:t>prepoznavnosti, preglednosti in komuniciranju</w:t>
            </w:r>
          </w:p>
          <w:p w14:paraId="15A41921"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364B631" w14:textId="13F20F48" w:rsidR="00DB2EB3" w:rsidRPr="002C5414" w:rsidRDefault="00DB2EB3" w:rsidP="00DB2EB3">
            <w:pPr>
              <w:rPr>
                <w:rFonts w:ascii="Arial" w:hAnsi="Arial" w:cs="Arial"/>
              </w:rPr>
            </w:pPr>
            <w:r w:rsidRPr="002C5414">
              <w:rPr>
                <w:rFonts w:ascii="Arial" w:hAnsi="Arial" w:cs="Arial"/>
                <w:i/>
                <w:u w:val="single"/>
              </w:rPr>
              <w:t xml:space="preserve">opozorilo: </w:t>
            </w:r>
            <w:r w:rsidRPr="002C5414">
              <w:rPr>
                <w:rFonts w:ascii="Arial" w:hAnsi="Arial" w:cs="Arial"/>
                <w:i/>
              </w:rPr>
              <w:t>objava tega obvestila je določena tudi za primere, kadar se spreminja ali dopolnjuje navedbe v predhodno objavljenem obvestilu –</w:t>
            </w:r>
            <w:r w:rsidR="00BE658D">
              <w:rPr>
                <w:rFonts w:ascii="Arial" w:hAnsi="Arial" w:cs="Arial"/>
                <w:i/>
              </w:rPr>
              <w:t>(</w:t>
            </w:r>
            <w:r w:rsidRPr="002C5414">
              <w:rPr>
                <w:rFonts w:ascii="Arial" w:hAnsi="Arial" w:cs="Arial"/>
                <w:i/>
              </w:rPr>
              <w: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DB2EB3" w:rsidRPr="00FE6B7C"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Pr="002C5414" w:rsidRDefault="00DB2EB3" w:rsidP="00DB2EB3">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Pr="002C5414" w:rsidRDefault="00DB2EB3" w:rsidP="00DB2EB3">
            <w:pPr>
              <w:rPr>
                <w:rFonts w:ascii="Arial" w:hAnsi="Arial" w:cs="Arial"/>
              </w:rPr>
            </w:pPr>
            <w:r w:rsidRPr="002C5414">
              <w:rPr>
                <w:rFonts w:ascii="Arial" w:hAnsi="Arial" w:cs="Arial"/>
                <w:b/>
                <w:bCs/>
              </w:rPr>
              <w:t>PREDLOŽITEV IN ODPIRANJE PRIJAV ZA SODELOVANJE</w:t>
            </w:r>
          </w:p>
        </w:tc>
      </w:tr>
      <w:tr w:rsidR="00DB2EB3" w:rsidRPr="00FE6B7C"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Pr="002C5414" w:rsidRDefault="00DB2EB3" w:rsidP="00DB2EB3">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Pr="002C5414" w:rsidRDefault="00DB2EB3" w:rsidP="00DB2EB3">
            <w:pPr>
              <w:rPr>
                <w:rFonts w:ascii="Arial" w:hAnsi="Arial" w:cs="Arial"/>
              </w:rPr>
            </w:pPr>
          </w:p>
        </w:tc>
      </w:tr>
      <w:tr w:rsidR="00DB2EB3" w:rsidRPr="00FE6B7C"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Pr="002C5414" w:rsidRDefault="00DB2EB3" w:rsidP="00DB2EB3">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3312A1B0" w14:textId="2E9F7B26" w:rsidR="001E1830"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7442211" w14:textId="54B2FF49" w:rsidR="001E1830" w:rsidRPr="002C5414" w:rsidRDefault="001E1830" w:rsidP="00DB2EB3">
            <w:pPr>
              <w:rPr>
                <w:rFonts w:ascii="Arial" w:hAnsi="Arial" w:cs="Arial"/>
                <w:i/>
              </w:rPr>
            </w:pPr>
            <w:r w:rsidRPr="002C5414">
              <w:rPr>
                <w:rFonts w:ascii="Arial" w:hAnsi="Arial" w:cs="Arial"/>
                <w:i/>
              </w:rPr>
              <w:t>-odpiranje prijav ne sme biti</w:t>
            </w:r>
            <w:r w:rsidR="003B163F" w:rsidRPr="002C5414">
              <w:rPr>
                <w:rFonts w:ascii="Arial" w:hAnsi="Arial" w:cs="Arial"/>
                <w:i/>
              </w:rPr>
              <w:t xml:space="preserve"> izvedeno prej kot eno uro po ro</w:t>
            </w:r>
            <w:r w:rsidRPr="002C5414">
              <w:rPr>
                <w:rFonts w:ascii="Arial" w:hAnsi="Arial" w:cs="Arial"/>
                <w:i/>
              </w:rPr>
              <w:t>ku za oddajo prijav</w:t>
            </w:r>
            <w:r w:rsidR="003B163F" w:rsidRPr="002C5414">
              <w:rPr>
                <w:rFonts w:ascii="Arial" w:hAnsi="Arial" w:cs="Arial"/>
                <w:i/>
              </w:rPr>
              <w:t xml:space="preserve"> </w:t>
            </w:r>
            <w:r w:rsidRPr="002C5414">
              <w:rPr>
                <w:rFonts w:ascii="Arial" w:hAnsi="Arial" w:cs="Arial"/>
                <w:i/>
              </w:rPr>
              <w:t>- 5. odst. 88. čl. ZJN-3 (novela ZJN-3b)</w:t>
            </w:r>
            <w:r w:rsidR="00677FA6" w:rsidRPr="002C5414">
              <w:rPr>
                <w:rFonts w:ascii="Arial" w:hAnsi="Arial" w:cs="Arial"/>
                <w:i/>
              </w:rPr>
              <w:t>,</w:t>
            </w:r>
          </w:p>
          <w:p w14:paraId="085324BC" w14:textId="77777777" w:rsidR="00DB2EB3" w:rsidRDefault="001E1830" w:rsidP="00DB2EB3">
            <w:pPr>
              <w:rPr>
                <w:rFonts w:ascii="Arial" w:hAnsi="Arial" w:cs="Arial"/>
                <w:i/>
              </w:rPr>
            </w:pPr>
            <w:r w:rsidRPr="002C5414">
              <w:rPr>
                <w:rFonts w:ascii="Arial" w:hAnsi="Arial" w:cs="Arial"/>
                <w:i/>
              </w:rPr>
              <w:t>-</w:t>
            </w:r>
            <w:r w:rsidR="00DB2EB3" w:rsidRPr="002C5414">
              <w:rPr>
                <w:rFonts w:ascii="Arial" w:hAnsi="Arial" w:cs="Arial"/>
                <w:i/>
              </w:rPr>
              <w:t>v primeru elektronske oddaje ponudb</w:t>
            </w:r>
            <w:r w:rsidR="00DB2EB3" w:rsidRPr="002C5414">
              <w:rPr>
                <w:rFonts w:ascii="Arial" w:hAnsi="Arial" w:cs="Arial"/>
              </w:rPr>
              <w:t xml:space="preserve"> </w:t>
            </w:r>
            <w:r w:rsidR="00DB2EB3"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CE9F669" w14:textId="77777777" w:rsidR="00A77A25" w:rsidRPr="002C5414" w:rsidRDefault="00A77A25" w:rsidP="002C5414">
            <w:pPr>
              <w:autoSpaceDE w:val="0"/>
              <w:autoSpaceDN w:val="0"/>
              <w:adjustRightInd w:val="0"/>
              <w:rPr>
                <w:rFonts w:ascii="Arial" w:hAnsi="Arial" w:cs="Arial"/>
                <w:i/>
              </w:rPr>
            </w:pPr>
            <w:r w:rsidRPr="002C5414">
              <w:rPr>
                <w:rFonts w:ascii="Arial" w:hAnsi="Arial" w:cs="Arial"/>
              </w:rPr>
              <w:lastRenderedPageBreak/>
              <w:t xml:space="preserve">- </w:t>
            </w:r>
            <w:r w:rsidRPr="002C5414">
              <w:rPr>
                <w:rFonts w:ascii="Arial" w:hAnsi="Arial" w:cs="Arial"/>
                <w:i/>
              </w:rPr>
              <w:t>od 1. 1. 2022 (novela ZJN-3B) odpiranje ponudb ne sme biti izvedeno prej kot eno uro po roku za oddajo ponudb (5. odst. 88. čl. ZJN-3)</w:t>
            </w:r>
          </w:p>
          <w:p w14:paraId="71DB34FA" w14:textId="7A4D9E73" w:rsidR="00A77A25" w:rsidRPr="002C5414" w:rsidRDefault="00A77A25" w:rsidP="00A77A25">
            <w:pPr>
              <w:rPr>
                <w:rFonts w:ascii="Arial" w:hAnsi="Arial" w:cs="Arial"/>
              </w:rPr>
            </w:pPr>
            <w:r w:rsidRPr="002C5414">
              <w:rPr>
                <w:rFonts w:ascii="Arial" w:hAnsi="Arial" w:cs="Arial"/>
                <w:i/>
              </w:rPr>
              <w:t>- 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Pr="002C5414" w:rsidRDefault="00DB2EB3" w:rsidP="00DB2EB3">
            <w:pPr>
              <w:rPr>
                <w:rFonts w:ascii="Arial" w:hAnsi="Arial" w:cs="Arial"/>
              </w:rPr>
            </w:pPr>
          </w:p>
        </w:tc>
      </w:tr>
      <w:tr w:rsidR="00DB2EB3" w:rsidRPr="00FE6B7C"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Pr="002C5414" w:rsidRDefault="00DB2EB3" w:rsidP="00DB2EB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BE1291" w14:textId="77777777" w:rsidR="00DB2EB3" w:rsidRPr="002C5414" w:rsidRDefault="00DB2EB3" w:rsidP="00DB2EB3">
            <w:pPr>
              <w:jc w:val="center"/>
              <w:rPr>
                <w:rFonts w:ascii="Arial" w:hAnsi="Arial" w:cs="Arial"/>
                <w:i/>
                <w:color w:val="A6A6A6"/>
              </w:rPr>
            </w:pPr>
          </w:p>
          <w:p w14:paraId="56DB1E8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DB2EB3" w:rsidRPr="00FE6B7C"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Pr="002C5414" w:rsidRDefault="00DB2EB3" w:rsidP="00DB2EB3">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85E44E6" w14:textId="2D4F6CD7" w:rsidR="00677FA6" w:rsidRPr="002C5414" w:rsidRDefault="00677FA6" w:rsidP="00677FA6">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8575C2" w:rsidRPr="002C5414">
              <w:rPr>
                <w:rFonts w:ascii="Arial" w:hAnsi="Arial" w:cs="Arial"/>
                <w:i/>
              </w:rPr>
              <w:t xml:space="preserve"> </w:t>
            </w:r>
            <w:r w:rsidRPr="002C5414">
              <w:rPr>
                <w:rFonts w:ascii="Arial" w:hAnsi="Arial" w:cs="Arial"/>
                <w:i/>
              </w:rPr>
              <w:t>odst. 88. čl. ZJN-3, naročnik zapisnik o odpiranju ponudb najpozneje v petih delovnih dneh pošlje vsem ponudnikom - 7.</w:t>
            </w:r>
            <w:r w:rsidR="008575C2" w:rsidRPr="002C5414">
              <w:rPr>
                <w:rFonts w:ascii="Arial" w:hAnsi="Arial" w:cs="Arial"/>
                <w:i/>
              </w:rPr>
              <w:t xml:space="preserve"> </w:t>
            </w:r>
            <w:r w:rsidRPr="002C5414">
              <w:rPr>
                <w:rFonts w:ascii="Arial" w:hAnsi="Arial" w:cs="Arial"/>
                <w:i/>
              </w:rPr>
              <w:t>odst. 88.čl. ZJN-3 (novela ZJN-3b))</w:t>
            </w:r>
          </w:p>
          <w:p w14:paraId="0F17F42E" w14:textId="6CEDE4A9" w:rsidR="00677FA6" w:rsidRPr="002C5414" w:rsidRDefault="00677FA6" w:rsidP="00DB2EB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Pr="002C5414" w:rsidRDefault="00E6358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Pr="002C5414" w:rsidRDefault="00DB2EB3" w:rsidP="00DB2EB3">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Pr="002C5414" w:rsidRDefault="00DB2EB3" w:rsidP="00DB2EB3">
            <w:pPr>
              <w:rPr>
                <w:rFonts w:ascii="Arial" w:hAnsi="Arial" w:cs="Arial"/>
                <w:b/>
              </w:rPr>
            </w:pPr>
            <w:r w:rsidRPr="002C5414">
              <w:rPr>
                <w:rFonts w:ascii="Arial" w:hAnsi="Arial" w:cs="Arial"/>
                <w:b/>
              </w:rPr>
              <w:t>PREGLED OZ. OCENA PRIJAV ZA SODELOVANJE</w:t>
            </w:r>
          </w:p>
        </w:tc>
      </w:tr>
      <w:tr w:rsidR="00DB2EB3" w:rsidRPr="00FE6B7C"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Pr="002C5414" w:rsidRDefault="00DB2EB3" w:rsidP="00DB2EB3">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D36838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F5FE12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Pr="002C5414" w:rsidRDefault="00DB2EB3" w:rsidP="00DB2EB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Pr="002C5414" w:rsidRDefault="00DB2EB3" w:rsidP="00DB2EB3">
            <w:pPr>
              <w:rPr>
                <w:rFonts w:ascii="Arial" w:hAnsi="Arial" w:cs="Arial"/>
              </w:rPr>
            </w:pPr>
          </w:p>
        </w:tc>
      </w:tr>
      <w:tr w:rsidR="00DB2EB3" w:rsidRPr="00FE6B7C"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47983B62" w14:textId="4074E555" w:rsidR="00DB2EB3" w:rsidRPr="002C5414" w:rsidRDefault="00DB2EB3" w:rsidP="00DB2EB3">
            <w:pPr>
              <w:autoSpaceDE w:val="0"/>
              <w:autoSpaceDN w:val="0"/>
              <w:adjustRightInd w:val="0"/>
              <w:rPr>
                <w:rFonts w:ascii="Arial" w:hAnsi="Arial" w:cs="Arial"/>
                <w:i/>
                <w:lang w:eastAsia="en-US"/>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w:t>
            </w:r>
            <w:r w:rsidR="00AF5918" w:rsidRPr="002C5414">
              <w:rPr>
                <w:rFonts w:ascii="Arial" w:hAnsi="Arial" w:cs="Arial"/>
                <w:i/>
              </w:rPr>
              <w:t xml:space="preserve">tem </w:t>
            </w:r>
            <w:r w:rsidRPr="002C5414">
              <w:rPr>
                <w:rFonts w:ascii="Arial" w:hAnsi="Arial" w:cs="Arial"/>
                <w:i/>
              </w:rPr>
              <w:t>postopku</w:t>
            </w:r>
            <w:r w:rsidR="003B163F" w:rsidRPr="002C5414">
              <w:rPr>
                <w:rFonts w:ascii="Arial" w:hAnsi="Arial" w:cs="Arial"/>
                <w:i/>
              </w:rPr>
              <w:t xml:space="preserve"> </w:t>
            </w:r>
            <w:r w:rsidRPr="002C5414">
              <w:rPr>
                <w:rFonts w:ascii="Arial" w:hAnsi="Arial" w:cs="Arial"/>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Pr="002C5414" w:rsidRDefault="00DB2EB3" w:rsidP="00DB2EB3">
            <w:pPr>
              <w:rPr>
                <w:rFonts w:ascii="Arial" w:hAnsi="Arial" w:cs="Arial"/>
              </w:rPr>
            </w:pPr>
            <w:r w:rsidRPr="002C5414">
              <w:rPr>
                <w:rFonts w:ascii="Arial" w:hAnsi="Arial" w:cs="Arial"/>
              </w:rPr>
              <w:t>Dopolnitev, popravek, pojasnilo ponudb je izvedeno na poziv naročnika in je dopustno (5., 6. in 7. odst. 89. čl. ZJN-3)</w:t>
            </w:r>
          </w:p>
          <w:p w14:paraId="0FC1E8C4" w14:textId="3EF585D6" w:rsidR="007300BB" w:rsidRPr="002C5414" w:rsidRDefault="00DB2EB3" w:rsidP="00DB2EB3">
            <w:pPr>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446B3D43" w14:textId="0660A7EC" w:rsidR="00DB2EB3" w:rsidRPr="002C5414" w:rsidRDefault="003E45C8" w:rsidP="002C5414">
            <w:pPr>
              <w:rPr>
                <w:rFonts w:ascii="Arial" w:eastAsia="Calibri" w:hAnsi="Arial" w:cs="Arial"/>
                <w:i/>
              </w:rPr>
            </w:pPr>
            <w:r w:rsidRPr="002C5414">
              <w:rPr>
                <w:rFonts w:ascii="Arial" w:hAnsi="Arial" w:cs="Arial"/>
                <w:i/>
              </w:rPr>
              <w:t>-</w:t>
            </w:r>
            <w:r w:rsidR="00DB2EB3" w:rsidRPr="002C5414">
              <w:rPr>
                <w:rFonts w:ascii="Arial" w:hAnsi="Arial" w:cs="Arial"/>
                <w:i/>
              </w:rPr>
              <w:t>ZJN-3 taksativno navaja, česa ponudnik ne sme dopolnjevati ali popravljati – 6. odst. 89. čl. ZJN-3</w:t>
            </w:r>
            <w:r w:rsidR="008575C2" w:rsidRPr="002C5414">
              <w:rPr>
                <w:rFonts w:ascii="Arial" w:hAnsi="Arial" w:cs="Arial"/>
                <w:i/>
              </w:rPr>
              <w:t xml:space="preserve"> (novela ZJN-3b)</w:t>
            </w:r>
          </w:p>
          <w:p w14:paraId="225828AD" w14:textId="12E1DE92" w:rsidR="00CB68B5" w:rsidRPr="002C5414" w:rsidRDefault="00CB68B5"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611A08C2" w14:textId="27350A08"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CB68B5" w:rsidRPr="002C5414">
              <w:rPr>
                <w:rFonts w:ascii="Arial" w:eastAsia="Times New Roman" w:hAnsi="Arial" w:cs="Arial"/>
                <w:i/>
                <w:sz w:val="20"/>
                <w:szCs w:val="20"/>
              </w:rPr>
              <w:t xml:space="preserve"> – 5.odst.89. čl. ZJN-3</w:t>
            </w:r>
          </w:p>
          <w:p w14:paraId="38CEAEE5" w14:textId="47C7BE61" w:rsidR="007E0EBE" w:rsidRPr="002C5414" w:rsidRDefault="007E0EBE"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ECED703"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01B7472"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84EF189" w14:textId="4516C175" w:rsidR="00DB2EB3" w:rsidRPr="002C5414" w:rsidRDefault="00DB2EB3" w:rsidP="00DB2EB3">
            <w:pPr>
              <w:autoSpaceDE w:val="0"/>
              <w:autoSpaceDN w:val="0"/>
              <w:adjustRightInd w:val="0"/>
              <w:rPr>
                <w:rFonts w:ascii="Arial" w:hAnsi="Arial" w:cs="Arial"/>
              </w:rPr>
            </w:pPr>
            <w:r w:rsidRPr="002C5414">
              <w:rPr>
                <w:rFonts w:ascii="Arial" w:hAnsi="Arial" w:cs="Arial"/>
                <w:i/>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DB2EB3" w:rsidRPr="00FE6B7C"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Pr="002C5414" w:rsidRDefault="00DB2EB3" w:rsidP="00DB2EB3">
            <w:pPr>
              <w:rPr>
                <w:rFonts w:ascii="Arial" w:hAnsi="Arial" w:cs="Arial"/>
              </w:rPr>
            </w:pPr>
            <w:r w:rsidRPr="002C5414">
              <w:rPr>
                <w:rFonts w:ascii="Arial" w:hAnsi="Arial" w:cs="Arial"/>
              </w:rPr>
              <w:t>Nedopustne ponudbe so izločene (29. tč. 1. odst. 2. čl. ZJN-3)</w:t>
            </w:r>
          </w:p>
          <w:p w14:paraId="7D7ED3F4"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596433C"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sz w:val="20"/>
                <w:szCs w:val="20"/>
              </w:rPr>
            </w:pPr>
            <w:r w:rsidRPr="002C5414">
              <w:rPr>
                <w:rFonts w:ascii="Arial" w:hAnsi="Arial" w:cs="Arial"/>
                <w:i/>
                <w:sz w:val="20"/>
                <w:szCs w:val="20"/>
              </w:rPr>
              <w:t>ustrezno je zabeležen pregled dokazil v ocenjevalnem poročilu</w:t>
            </w:r>
          </w:p>
          <w:p w14:paraId="709E178E" w14:textId="77777777" w:rsidR="00DB2EB3" w:rsidRPr="002C5414" w:rsidRDefault="00DB2EB3" w:rsidP="00DB2EB3">
            <w:pPr>
              <w:pStyle w:val="Odstavekseznama"/>
              <w:numPr>
                <w:ilvl w:val="0"/>
                <w:numId w:val="15"/>
              </w:numPr>
              <w:spacing w:after="0" w:line="240" w:lineRule="auto"/>
              <w:ind w:left="155" w:hanging="142"/>
              <w:jc w:val="both"/>
              <w:rPr>
                <w:rFonts w:ascii="Arial" w:hAnsi="Arial" w:cs="Arial"/>
                <w:i/>
                <w:sz w:val="20"/>
                <w:szCs w:val="20"/>
              </w:rPr>
            </w:pPr>
            <w:r w:rsidRPr="002C5414">
              <w:rPr>
                <w:rFonts w:ascii="Arial" w:hAnsi="Arial" w:cs="Arial"/>
                <w:i/>
                <w:sz w:val="20"/>
                <w:szCs w:val="20"/>
              </w:rPr>
              <w:t>podani niso obvezni razlogi za izključitev gosp. sub.:</w:t>
            </w:r>
          </w:p>
          <w:p w14:paraId="7BFA9CB7"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kazniva dejanja (1. odst. 75. čl. ZJN-3)</w:t>
            </w:r>
          </w:p>
          <w:p w14:paraId="585B1BAE"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07288CC7" w14:textId="3B71B295" w:rsidR="00DB2EB3" w:rsidRPr="002C5414" w:rsidRDefault="00A05701" w:rsidP="00DB2EB3">
            <w:pPr>
              <w:autoSpaceDE w:val="0"/>
              <w:autoSpaceDN w:val="0"/>
              <w:adjustRightInd w:val="0"/>
              <w:rPr>
                <w:rFonts w:ascii="Arial" w:hAnsi="Arial" w:cs="Arial"/>
              </w:rPr>
            </w:pPr>
            <w:r w:rsidRPr="008A69EC">
              <w:rPr>
                <w:rFonts w:ascii="Arial" w:hAnsi="Arial" w:cs="Arial"/>
                <w:i/>
                <w:sz w:val="16"/>
                <w:szCs w:val="16"/>
              </w:rPr>
              <w:t xml:space="preserve"> </w:t>
            </w:r>
            <w:r w:rsidRPr="002C5414">
              <w:rPr>
                <w:rFonts w:ascii="Arial" w:eastAsia="Calibri" w:hAnsi="Arial" w:cs="Arial"/>
                <w:i/>
                <w:lang w:eastAsia="en-US"/>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88435E">
              <w:rPr>
                <w:rFonts w:ascii="Arial" w:eastAsia="Calibri" w:hAnsi="Arial" w:cs="Arial"/>
                <w:i/>
                <w:lang w:eastAsia="en-US"/>
              </w:rPr>
              <w:t xml:space="preserve"> </w:t>
            </w:r>
            <w:r w:rsidR="00DB2EB3" w:rsidRPr="002C5414">
              <w:rPr>
                <w:rFonts w:ascii="Arial" w:hAnsi="Arial" w:cs="Arial"/>
                <w:i/>
              </w:rPr>
              <w:t xml:space="preserve">izjeme oz. odstopanja so </w:t>
            </w:r>
            <w:r w:rsidR="00DB2EB3" w:rsidRPr="002C5414">
              <w:rPr>
                <w:rFonts w:ascii="Arial" w:hAnsi="Arial" w:cs="Arial"/>
                <w:i/>
              </w:rPr>
              <w:lastRenderedPageBreak/>
              <w:t>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DB2EB3" w:rsidRPr="00FE6B7C"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Pr="002C5414" w:rsidRDefault="00DB2EB3" w:rsidP="00DB2EB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B9387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DD3579" w:rsidRPr="00FE6B7C" w14:paraId="1CF92D6A" w14:textId="77777777" w:rsidTr="007E6D93">
        <w:trPr>
          <w:jc w:val="center"/>
        </w:trPr>
        <w:tc>
          <w:tcPr>
            <w:tcW w:w="447" w:type="dxa"/>
            <w:vMerge/>
            <w:tcBorders>
              <w:left w:val="single" w:sz="4" w:space="0" w:color="auto"/>
              <w:right w:val="single" w:sz="4" w:space="0" w:color="auto"/>
            </w:tcBorders>
            <w:vAlign w:val="center"/>
          </w:tcPr>
          <w:p w14:paraId="4112DBD2" w14:textId="77777777" w:rsidR="00DD3579" w:rsidRPr="00DD3579" w:rsidRDefault="00DD3579"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C3ED0C" w14:textId="77777777" w:rsidR="00DD3579" w:rsidRPr="002C5414" w:rsidRDefault="00DD3579" w:rsidP="00DD3579">
            <w:pPr>
              <w:rPr>
                <w:rFonts w:ascii="Arial" w:hAnsi="Arial" w:cs="Arial"/>
              </w:rPr>
            </w:pPr>
            <w:r w:rsidRPr="002C5414">
              <w:rPr>
                <w:rFonts w:ascii="Arial" w:hAnsi="Arial" w:cs="Arial"/>
              </w:rPr>
              <w:t>Če je oddana ponudba s podizvajalci, so upoštevana zakonska določila (94. čl. ZJN-3):</w:t>
            </w:r>
          </w:p>
          <w:p w14:paraId="1169D47B"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24093479"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0B87EE78" w14:textId="102ECBDE" w:rsidR="00DD3579" w:rsidRPr="002C5414" w:rsidRDefault="00DD3579" w:rsidP="00DD3579">
            <w:pPr>
              <w:rPr>
                <w:rFonts w:ascii="Arial" w:hAnsi="Arial" w:cs="Arial"/>
              </w:rPr>
            </w:pPr>
            <w:r w:rsidRPr="008A69EC">
              <w:rPr>
                <w:rFonts w:cs="Arial"/>
                <w:sz w:val="16"/>
                <w:szCs w:val="16"/>
              </w:rPr>
              <w:t>(</w:t>
            </w:r>
            <w:r w:rsidRPr="00772877">
              <w:rPr>
                <w:rFonts w:ascii="Arial" w:eastAsia="Calibri" w:hAnsi="Arial" w:cs="Arial"/>
                <w:i/>
                <w:u w:val="single"/>
                <w:lang w:eastAsia="en-US"/>
              </w:rPr>
              <w:t>opozorilo</w:t>
            </w:r>
            <w:r w:rsidRPr="002C5414">
              <w:rPr>
                <w:rFonts w:ascii="Arial" w:eastAsia="Calibri" w:hAnsi="Arial" w:cs="Arial"/>
                <w:i/>
                <w:lang w:eastAsia="en-US"/>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78D429A3" w14:textId="51307286" w:rsidR="00DD3579" w:rsidRPr="00DD3579" w:rsidRDefault="00DD3579" w:rsidP="00DB2EB3">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4E4D52" w14:textId="6BDA1A31" w:rsidR="00DD3579" w:rsidRPr="008A69EC" w:rsidRDefault="00DD3579" w:rsidP="002C5414">
            <w:pPr>
              <w:rPr>
                <w:rFonts w:ascii="Arial" w:hAnsi="Arial" w:cs="Arial"/>
                <w:b/>
                <w:i/>
                <w:color w:val="A6A6A6"/>
              </w:rPr>
            </w:pPr>
            <w:r w:rsidRPr="002C5414">
              <w:rPr>
                <w:rFonts w:ascii="Arial" w:hAnsi="Arial" w:cs="Arial"/>
              </w:rPr>
              <w:t>ni obvezno, če ni podizvajalcev</w:t>
            </w:r>
          </w:p>
        </w:tc>
      </w:tr>
      <w:tr w:rsidR="00DB2EB3" w:rsidRPr="00FE6B7C"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DB2EB3" w:rsidRPr="00FE6B7C"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Pr="002C5414" w:rsidRDefault="00DB2EB3" w:rsidP="00DB2EB3">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Pr="002C5414" w:rsidRDefault="00DB2EB3" w:rsidP="00DB2EB3">
            <w:pPr>
              <w:rPr>
                <w:rFonts w:ascii="Arial" w:hAnsi="Arial" w:cs="Arial"/>
                <w:b/>
                <w:bCs/>
              </w:rPr>
            </w:pPr>
            <w:r w:rsidRPr="002C5414">
              <w:rPr>
                <w:rFonts w:ascii="Arial" w:hAnsi="Arial" w:cs="Arial"/>
                <w:b/>
              </w:rPr>
              <w:t>IZBIRA (DOLOČITEV) USPOSOBLJENIH KANDIDATOV</w:t>
            </w:r>
          </w:p>
        </w:tc>
      </w:tr>
      <w:tr w:rsidR="00DB2EB3" w:rsidRPr="00FE6B7C"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Pr="002C5414" w:rsidRDefault="00DB2EB3" w:rsidP="00DB2EB3">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Pr="002C5414" w:rsidRDefault="00DB2EB3" w:rsidP="00DB2EB3">
            <w:pPr>
              <w:rPr>
                <w:rFonts w:ascii="Arial" w:hAnsi="Arial" w:cs="Arial"/>
              </w:rPr>
            </w:pPr>
          </w:p>
        </w:tc>
      </w:tr>
      <w:tr w:rsidR="00DB2EB3" w:rsidRPr="00FE6B7C"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Pr="002C5414" w:rsidRDefault="00DB2EB3" w:rsidP="00DB2EB3">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49D923C"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Pr="002C5414" w:rsidRDefault="00DB2EB3" w:rsidP="00DB2EB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Pr="002C5414" w:rsidRDefault="00DB2EB3" w:rsidP="00DB2EB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Pr="002C5414" w:rsidRDefault="00DB2EB3" w:rsidP="00DB2EB3">
            <w:pPr>
              <w:rPr>
                <w:rFonts w:ascii="Arial" w:hAnsi="Arial" w:cs="Arial"/>
                <w:b/>
                <w:lang w:eastAsia="en-US"/>
              </w:rPr>
            </w:pPr>
            <w:r w:rsidRPr="002C5414">
              <w:rPr>
                <w:rFonts w:ascii="Arial" w:hAnsi="Arial" w:cs="Arial"/>
                <w:b/>
              </w:rPr>
              <w:t>DRUGA FAZA (»ponudbena faza«) IN IZVEBA POGAJANJ</w:t>
            </w:r>
          </w:p>
        </w:tc>
      </w:tr>
      <w:tr w:rsidR="00DB2EB3" w:rsidRPr="00FE6B7C"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Pr="002C5414" w:rsidRDefault="00DB2EB3" w:rsidP="00DB2EB3">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Pr="002C5414" w:rsidRDefault="00DB2EB3" w:rsidP="00DB2EB3">
            <w:pPr>
              <w:rPr>
                <w:rFonts w:ascii="Arial" w:hAnsi="Arial" w:cs="Arial"/>
              </w:rPr>
            </w:pPr>
            <w:r w:rsidRPr="002C5414">
              <w:rPr>
                <w:rFonts w:ascii="Arial" w:hAnsi="Arial" w:cs="Arial"/>
                <w:b/>
                <w:bCs/>
              </w:rPr>
              <w:t>POVABILO IZBRANIM KANDIDATOM K PREDLOŽITVI »PRVIH« PONUDB</w:t>
            </w:r>
          </w:p>
        </w:tc>
      </w:tr>
      <w:tr w:rsidR="00DB2EB3" w:rsidRPr="00FE6B7C"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Pr="002C5414" w:rsidRDefault="00DB2EB3" w:rsidP="00DB2EB3">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186EF4" w14:textId="77777777"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57654368" w14:textId="04A87EB6"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2837FA" w:rsidRPr="002C5414">
              <w:rPr>
                <w:rFonts w:ascii="Arial" w:hAnsi="Arial" w:cs="Arial"/>
                <w:i/>
                <w:sz w:val="20"/>
                <w:szCs w:val="20"/>
                <w:lang w:eastAsia="sl-SI"/>
              </w:rPr>
              <w:t xml:space="preserve">(dostopna je vsa dokumentacija, razen tistih </w:t>
            </w:r>
            <w:r w:rsidR="002837FA" w:rsidRPr="002C5414">
              <w:rPr>
                <w:rFonts w:ascii="Arial" w:hAnsi="Arial" w:cs="Arial"/>
                <w:i/>
                <w:sz w:val="20"/>
                <w:szCs w:val="20"/>
                <w:lang w:eastAsia="sl-SI"/>
              </w:rPr>
              <w:lastRenderedPageBreak/>
              <w:t>sestavnih delov dokumentacije, kjer zaradi oblike, velikosti ali zagotavljanj</w:t>
            </w:r>
            <w:r w:rsidR="009E6890" w:rsidRPr="002C5414">
              <w:rPr>
                <w:rFonts w:ascii="Arial" w:hAnsi="Arial" w:cs="Arial"/>
                <w:i/>
                <w:sz w:val="20"/>
                <w:szCs w:val="20"/>
                <w:lang w:eastAsia="sl-SI"/>
              </w:rPr>
              <w:t>a zaščite datotek to ni mogoče- 1. odst. 67. čl. ZJN-3 (</w:t>
            </w:r>
            <w:r w:rsidR="002837FA"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Pr="002C5414" w:rsidRDefault="00DB2EB3" w:rsidP="00DB2EB3">
            <w:pPr>
              <w:jc w:val="center"/>
              <w:rPr>
                <w:rFonts w:ascii="Arial" w:hAnsi="Arial" w:cs="Arial"/>
                <w:b/>
                <w:bCs/>
              </w:rPr>
            </w:pPr>
          </w:p>
          <w:p w14:paraId="083FA755" w14:textId="77777777" w:rsidR="00DB2EB3" w:rsidRPr="002C5414" w:rsidRDefault="00DB2EB3" w:rsidP="00DB2EB3">
            <w:pPr>
              <w:jc w:val="center"/>
              <w:rPr>
                <w:rFonts w:ascii="Arial" w:hAnsi="Arial" w:cs="Arial"/>
                <w:b/>
                <w:bCs/>
              </w:rPr>
            </w:pPr>
          </w:p>
        </w:tc>
      </w:tr>
      <w:tr w:rsidR="00DB2EB3" w:rsidRPr="00FE6B7C"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Pr="002C5414" w:rsidRDefault="00DB2EB3" w:rsidP="00DB2EB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Pr="002C5414" w:rsidRDefault="00DB2EB3" w:rsidP="00DB2EB3">
            <w:pPr>
              <w:jc w:val="center"/>
              <w:rPr>
                <w:rFonts w:ascii="Arial" w:hAnsi="Arial" w:cs="Arial"/>
                <w:i/>
              </w:rPr>
            </w:pPr>
          </w:p>
        </w:tc>
      </w:tr>
      <w:tr w:rsidR="002837FA" w:rsidRPr="00FE6B7C"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Pr="002C5414" w:rsidRDefault="002837FA" w:rsidP="002837F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w:t>
            </w:r>
            <w:r w:rsidR="00B1593A" w:rsidRPr="002C5414">
              <w:rPr>
                <w:rFonts w:ascii="Arial" w:hAnsi="Arial" w:cs="Arial"/>
              </w:rPr>
              <w:t>ni vsi naslednji pogoji - 8.odst. 88. čl. ZJN-3</w:t>
            </w:r>
            <w:r w:rsidRPr="002C5414">
              <w:rPr>
                <w:rFonts w:ascii="Arial" w:hAnsi="Arial" w:cs="Arial"/>
              </w:rPr>
              <w:t xml:space="preserve"> (novela ZJN-3b):</w:t>
            </w:r>
          </w:p>
          <w:p w14:paraId="3292000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17E13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7D27B832"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77D23F5C" w14:textId="6BD99BD8"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8A62A59" w14:textId="3624833B" w:rsidR="002837FA" w:rsidRPr="002C5414" w:rsidRDefault="002837FA"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Pr="002C5414" w:rsidRDefault="002837FA" w:rsidP="00DA4FDA">
            <w:pPr>
              <w:rPr>
                <w:rFonts w:ascii="Arial" w:hAnsi="Arial" w:cs="Arial"/>
                <w:i/>
                <w:color w:val="A6A6A6" w:themeColor="background1" w:themeShade="A6"/>
              </w:rPr>
            </w:pPr>
          </w:p>
          <w:p w14:paraId="187228A2" w14:textId="77777777" w:rsidR="002837FA" w:rsidRPr="002C5414" w:rsidRDefault="002837FA" w:rsidP="002837FA">
            <w:pPr>
              <w:jc w:val="center"/>
              <w:rPr>
                <w:rFonts w:ascii="Arial" w:hAnsi="Arial" w:cs="Arial"/>
                <w:i/>
                <w:color w:val="A6A6A6" w:themeColor="background1" w:themeShade="A6"/>
              </w:rPr>
            </w:pPr>
          </w:p>
          <w:p w14:paraId="55AB4296" w14:textId="6E8D91E9" w:rsidR="002837FA" w:rsidRPr="002C5414" w:rsidRDefault="002837FA" w:rsidP="002837F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Pr="002C5414" w:rsidRDefault="002837FA" w:rsidP="002837F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Pr="002C5414" w:rsidRDefault="002837FA" w:rsidP="002837FA">
            <w:pPr>
              <w:rPr>
                <w:rFonts w:ascii="Arial" w:hAnsi="Arial" w:cs="Arial"/>
              </w:rPr>
            </w:pPr>
            <w:r w:rsidRPr="002C5414">
              <w:rPr>
                <w:rFonts w:ascii="Arial" w:hAnsi="Arial" w:cs="Arial"/>
                <w:b/>
                <w:bCs/>
              </w:rPr>
              <w:t>PREDLOŽITEV IN JAVNO ODPIRANJE »PRVIH« PONUDB</w:t>
            </w:r>
          </w:p>
        </w:tc>
      </w:tr>
      <w:tr w:rsidR="002837FA" w:rsidRPr="00FE6B7C"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Pr="002C5414" w:rsidRDefault="002837FA" w:rsidP="002837FA">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Pr="002C5414" w:rsidRDefault="002837FA" w:rsidP="002837FA">
            <w:pPr>
              <w:rPr>
                <w:rFonts w:ascii="Arial" w:hAnsi="Arial" w:cs="Arial"/>
              </w:rPr>
            </w:pPr>
          </w:p>
        </w:tc>
      </w:tr>
      <w:tr w:rsidR="002837FA" w:rsidRPr="00FE6B7C"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0374B19F" w:rsidR="002837FA" w:rsidRPr="002C5414" w:rsidRDefault="002837FA" w:rsidP="002837FA">
            <w:pPr>
              <w:rPr>
                <w:rFonts w:ascii="Arial" w:hAnsi="Arial" w:cs="Arial"/>
              </w:rPr>
            </w:pPr>
            <w:r w:rsidRPr="002C5414">
              <w:rPr>
                <w:rFonts w:ascii="Arial" w:hAnsi="Arial" w:cs="Arial"/>
              </w:rPr>
              <w:t xml:space="preserve">Izvedeno je </w:t>
            </w:r>
            <w:r w:rsidR="00CB68B5">
              <w:rPr>
                <w:rFonts w:ascii="Arial" w:hAnsi="Arial" w:cs="Arial"/>
              </w:rPr>
              <w:t xml:space="preserve">bilo </w:t>
            </w:r>
            <w:r w:rsidRPr="002C5414">
              <w:rPr>
                <w:rFonts w:ascii="Arial" w:hAnsi="Arial" w:cs="Arial"/>
              </w:rPr>
              <w:t>javno odpiranje ponudb (4. odst. 88. čl. ZJN-3) oz. elektronsko javno odpiranje v primeru elektronske oddaje ponudb (37. in 118. čl. ZJN-3)</w:t>
            </w:r>
          </w:p>
          <w:p w14:paraId="3EACB7C5" w14:textId="4B4FBC65"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4CFB52F2" w14:textId="3C0BFB4F" w:rsidR="002837FA" w:rsidRPr="002C5414" w:rsidRDefault="002837FA" w:rsidP="002837FA">
            <w:pPr>
              <w:rPr>
                <w:rFonts w:ascii="Arial" w:hAnsi="Arial" w:cs="Arial"/>
                <w:i/>
                <w:u w:val="single"/>
              </w:rPr>
            </w:pPr>
            <w:r w:rsidRPr="002C5414">
              <w:rPr>
                <w:rFonts w:ascii="Arial" w:hAnsi="Arial" w:cs="Arial"/>
                <w:i/>
                <w:u w:val="single"/>
              </w:rPr>
              <w:t>-odpiranje ponudb ne sme biti izvedeno prej kot eno uro po roku za oddajo ponudb -5.</w:t>
            </w:r>
            <w:r w:rsidR="006976D2" w:rsidRPr="002C5414">
              <w:rPr>
                <w:rFonts w:ascii="Arial" w:hAnsi="Arial" w:cs="Arial"/>
                <w:i/>
                <w:u w:val="single"/>
              </w:rPr>
              <w:t xml:space="preserve"> </w:t>
            </w:r>
            <w:r w:rsidRPr="002C5414">
              <w:rPr>
                <w:rFonts w:ascii="Arial" w:hAnsi="Arial" w:cs="Arial"/>
                <w:i/>
                <w:u w:val="single"/>
              </w:rPr>
              <w:t>odst. 88. čl. ZJN-3 (novela ZJN-3b)</w:t>
            </w:r>
          </w:p>
          <w:p w14:paraId="31AA5EC5" w14:textId="0693EFD6" w:rsidR="002837FA" w:rsidRPr="002C5414" w:rsidRDefault="002837FA" w:rsidP="002837FA">
            <w:pPr>
              <w:rPr>
                <w:rFonts w:ascii="Arial" w:hAnsi="Arial" w:cs="Arial"/>
                <w:i/>
              </w:rPr>
            </w:pPr>
            <w:r w:rsidRPr="002C5414">
              <w:rPr>
                <w:rFonts w:ascii="Arial" w:hAnsi="Arial" w:cs="Arial"/>
                <w:i/>
                <w:u w:val="single"/>
              </w:rPr>
              <w:t>-</w:t>
            </w:r>
            <w:r w:rsidRPr="002C5414">
              <w:rPr>
                <w:rFonts w:ascii="Arial" w:hAnsi="Arial" w:cs="Arial"/>
                <w:i/>
              </w:rPr>
              <w:t>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Pr="002C5414" w:rsidRDefault="002837FA" w:rsidP="002837FA">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Pr="002C5414" w:rsidRDefault="002837FA" w:rsidP="002837FA">
            <w:pPr>
              <w:jc w:val="center"/>
              <w:rPr>
                <w:rFonts w:ascii="Arial" w:hAnsi="Arial" w:cs="Arial"/>
                <w:i/>
              </w:rPr>
            </w:pPr>
          </w:p>
        </w:tc>
      </w:tr>
      <w:tr w:rsidR="002837FA" w:rsidRPr="00FE6B7C"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A22A34" w14:textId="77777777" w:rsidR="002837FA" w:rsidRPr="002C5414" w:rsidRDefault="002837FA" w:rsidP="002837FA">
            <w:pPr>
              <w:jc w:val="center"/>
              <w:rPr>
                <w:rFonts w:ascii="Arial" w:hAnsi="Arial" w:cs="Arial"/>
                <w:i/>
                <w:color w:val="A6A6A6"/>
              </w:rPr>
            </w:pPr>
          </w:p>
          <w:p w14:paraId="4439D280"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2837FA" w:rsidRPr="00FE6B7C"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6EDEDB5C" w:rsidR="002837FA" w:rsidRPr="002C5414" w:rsidRDefault="002837FA" w:rsidP="002837FA">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w:t>
            </w:r>
            <w:r w:rsidRPr="002C5414">
              <w:rPr>
                <w:rFonts w:ascii="Arial" w:hAnsi="Arial" w:cs="Arial"/>
              </w:rPr>
              <w:lastRenderedPageBreak/>
              <w:t>za elektronsko oddajo ponudb oz. dokumentacija, iz katere je razvidna ponudbena cena, vseh ponudnikov</w:t>
            </w:r>
          </w:p>
          <w:p w14:paraId="109F0D77" w14:textId="0F8ABFB2" w:rsidR="002837FA" w:rsidRPr="002C5414" w:rsidRDefault="002837FA" w:rsidP="002837FA">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w:t>
            </w:r>
            <w:r w:rsidR="006976D2" w:rsidRPr="002C5414">
              <w:rPr>
                <w:rFonts w:ascii="Arial" w:hAnsi="Arial" w:cs="Arial"/>
                <w:i/>
              </w:rPr>
              <w:t xml:space="preserve"> </w:t>
            </w:r>
            <w:r w:rsidRPr="002C5414">
              <w:rPr>
                <w:rFonts w:ascii="Arial" w:hAnsi="Arial" w:cs="Arial"/>
                <w:i/>
              </w:rPr>
              <w:t>čl. ZJN-3 (novela ZJN-3b))</w:t>
            </w:r>
          </w:p>
          <w:p w14:paraId="5D353E94" w14:textId="1AF4FFF1" w:rsidR="002837FA" w:rsidRPr="002C5414" w:rsidRDefault="002837FA"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Pr="002C5414" w:rsidRDefault="002837FA" w:rsidP="002837F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Pr="002C5414" w:rsidRDefault="002837F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w:t>
            </w:r>
            <w:r w:rsidRPr="002C5414">
              <w:rPr>
                <w:rFonts w:ascii="Arial" w:hAnsi="Arial" w:cs="Arial"/>
                <w:i/>
                <w:color w:val="A6A6A6" w:themeColor="background1" w:themeShade="A6"/>
              </w:rPr>
              <w:lastRenderedPageBreak/>
              <w:t>razlogov iz 2. ali 4.odst. 37. čl. ZJN-3</w:t>
            </w:r>
          </w:p>
        </w:tc>
      </w:tr>
      <w:tr w:rsidR="002837FA" w:rsidRPr="00FE6B7C"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Pr="002C5414" w:rsidRDefault="002837FA" w:rsidP="002837FA">
            <w:pPr>
              <w:rPr>
                <w:rFonts w:ascii="Arial" w:hAnsi="Arial" w:cs="Arial"/>
              </w:rPr>
            </w:pPr>
            <w:r w:rsidRPr="002C5414">
              <w:rPr>
                <w:rFonts w:ascii="Arial" w:hAnsi="Arial" w:cs="Arial"/>
              </w:rPr>
              <w:lastRenderedPageBreak/>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Pr="002C5414" w:rsidRDefault="002837FA" w:rsidP="002837FA">
            <w:pPr>
              <w:rPr>
                <w:rFonts w:ascii="Arial" w:hAnsi="Arial" w:cs="Arial"/>
                <w:b/>
                <w:bCs/>
              </w:rPr>
            </w:pPr>
            <w:r w:rsidRPr="002C5414">
              <w:rPr>
                <w:rFonts w:ascii="Arial" w:hAnsi="Arial" w:cs="Arial"/>
                <w:b/>
                <w:bCs/>
              </w:rPr>
              <w:t>IZVEDBA POGAJANJ</w:t>
            </w:r>
          </w:p>
        </w:tc>
      </w:tr>
      <w:tr w:rsidR="002837FA" w:rsidRPr="00FE6B7C"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w:t>
            </w:r>
          </w:p>
          <w:p w14:paraId="1032BCEE" w14:textId="77777777" w:rsidR="002837FA" w:rsidRPr="002C5414" w:rsidRDefault="002837FA" w:rsidP="002837F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0586BB8C"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1CD5AF78"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minimalne zahteve in merila za oddajo JN ne morejo biti predmet pogajanj </w:t>
            </w:r>
          </w:p>
          <w:p w14:paraId="4CB95E9E"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diskriminatorno, zaradi česar bi lahko nekateri ponudniki imeli prednost pred drugimi </w:t>
            </w:r>
          </w:p>
          <w:p w14:paraId="7E6FACEF"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w:t>
            </w:r>
          </w:p>
          <w:p w14:paraId="1D4A4F5A"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Pr="002C5414" w:rsidRDefault="002837FA" w:rsidP="002837FA">
            <w:pPr>
              <w:autoSpaceDE w:val="0"/>
              <w:autoSpaceDN w:val="0"/>
              <w:adjustRightInd w:val="0"/>
              <w:rPr>
                <w:rFonts w:ascii="Arial" w:hAnsi="Arial" w:cs="Arial"/>
                <w:lang w:eastAsia="en-US"/>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Pr="002C5414" w:rsidRDefault="002837FA" w:rsidP="002837FA">
            <w:pPr>
              <w:jc w:val="center"/>
              <w:rPr>
                <w:rFonts w:ascii="Arial" w:hAnsi="Arial" w:cs="Arial"/>
              </w:rPr>
            </w:pPr>
          </w:p>
        </w:tc>
      </w:tr>
      <w:tr w:rsidR="002837FA" w:rsidRPr="00FE6B7C"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(4. odst. 45. čl. in 83. čl. ZJN-3)</w:t>
            </w:r>
          </w:p>
          <w:p w14:paraId="5E5D190E"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4970B39"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4. odst. 45. čl. ZJN-3 </w:t>
            </w:r>
          </w:p>
          <w:p w14:paraId="21965B15"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Pr="002C5414" w:rsidRDefault="002837FA" w:rsidP="002837F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2837FA" w:rsidRPr="00FE6B7C"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Pr="002C5414" w:rsidRDefault="002837FA" w:rsidP="002837F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Pr="002C5414" w:rsidRDefault="002837FA" w:rsidP="002837FA">
            <w:pPr>
              <w:rPr>
                <w:rFonts w:ascii="Arial" w:hAnsi="Arial" w:cs="Arial"/>
                <w:b/>
                <w:bCs/>
              </w:rPr>
            </w:pPr>
            <w:r w:rsidRPr="002C5414">
              <w:rPr>
                <w:rFonts w:ascii="Arial" w:hAnsi="Arial" w:cs="Arial"/>
                <w:b/>
              </w:rPr>
              <w:t>POZIV K PREDLOŽITVI »KONČNIH« PONUDB</w:t>
            </w:r>
          </w:p>
        </w:tc>
      </w:tr>
      <w:tr w:rsidR="002837FA" w:rsidRPr="00FE6B7C"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Pr="002C5414" w:rsidRDefault="002837FA" w:rsidP="002837FA">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Pr="002C5414" w:rsidRDefault="002837FA" w:rsidP="002837F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E690EF" w14:textId="77777777"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6752F8A3" w14:textId="2CCEA190"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omogočen je z elektronskimi sredstvi neomejen, popoln, neposreden in brezplačen dostop do </w:t>
            </w:r>
            <w:r w:rsidRPr="002C5414">
              <w:rPr>
                <w:rFonts w:ascii="Arial" w:hAnsi="Arial" w:cs="Arial"/>
                <w:i/>
                <w:sz w:val="20"/>
                <w:szCs w:val="20"/>
                <w:lang w:eastAsia="sl-SI"/>
              </w:rPr>
              <w:lastRenderedPageBreak/>
              <w:t>dokumentacije v zvezi z oddajo JN in naveden je spletni naslov, na katerem je dostopna dokumentacija v zvezi z oddajo JN - 61. čl. ZJN-3</w:t>
            </w:r>
            <w:r w:rsidRPr="002C5414">
              <w:rPr>
                <w:rFonts w:ascii="Arial" w:hAnsi="Arial" w:cs="Arial"/>
                <w:i/>
                <w:sz w:val="20"/>
                <w:szCs w:val="20"/>
              </w:rPr>
              <w:t>)</w:t>
            </w:r>
            <w:r w:rsidR="00580627" w:rsidRPr="002C5414">
              <w:rPr>
                <w:rFonts w:ascii="Arial" w:hAnsi="Arial" w:cs="Arial"/>
                <w:i/>
                <w:sz w:val="20"/>
                <w:szCs w:val="20"/>
              </w:rPr>
              <w:t xml:space="preserve"> </w:t>
            </w:r>
            <w:r w:rsidR="00580627" w:rsidRPr="002C5414">
              <w:rPr>
                <w:rFonts w:ascii="Arial" w:hAnsi="Arial" w:cs="Arial"/>
                <w:i/>
                <w:sz w:val="20"/>
                <w:szCs w:val="20"/>
                <w:lang w:eastAsia="sl-SI"/>
              </w:rPr>
              <w:t>(dostopna je vsa dokumentacija, razen tistih sestavnih delov dokumentacije, kjer zaradi oblike, velikosti ali zagotavljanj</w:t>
            </w:r>
            <w:r w:rsidR="00456D47" w:rsidRPr="002C5414">
              <w:rPr>
                <w:rFonts w:ascii="Arial" w:hAnsi="Arial" w:cs="Arial"/>
                <w:i/>
                <w:sz w:val="20"/>
                <w:szCs w:val="20"/>
                <w:lang w:eastAsia="sl-SI"/>
              </w:rPr>
              <w:t>a zaščite datotek to ni mogoče - 1. odst. 67. čl. ZJN- 3 (</w:t>
            </w:r>
            <w:r w:rsidR="00580627"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Pr="002C5414" w:rsidRDefault="002837FA" w:rsidP="002837FA">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Pr="002C5414" w:rsidRDefault="002837FA" w:rsidP="002837FA">
            <w:pPr>
              <w:rPr>
                <w:rFonts w:ascii="Arial" w:hAnsi="Arial" w:cs="Arial"/>
                <w:b/>
                <w:bCs/>
              </w:rPr>
            </w:pPr>
          </w:p>
        </w:tc>
      </w:tr>
      <w:tr w:rsidR="002837FA" w:rsidRPr="00FE6B7C"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Pr="002C5414" w:rsidRDefault="002837FA" w:rsidP="002837FA">
            <w:pPr>
              <w:rPr>
                <w:rFonts w:ascii="Arial" w:hAnsi="Arial" w:cs="Arial"/>
                <w:b/>
                <w:bCs/>
              </w:rPr>
            </w:pPr>
            <w:r w:rsidRPr="002C5414">
              <w:rPr>
                <w:rFonts w:ascii="Arial" w:hAnsi="Arial" w:cs="Arial"/>
              </w:rP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Pr="002C5414" w:rsidRDefault="002837FA" w:rsidP="002837FA">
            <w:pPr>
              <w:rPr>
                <w:rFonts w:ascii="Arial" w:hAnsi="Arial" w:cs="Arial"/>
                <w:b/>
                <w:bCs/>
              </w:rPr>
            </w:pPr>
          </w:p>
        </w:tc>
      </w:tr>
      <w:tr w:rsidR="002837FA" w:rsidRPr="00FE6B7C"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Pr="002C5414" w:rsidRDefault="002837FA" w:rsidP="002837F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Pr="002C5414" w:rsidRDefault="002837FA" w:rsidP="002837FA">
            <w:pPr>
              <w:rPr>
                <w:rFonts w:ascii="Arial" w:hAnsi="Arial" w:cs="Arial"/>
                <w:b/>
                <w:bCs/>
              </w:rPr>
            </w:pPr>
            <w:r w:rsidRPr="002C5414">
              <w:rPr>
                <w:rFonts w:ascii="Arial" w:hAnsi="Arial" w:cs="Arial"/>
                <w:b/>
              </w:rPr>
              <w:t>PREDLOŽITEV IN JAVNO ODPIRANJE »KONČNIH« PONUDB OZ. ZAPISNIK O JAVNEM ODPIRANJU PONUDB</w:t>
            </w:r>
          </w:p>
        </w:tc>
      </w:tr>
      <w:tr w:rsidR="002837FA" w:rsidRPr="00FE6B7C"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A439D2" w14:textId="77777777" w:rsidR="002837FA" w:rsidRDefault="002837FA" w:rsidP="002837FA">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3AC4A1E4" w14:textId="62856C9A" w:rsidR="00DC7F32" w:rsidRPr="002C5414" w:rsidRDefault="00DC7F32"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Pr="002C5414" w:rsidRDefault="002837FA" w:rsidP="002837FA">
            <w:pPr>
              <w:rPr>
                <w:rFonts w:ascii="Arial" w:hAnsi="Arial" w:cs="Arial"/>
                <w:b/>
                <w:bCs/>
              </w:rPr>
            </w:pPr>
          </w:p>
        </w:tc>
      </w:tr>
      <w:tr w:rsidR="002837FA" w:rsidRPr="00FE6B7C"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Pr="002C5414" w:rsidRDefault="002837FA" w:rsidP="002837F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57A2C9" w14:textId="15DED637"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20CCC1AA" w14:textId="0639D78B" w:rsidR="00D15A31" w:rsidRPr="002C5414" w:rsidRDefault="00D15A31" w:rsidP="002837FA">
            <w:pPr>
              <w:rPr>
                <w:rFonts w:ascii="Arial" w:hAnsi="Arial" w:cs="Arial"/>
                <w:i/>
                <w:u w:val="single"/>
              </w:rPr>
            </w:pPr>
            <w:r w:rsidRPr="002C5414">
              <w:rPr>
                <w:rFonts w:ascii="Arial" w:hAnsi="Arial" w:cs="Arial"/>
                <w:i/>
                <w:u w:val="single"/>
              </w:rPr>
              <w:t xml:space="preserve">-odpiranje ponudb ne sme biti izvedeno prej kot eno uro po roku za oddajo ponudb </w:t>
            </w:r>
            <w:r w:rsidR="00456D47" w:rsidRPr="002C5414">
              <w:rPr>
                <w:rFonts w:ascii="Arial" w:hAnsi="Arial" w:cs="Arial"/>
                <w:i/>
                <w:u w:val="single"/>
              </w:rPr>
              <w:t>- 5. odst. 88. čl. ZJN-3</w:t>
            </w:r>
            <w:r w:rsidR="007F1C0E" w:rsidRPr="002C5414">
              <w:rPr>
                <w:rFonts w:ascii="Arial" w:hAnsi="Arial" w:cs="Arial"/>
                <w:i/>
                <w:u w:val="single"/>
              </w:rPr>
              <w:t xml:space="preserve"> (novela ZJN-3b)</w:t>
            </w:r>
          </w:p>
          <w:p w14:paraId="330CE61E"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10E4D25C"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Pr="002C5414" w:rsidRDefault="002837FA" w:rsidP="002837FA">
            <w:pPr>
              <w:jc w:val="center"/>
              <w:rPr>
                <w:rFonts w:ascii="Arial" w:hAnsi="Arial" w:cs="Arial"/>
                <w:i/>
              </w:rPr>
            </w:pPr>
            <w:r w:rsidRPr="002C5414">
              <w:rPr>
                <w:rFonts w:ascii="Arial" w:hAnsi="Arial" w:cs="Arial"/>
                <w:i/>
                <w:color w:val="A6A6A6"/>
              </w:rPr>
              <w:t>ni obvezno za izvedbo postopka na podlagi b. tč. 1. odst. 44. čl. ZJN-3</w:t>
            </w:r>
          </w:p>
        </w:tc>
      </w:tr>
      <w:tr w:rsidR="002837FA" w:rsidRPr="00FE6B7C"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8B31026" w14:textId="77777777" w:rsidR="002837FA" w:rsidRPr="002C5414" w:rsidRDefault="002837FA" w:rsidP="002837FA">
            <w:pPr>
              <w:jc w:val="center"/>
              <w:rPr>
                <w:rFonts w:ascii="Arial" w:hAnsi="Arial" w:cs="Arial"/>
                <w:i/>
                <w:color w:val="A6A6A6"/>
              </w:rPr>
            </w:pPr>
          </w:p>
          <w:p w14:paraId="387F5F8A"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80627" w:rsidRPr="00FE6B7C"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6923F12" w:rsidR="00580627" w:rsidRPr="002C5414" w:rsidRDefault="00580627" w:rsidP="00580627">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i oz. dokumentacija, iz katere je razvidna ponudbena cena, vseh ponudnikov</w:t>
            </w:r>
          </w:p>
          <w:p w14:paraId="600108DF" w14:textId="63E708DE" w:rsidR="00580627" w:rsidRPr="002C5414" w:rsidRDefault="00580627" w:rsidP="00580627">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C2385D" w14:textId="34EDECD5" w:rsidR="00580627" w:rsidRPr="002C5414" w:rsidRDefault="00580627" w:rsidP="00580627">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Pr="002C5414" w:rsidRDefault="00580627"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80627" w:rsidRPr="00FE6B7C"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Pr="002C5414" w:rsidRDefault="00580627" w:rsidP="00580627">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Pr="002C5414" w:rsidRDefault="00580627" w:rsidP="00580627">
            <w:pPr>
              <w:rPr>
                <w:rFonts w:ascii="Arial" w:hAnsi="Arial" w:cs="Arial"/>
              </w:rPr>
            </w:pPr>
            <w:r w:rsidRPr="002C5414">
              <w:rPr>
                <w:rFonts w:ascii="Arial" w:hAnsi="Arial" w:cs="Arial"/>
                <w:b/>
                <w:bCs/>
              </w:rPr>
              <w:t>PREGLED IN OCENA (KONČNIH) PONUDB</w:t>
            </w:r>
          </w:p>
        </w:tc>
      </w:tr>
      <w:tr w:rsidR="00580627" w:rsidRPr="00FE6B7C"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Pr="002C5414" w:rsidRDefault="00580627" w:rsidP="00580627">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7A7D76F3" w14:textId="77777777" w:rsidR="00580627" w:rsidRPr="002C5414" w:rsidRDefault="00580627" w:rsidP="00580627">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A493DFE"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26DBFA8A"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Pr="002C5414" w:rsidRDefault="00580627" w:rsidP="00580627">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Pr="002C5414" w:rsidRDefault="00580627" w:rsidP="00580627">
            <w:pPr>
              <w:rPr>
                <w:rFonts w:ascii="Arial" w:hAnsi="Arial" w:cs="Arial"/>
              </w:rPr>
            </w:pPr>
          </w:p>
        </w:tc>
      </w:tr>
      <w:tr w:rsidR="00580627" w:rsidRPr="00FE6B7C"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Pr="002C5414" w:rsidRDefault="00580627" w:rsidP="00580627">
            <w:pPr>
              <w:rPr>
                <w:rFonts w:ascii="Arial" w:hAnsi="Arial" w:cs="Arial"/>
              </w:rPr>
            </w:pPr>
            <w:r w:rsidRPr="002C5414">
              <w:rPr>
                <w:rFonts w:ascii="Arial" w:hAnsi="Arial" w:cs="Arial"/>
              </w:rPr>
              <w:t>Dopolnitev, popravek, pojasnilo ponudb je izvedeno na poziv naročnika in je dopustno (5., 6. in 7. odst. 89. čl. ZJN-3)</w:t>
            </w:r>
          </w:p>
          <w:p w14:paraId="1E53436B" w14:textId="1DBF57FF" w:rsidR="00580627" w:rsidRPr="002C5414" w:rsidRDefault="00580627" w:rsidP="00580627">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4E2301" w14:textId="55C4F599"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456D47" w:rsidRPr="002C5414">
              <w:rPr>
                <w:rFonts w:ascii="Arial" w:eastAsia="Times New Roman" w:hAnsi="Arial" w:cs="Arial"/>
                <w:i/>
                <w:sz w:val="20"/>
                <w:szCs w:val="20"/>
              </w:rPr>
              <w:t xml:space="preserve"> </w:t>
            </w:r>
          </w:p>
          <w:p w14:paraId="58F44745" w14:textId="77777777" w:rsidR="009F53A6" w:rsidRPr="002C5414" w:rsidRDefault="009F53A6" w:rsidP="009F53A6">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E5F0666" w14:textId="77777777" w:rsidR="009F53A6" w:rsidRPr="002C5414" w:rsidRDefault="009F53A6" w:rsidP="009F53A6">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7FA1D3F9" w14:textId="000ED53D" w:rsidR="00580627" w:rsidRPr="002C5414" w:rsidRDefault="009F53A6"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r w:rsidR="00580627"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E4DE5F9" w14:textId="77777777" w:rsidR="00580627" w:rsidRPr="002C5414" w:rsidRDefault="00580627" w:rsidP="00580627">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D7C7EAA" w14:textId="190460FA"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Pr="002C5414" w:rsidRDefault="00580627" w:rsidP="00580627">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80627" w:rsidRPr="00FE6B7C"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Pr="002C5414" w:rsidRDefault="00580627" w:rsidP="00580627">
            <w:pPr>
              <w:rPr>
                <w:rFonts w:ascii="Arial" w:hAnsi="Arial" w:cs="Arial"/>
              </w:rPr>
            </w:pPr>
            <w:r w:rsidRPr="002C5414">
              <w:rPr>
                <w:rFonts w:ascii="Arial" w:hAnsi="Arial" w:cs="Arial"/>
              </w:rPr>
              <w:t>Nedopustne ponudbe so izločene (29. tč. 1. odst. 2. čl. ZJN-3)</w:t>
            </w:r>
          </w:p>
          <w:p w14:paraId="42E2DEE2"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48D613E"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0ED83289"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podani niso obvezni razlogi za izključitev gosp. sub.:</w:t>
            </w:r>
          </w:p>
          <w:p w14:paraId="17176F4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kazniva dejanja (1. odst. 75. čl. ZJN-3); </w:t>
            </w:r>
          </w:p>
          <w:p w14:paraId="7915223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19A6914" w14:textId="0EB11258" w:rsidR="00580627" w:rsidRPr="002C5414" w:rsidRDefault="009F53A6" w:rsidP="00580627">
            <w:pPr>
              <w:pStyle w:val="Odstavekseznama"/>
              <w:numPr>
                <w:ilvl w:val="0"/>
                <w:numId w:val="18"/>
              </w:numPr>
              <w:spacing w:after="0" w:line="240" w:lineRule="auto"/>
              <w:ind w:left="279" w:hanging="137"/>
              <w:jc w:val="both"/>
              <w:rPr>
                <w:rFonts w:ascii="Arial" w:hAnsi="Arial" w:cs="Arial"/>
                <w:i/>
                <w:sz w:val="20"/>
                <w:szCs w:val="20"/>
              </w:rPr>
            </w:pPr>
            <w:r w:rsidRPr="0073058F">
              <w:rPr>
                <w:rFonts w:ascii="Arial" w:hAnsi="Arial" w:cs="Arial"/>
                <w:i/>
                <w:sz w:val="16"/>
                <w:szCs w:val="16"/>
              </w:rPr>
              <w:t xml:space="preserve"> </w:t>
            </w:r>
            <w:r w:rsidRPr="002C5414">
              <w:rPr>
                <w:rFonts w:ascii="Arial" w:hAnsi="Arial" w:cs="Arial"/>
                <w:i/>
                <w:sz w:val="20"/>
                <w:szCs w:val="20"/>
              </w:rPr>
              <w:t xml:space="preserve">uvrstitev v evidenco gosp. sub. z negativnimi referencami oz. od 1. 1. 2022 (novela ZJN-3B) v </w:t>
            </w:r>
            <w:r w:rsidRPr="002C5414">
              <w:rPr>
                <w:rFonts w:ascii="Arial" w:hAnsi="Arial" w:cs="Arial"/>
                <w:i/>
                <w:sz w:val="20"/>
                <w:szCs w:val="20"/>
              </w:rPr>
              <w:lastRenderedPageBreak/>
              <w:t>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80627"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Pr="002C5414" w:rsidRDefault="00580627" w:rsidP="00580627">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Pr="002C5414" w:rsidRDefault="00580627" w:rsidP="00580627">
            <w:pPr>
              <w:rPr>
                <w:rFonts w:ascii="Arial" w:hAnsi="Arial" w:cs="Arial"/>
              </w:rPr>
            </w:pPr>
          </w:p>
        </w:tc>
      </w:tr>
      <w:tr w:rsidR="00580627" w:rsidRPr="00FE6B7C"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Pr="002C5414" w:rsidRDefault="00580627" w:rsidP="00580627">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68BEF472" w14:textId="77777777" w:rsidR="00580627" w:rsidRPr="002C5414" w:rsidRDefault="00580627" w:rsidP="00580627">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94613D" w:rsidRPr="00FE6B7C" w14:paraId="73EEF47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CF3782" w14:textId="77777777" w:rsidR="0094613D" w:rsidRPr="0094613D" w:rsidRDefault="0094613D"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6A89AB8" w14:textId="77777777" w:rsidR="0094613D" w:rsidRPr="002C5414" w:rsidRDefault="0094613D" w:rsidP="0094613D">
            <w:pPr>
              <w:rPr>
                <w:rFonts w:ascii="Arial" w:hAnsi="Arial" w:cs="Arial"/>
              </w:rPr>
            </w:pPr>
            <w:r w:rsidRPr="002C5414">
              <w:rPr>
                <w:rFonts w:ascii="Arial" w:hAnsi="Arial" w:cs="Arial"/>
              </w:rPr>
              <w:t>Če je oddana ponudba s podizvajalci, so upoštevana zakonska določila (94. čl. ZJN-3):</w:t>
            </w:r>
          </w:p>
          <w:p w14:paraId="2D444BCD"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01CD1D6"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99126ED" w14:textId="5CAADAD4" w:rsidR="0094613D" w:rsidRPr="0094613D" w:rsidRDefault="0094613D" w:rsidP="0094613D">
            <w:pPr>
              <w:rPr>
                <w:rFonts w:ascii="Arial" w:hAnsi="Arial" w:cs="Arial"/>
              </w:rPr>
            </w:pPr>
            <w:r w:rsidRPr="00E33C9E">
              <w:rPr>
                <w:rFonts w:cs="Arial"/>
                <w:sz w:val="16"/>
                <w:szCs w:val="16"/>
              </w:rPr>
              <w:t>(</w:t>
            </w:r>
            <w:r w:rsidRPr="00772877">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508F54D9" w14:textId="77777777" w:rsidR="0094613D" w:rsidRPr="0094613D" w:rsidRDefault="0094613D" w:rsidP="00580627">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B6E153" w14:textId="77777777" w:rsidR="0094613D" w:rsidRPr="0094613D" w:rsidRDefault="0094613D" w:rsidP="00580627">
            <w:pPr>
              <w:jc w:val="center"/>
              <w:rPr>
                <w:rFonts w:ascii="Arial" w:hAnsi="Arial" w:cs="Arial"/>
                <w:b/>
                <w:i/>
                <w:color w:val="A6A6A6"/>
              </w:rPr>
            </w:pPr>
          </w:p>
        </w:tc>
      </w:tr>
      <w:tr w:rsidR="00580627" w:rsidRPr="00FE6B7C"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Pr="002C5414" w:rsidRDefault="00580627" w:rsidP="00580627">
            <w:pPr>
              <w:rPr>
                <w:rFonts w:ascii="Arial" w:hAnsi="Arial" w:cs="Arial"/>
              </w:rPr>
            </w:pPr>
            <w:r w:rsidRPr="002C5414">
              <w:rPr>
                <w:rFonts w:ascii="Arial" w:hAnsi="Arial" w:cs="Arial"/>
              </w:rPr>
              <w:t>Predloženo je finančno zavarovanje za resnost ponudbe (če je bilo zahtevano)</w:t>
            </w:r>
          </w:p>
          <w:p w14:paraId="1E9084BE"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9413F85"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72EAAA1"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Pr="002C5414" w:rsidRDefault="00580627" w:rsidP="00580627">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80627" w:rsidRPr="00FE6B7C"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Pr="002C5414" w:rsidRDefault="00580627" w:rsidP="00580627">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884AF9" w:rsidRPr="00FE6B7C" w14:paraId="5B31D786"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4FB20B" w14:textId="77777777" w:rsidR="00884AF9" w:rsidRPr="00884AF9"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AD47CC6" w14:textId="77777777" w:rsidR="00884AF9" w:rsidRPr="002C5414" w:rsidRDefault="00884AF9" w:rsidP="00884AF9">
            <w:pPr>
              <w:rPr>
                <w:rFonts w:ascii="Arial" w:eastAsia="Calibri" w:hAnsi="Arial" w:cs="Arial"/>
                <w:i/>
                <w:lang w:eastAsia="en-US"/>
              </w:rPr>
            </w:pPr>
            <w:r w:rsidRPr="002C5414">
              <w:rPr>
                <w:rFonts w:ascii="Arial" w:eastAsia="Calibri" w:hAnsi="Arial" w:cs="Arial"/>
                <w:i/>
                <w:lang w:eastAsia="en-US"/>
              </w:rPr>
              <w:t>Izbrana ponudba ni neobičajno nizka oz. je ponudba utemeljeno pojasnjena (86. čl. ZJN-3)</w:t>
            </w:r>
          </w:p>
          <w:p w14:paraId="406E2DCE" w14:textId="14C37573" w:rsidR="00884AF9" w:rsidRPr="00884AF9" w:rsidRDefault="00884AF9" w:rsidP="00884AF9">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6" w:type="dxa"/>
            <w:tcBorders>
              <w:top w:val="single" w:sz="4" w:space="0" w:color="auto"/>
              <w:left w:val="single" w:sz="4" w:space="0" w:color="auto"/>
              <w:bottom w:val="single" w:sz="4" w:space="0" w:color="auto"/>
              <w:right w:val="single" w:sz="4" w:space="0" w:color="auto"/>
            </w:tcBorders>
            <w:vAlign w:val="center"/>
          </w:tcPr>
          <w:p w14:paraId="5DE0218F" w14:textId="74212964" w:rsidR="00884AF9" w:rsidRPr="00884AF9" w:rsidRDefault="00884AF9" w:rsidP="00884AF9">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745019" w14:textId="77777777" w:rsidR="00884AF9" w:rsidRPr="00884AF9" w:rsidRDefault="00884AF9" w:rsidP="00884AF9">
            <w:pPr>
              <w:jc w:val="center"/>
              <w:rPr>
                <w:rFonts w:ascii="Arial" w:hAnsi="Arial" w:cs="Arial"/>
                <w:b/>
                <w:i/>
                <w:color w:val="A6A6A6"/>
              </w:rPr>
            </w:pPr>
          </w:p>
        </w:tc>
      </w:tr>
      <w:tr w:rsidR="00884AF9" w:rsidRPr="00FE6B7C"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884AF9" w:rsidRPr="002C5414" w:rsidRDefault="00884AF9" w:rsidP="00884AF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884AF9" w:rsidRPr="002C5414" w:rsidRDefault="00884AF9" w:rsidP="00884AF9">
            <w:pPr>
              <w:rPr>
                <w:rFonts w:ascii="Arial" w:hAnsi="Arial" w:cs="Arial"/>
              </w:rPr>
            </w:pPr>
            <w:r w:rsidRPr="002C5414">
              <w:rPr>
                <w:rFonts w:ascii="Arial" w:hAnsi="Arial" w:cs="Arial"/>
                <w:b/>
                <w:bCs/>
              </w:rPr>
              <w:t>ODLOČITEV O ODDAJI JAVNEGA NAROČILA</w:t>
            </w:r>
          </w:p>
        </w:tc>
      </w:tr>
      <w:tr w:rsidR="00884AF9" w:rsidRPr="00FE6B7C"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884AF9" w:rsidRPr="002C5414" w:rsidRDefault="00884AF9" w:rsidP="00884AF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 xml:space="preserve">tudi razloge za zavrnitev prijave </w:t>
            </w:r>
            <w:r w:rsidRPr="002C5414">
              <w:rPr>
                <w:rFonts w:ascii="Arial" w:hAnsi="Arial" w:cs="Arial"/>
                <w:u w:val="single"/>
              </w:rPr>
              <w:lastRenderedPageBreak/>
              <w:t>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5A959D6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38C35513" w14:textId="77777777" w:rsidR="00884AF9" w:rsidRPr="002C5414" w:rsidRDefault="00884AF9" w:rsidP="00884AF9">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38A394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8A302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E65C9BE"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11F950D3"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884AF9" w:rsidRPr="002C5414" w:rsidRDefault="00884AF9" w:rsidP="00884AF9">
            <w:pPr>
              <w:rPr>
                <w:rFonts w:ascii="Arial" w:hAnsi="Arial" w:cs="Arial"/>
              </w:rPr>
            </w:pPr>
          </w:p>
        </w:tc>
      </w:tr>
      <w:tr w:rsidR="00884AF9" w:rsidRPr="00FE6B7C"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884AF9" w:rsidRPr="002C5414" w:rsidRDefault="00884AF9" w:rsidP="00884AF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884AF9" w:rsidRPr="002C5414" w:rsidRDefault="00884AF9" w:rsidP="00884AF9">
            <w:pPr>
              <w:rPr>
                <w:rFonts w:ascii="Arial" w:hAnsi="Arial" w:cs="Arial"/>
              </w:rPr>
            </w:pPr>
          </w:p>
        </w:tc>
      </w:tr>
      <w:tr w:rsidR="00884AF9" w:rsidRPr="00FE6B7C"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884AF9" w:rsidRPr="002C5414" w:rsidRDefault="00884AF9" w:rsidP="00884AF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884AF9" w:rsidRPr="002C5414" w:rsidRDefault="00884AF9" w:rsidP="00884AF9">
            <w:pPr>
              <w:rPr>
                <w:rFonts w:ascii="Arial" w:hAnsi="Arial" w:cs="Arial"/>
              </w:rPr>
            </w:pPr>
          </w:p>
        </w:tc>
      </w:tr>
      <w:tr w:rsidR="00884AF9" w:rsidRPr="00FE6B7C"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884AF9" w:rsidRPr="002C5414" w:rsidRDefault="00884AF9" w:rsidP="00884AF9">
            <w:pPr>
              <w:rPr>
                <w:rFonts w:ascii="Arial" w:hAnsi="Arial" w:cs="Arial"/>
              </w:rPr>
            </w:pPr>
            <w:r w:rsidRPr="002C5414">
              <w:rPr>
                <w:rFonts w:ascii="Arial" w:hAnsi="Arial" w:cs="Arial"/>
              </w:rPr>
              <w:t>Izbrana ponudba ni neobičajno nizka oz. je ponudba utemeljeno pojasnjena (86. čl. ZJN-3)</w:t>
            </w:r>
          </w:p>
          <w:p w14:paraId="276E129C" w14:textId="06C072B1" w:rsidR="00884AF9" w:rsidRPr="002C5414" w:rsidRDefault="00884AF9" w:rsidP="00884AF9">
            <w:pPr>
              <w:rPr>
                <w:rFonts w:ascii="Arial" w:hAnsi="Arial" w:cs="Arial"/>
                <w:i/>
              </w:rPr>
            </w:pPr>
            <w:r w:rsidRPr="002C5414">
              <w:rPr>
                <w:rFonts w:ascii="Arial" w:hAnsi="Arial" w:cs="Arial"/>
                <w:i/>
              </w:rPr>
              <w:t>(</w:t>
            </w:r>
            <w:r w:rsidRPr="005D5949">
              <w:rPr>
                <w:rFonts w:ascii="Arial" w:hAnsi="Arial" w:cs="Arial"/>
                <w:iCs/>
                <w:u w:val="single"/>
              </w:rPr>
              <w:t>opozorilo</w:t>
            </w:r>
            <w:r w:rsidRPr="002C5414">
              <w:rPr>
                <w:rFonts w:ascii="Arial" w:hAnsi="Arial" w:cs="Arial"/>
                <w:i/>
              </w:rPr>
              <w:t>: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884AF9" w:rsidRPr="002C5414" w:rsidRDefault="00884AF9" w:rsidP="00884AF9">
            <w:pPr>
              <w:jc w:val="center"/>
              <w:rPr>
                <w:rFonts w:ascii="Arial" w:hAnsi="Arial" w:cs="Arial"/>
              </w:rPr>
            </w:pPr>
          </w:p>
        </w:tc>
      </w:tr>
      <w:tr w:rsidR="00884AF9" w:rsidRPr="00FE6B7C"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884AF9" w:rsidRPr="002C5414" w:rsidRDefault="00884AF9" w:rsidP="00884AF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884AF9" w:rsidRPr="002C5414" w:rsidRDefault="00884AF9" w:rsidP="00884AF9">
            <w:pPr>
              <w:jc w:val="center"/>
              <w:rPr>
                <w:rFonts w:ascii="Arial" w:hAnsi="Arial" w:cs="Arial"/>
                <w:b/>
                <w:i/>
              </w:rPr>
            </w:pPr>
            <w:r w:rsidRPr="002C5414">
              <w:rPr>
                <w:rFonts w:ascii="Arial" w:hAnsi="Arial" w:cs="Arial"/>
                <w:b/>
                <w:i/>
                <w:color w:val="A6A6A6"/>
              </w:rPr>
              <w:t>ni obvezno za izjeme, ki jih našteva ZJN-3</w:t>
            </w:r>
          </w:p>
        </w:tc>
      </w:tr>
      <w:tr w:rsidR="00884AF9" w:rsidRPr="00FE6B7C"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534557" w14:textId="0ECEF21D" w:rsidR="00884AF9" w:rsidRDefault="00884AF9" w:rsidP="00884AF9">
            <w:pPr>
              <w:rPr>
                <w:rFonts w:ascii="Arial" w:hAnsi="Arial" w:cs="Arial"/>
              </w:rPr>
            </w:pPr>
            <w:r w:rsidRPr="002C5414">
              <w:rPr>
                <w:rFonts w:ascii="Arial" w:hAnsi="Arial" w:cs="Arial"/>
              </w:rPr>
              <w:t xml:space="preserve">Zagotovljeno je učinkovito preprečevanje nasprotja interesov (91. čl. ZJN-3) </w:t>
            </w:r>
          </w:p>
          <w:p w14:paraId="384F1DAB" w14:textId="53EB7930" w:rsidR="00C7544B" w:rsidRPr="002C5414" w:rsidRDefault="00C7544B" w:rsidP="00C7544B">
            <w:pPr>
              <w:rPr>
                <w:rFonts w:ascii="Arial" w:hAnsi="Arial" w:cs="Arial"/>
                <w:i/>
              </w:rPr>
            </w:pPr>
            <w:r>
              <w:rPr>
                <w:rFonts w:ascii="Arial" w:hAnsi="Arial" w:cs="Arial"/>
                <w:i/>
              </w:rPr>
              <w:t>(</w:t>
            </w:r>
            <w:r w:rsidRPr="005D5949">
              <w:rPr>
                <w:rFonts w:ascii="Arial" w:hAnsi="Arial" w:cs="Arial"/>
                <w:i/>
                <w:u w:val="single"/>
              </w:rPr>
              <w:t>opozorilo</w:t>
            </w:r>
            <w:r w:rsidRPr="002C5414">
              <w:rPr>
                <w:rFonts w:ascii="Arial" w:hAnsi="Arial" w:cs="Arial"/>
                <w:i/>
              </w:rPr>
              <w:t>:</w:t>
            </w:r>
          </w:p>
          <w:p w14:paraId="4E31EB95" w14:textId="6B20C44B" w:rsidR="00C7544B" w:rsidRPr="002C5414" w:rsidRDefault="005D5949" w:rsidP="002C5414">
            <w:pPr>
              <w:rPr>
                <w:rFonts w:ascii="Arial" w:hAnsi="Arial" w:cs="Arial"/>
                <w:i/>
              </w:rPr>
            </w:pPr>
            <w:r>
              <w:rPr>
                <w:rFonts w:ascii="Arial" w:hAnsi="Arial" w:cs="Arial"/>
                <w:i/>
              </w:rPr>
              <w:t>-</w:t>
            </w:r>
            <w:r w:rsidR="00C7544B" w:rsidRPr="002C5414">
              <w:rPr>
                <w:rFonts w:ascii="Arial" w:hAnsi="Arial" w:cs="Arial"/>
                <w: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487CC4E9" w14:textId="63175739" w:rsidR="00C7544B" w:rsidRPr="002C5414" w:rsidRDefault="005D5949" w:rsidP="00C7544B">
            <w:pPr>
              <w:rPr>
                <w:rFonts w:ascii="Arial" w:hAnsi="Arial" w:cs="Arial"/>
              </w:rPr>
            </w:pPr>
            <w:r>
              <w:rPr>
                <w:rFonts w:ascii="Arial" w:hAnsi="Arial" w:cs="Arial"/>
                <w:i/>
              </w:rPr>
              <w:t>-</w:t>
            </w:r>
            <w:r w:rsidR="00C7544B" w:rsidRPr="002C5414">
              <w:rPr>
                <w:rFonts w:ascii="Arial" w:hAnsi="Arial" w:cs="Arial"/>
                <w:i/>
              </w:rPr>
              <w:t>izbrani ponudnik je v roku 8 dni od poziva naročnika posredoval podatke o lastnikih in povezanih družbah - 6. odst. 91. čl. ZJN-3 (novela ZJN-3B navedeno določbo črta, obveznost pridobitve teh podatkov od 1. 1. 2022 je urejena zgolj v drugem zakonu - ZIntKP</w:t>
            </w:r>
            <w:r w:rsidR="00C7544B" w:rsidRPr="00E33C9E">
              <w:rPr>
                <w:rStyle w:val="Sprotnaopomba-sklic"/>
                <w:rFonts w:cs="Arial"/>
                <w:sz w:val="18"/>
                <w:szCs w:val="18"/>
              </w:rPr>
              <w:t xml:space="preserve"> </w:t>
            </w:r>
            <w:r w:rsidR="00C7544B" w:rsidRPr="002C5414">
              <w:rPr>
                <w:rStyle w:val="Sprotnaopomba-sklic"/>
                <w:rFonts w:cs="Arial"/>
              </w:rPr>
              <w:footnoteReference w:id="93"/>
            </w:r>
            <w:r w:rsidR="00C7544B" w:rsidRPr="00196D97">
              <w:rPr>
                <w:rFonts w:ascii="Arial" w:hAnsi="Arial" w:cs="Arial"/>
                <w:i/>
                <w:sz w:val="16"/>
                <w:szCs w:val="16"/>
              </w:rPr>
              <w:t>)</w:t>
            </w:r>
            <w:r w:rsidR="00C7544B" w:rsidRPr="0073058F">
              <w:rPr>
                <w:rFonts w:ascii="Arial" w:hAnsi="Arial" w:cs="Arial"/>
                <w:i/>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884AF9" w:rsidRPr="002C5414" w:rsidRDefault="00884AF9" w:rsidP="00884AF9">
            <w:pPr>
              <w:jc w:val="center"/>
              <w:rPr>
                <w:rFonts w:ascii="Arial" w:hAnsi="Arial" w:cs="Arial"/>
                <w:b/>
                <w:i/>
                <w:color w:val="A6A6A6"/>
              </w:rPr>
            </w:pPr>
          </w:p>
        </w:tc>
      </w:tr>
      <w:tr w:rsidR="00884AF9" w:rsidRPr="00FE6B7C"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884AF9" w:rsidRPr="002C5414" w:rsidRDefault="00884AF9" w:rsidP="00884AF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884AF9" w:rsidRPr="002C5414" w:rsidRDefault="00884AF9" w:rsidP="00884AF9">
            <w:pPr>
              <w:rPr>
                <w:rFonts w:ascii="Arial" w:hAnsi="Arial" w:cs="Arial"/>
              </w:rPr>
            </w:pPr>
            <w:r w:rsidRPr="002C5414">
              <w:rPr>
                <w:rFonts w:ascii="Arial" w:hAnsi="Arial" w:cs="Arial"/>
                <w:b/>
                <w:bCs/>
              </w:rPr>
              <w:t>OBJAVA OBVESTILA O ODDAJI JAVNEGA NAROČILA</w:t>
            </w:r>
          </w:p>
        </w:tc>
      </w:tr>
      <w:tr w:rsidR="00884AF9" w:rsidRPr="00FE6B7C"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884AF9" w:rsidRPr="002C5414" w:rsidRDefault="00884AF9" w:rsidP="00884AF9">
            <w:pPr>
              <w:rPr>
                <w:rFonts w:ascii="Arial" w:hAnsi="Arial" w:cs="Arial"/>
              </w:rPr>
            </w:pPr>
            <w:r w:rsidRPr="002C5414">
              <w:rPr>
                <w:rFonts w:ascii="Arial" w:hAnsi="Arial" w:cs="Arial"/>
              </w:rPr>
              <w:t>Obvestilo o oddaji naročila je objavljeno na portalu JN najpozneje 30 dni po sklenitvi pogodbe (22., 52. in 58. čl. ZJN-3)</w:t>
            </w:r>
          </w:p>
          <w:p w14:paraId="72446A63" w14:textId="77777777" w:rsidR="00884AF9" w:rsidRPr="002C5414" w:rsidRDefault="00884AF9" w:rsidP="00884AF9">
            <w:pPr>
              <w:rPr>
                <w:rFonts w:ascii="Arial" w:hAnsi="Arial" w:cs="Arial"/>
              </w:rPr>
            </w:pPr>
            <w:r w:rsidRPr="002C5414">
              <w:rPr>
                <w:rFonts w:ascii="Arial" w:hAnsi="Arial" w:cs="Arial"/>
              </w:rPr>
              <w:t>ali</w:t>
            </w:r>
          </w:p>
          <w:p w14:paraId="45B24596" w14:textId="77777777" w:rsidR="00884AF9" w:rsidRPr="002C5414" w:rsidRDefault="00884AF9" w:rsidP="00884AF9">
            <w:pPr>
              <w:rPr>
                <w:rFonts w:ascii="Arial" w:hAnsi="Arial" w:cs="Arial"/>
              </w:rPr>
            </w:pPr>
            <w:r w:rsidRPr="002C5414">
              <w:rPr>
                <w:rFonts w:ascii="Arial" w:hAnsi="Arial" w:cs="Arial"/>
              </w:rPr>
              <w:lastRenderedPageBreak/>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63245B7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04D4D0A0" w14:textId="77777777" w:rsidR="00884AF9" w:rsidRPr="002C5414" w:rsidRDefault="00884AF9" w:rsidP="00884AF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884AF9" w:rsidRPr="002C5414" w:rsidRDefault="00884AF9" w:rsidP="00884AF9">
            <w:pPr>
              <w:rPr>
                <w:rFonts w:ascii="Arial" w:hAnsi="Arial" w:cs="Arial"/>
              </w:rPr>
            </w:pPr>
          </w:p>
        </w:tc>
      </w:tr>
      <w:tr w:rsidR="00884AF9" w:rsidRPr="00FE6B7C"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884AF9" w:rsidRPr="002C5414" w:rsidRDefault="00884AF9" w:rsidP="00884AF9">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E0F06D4" w14:textId="77777777" w:rsidR="00884AF9" w:rsidRPr="002C5414" w:rsidRDefault="00884AF9" w:rsidP="00884AF9">
            <w:pPr>
              <w:rPr>
                <w:rFonts w:ascii="Arial" w:hAnsi="Arial" w:cs="Arial"/>
              </w:rPr>
            </w:pPr>
            <w:r w:rsidRPr="002C5414">
              <w:rPr>
                <w:rFonts w:ascii="Arial" w:hAnsi="Arial" w:cs="Arial"/>
              </w:rPr>
              <w:t>ali</w:t>
            </w:r>
          </w:p>
          <w:p w14:paraId="3185C177"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84AF9" w:rsidRPr="00FE6B7C"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3E5F482A" w:rsidR="00884AF9" w:rsidRPr="002C5414" w:rsidRDefault="00884AF9" w:rsidP="00884AF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884AF9" w:rsidRPr="002C5414" w:rsidRDefault="00884AF9" w:rsidP="00884AF9">
            <w:pPr>
              <w:rPr>
                <w:rFonts w:ascii="Arial" w:hAnsi="Arial" w:cs="Arial"/>
              </w:rPr>
            </w:pPr>
          </w:p>
        </w:tc>
      </w:tr>
      <w:tr w:rsidR="00884AF9" w:rsidRPr="00FE6B7C"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884AF9" w:rsidRPr="002C5414" w:rsidRDefault="00884AF9" w:rsidP="00884AF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884AF9" w:rsidRPr="002C5414" w:rsidRDefault="00884AF9" w:rsidP="00884AF9">
            <w:pPr>
              <w:rPr>
                <w:rFonts w:ascii="Arial" w:hAnsi="Arial" w:cs="Arial"/>
              </w:rPr>
            </w:pPr>
            <w:r w:rsidRPr="002C5414">
              <w:rPr>
                <w:rFonts w:ascii="Arial" w:hAnsi="Arial" w:cs="Arial"/>
                <w:b/>
                <w:bCs/>
              </w:rPr>
              <w:t>POROČILO v skladu s 105 čl. ZJN-3</w:t>
            </w:r>
          </w:p>
        </w:tc>
      </w:tr>
      <w:tr w:rsidR="00884AF9" w:rsidRPr="00FE6B7C"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884AF9" w:rsidRPr="002C5414" w:rsidRDefault="00884AF9" w:rsidP="00884AF9">
            <w:pPr>
              <w:rPr>
                <w:rFonts w:ascii="Arial" w:hAnsi="Arial" w:cs="Arial"/>
              </w:rPr>
            </w:pPr>
            <w:r w:rsidRPr="002C5414">
              <w:rPr>
                <w:rFonts w:ascii="Arial" w:hAnsi="Arial" w:cs="Arial"/>
              </w:rPr>
              <w:t>(Končno) poročilo o postopku oddaje JN je pripravljeno in zajema vse predpisane informacije (105. čl. ZJN-3)</w:t>
            </w:r>
          </w:p>
          <w:p w14:paraId="7224BDC0" w14:textId="77777777" w:rsidR="00884AF9" w:rsidRPr="002C5414" w:rsidRDefault="00884AF9" w:rsidP="00884AF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690709B"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6E3C958A"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84AF9" w:rsidRPr="00FE6B7C"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884AF9" w:rsidRPr="002C5414" w:rsidRDefault="00884AF9" w:rsidP="00884AF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884AF9" w:rsidRPr="002C5414" w:rsidRDefault="00884AF9" w:rsidP="00884AF9">
            <w:pPr>
              <w:rPr>
                <w:rFonts w:ascii="Arial" w:hAnsi="Arial" w:cs="Arial"/>
                <w:b/>
                <w:bCs/>
              </w:rPr>
            </w:pPr>
            <w:r w:rsidRPr="002C5414">
              <w:rPr>
                <w:rFonts w:ascii="Arial" w:hAnsi="Arial" w:cs="Arial"/>
                <w:b/>
                <w:bCs/>
              </w:rPr>
              <w:t>TEMELJNA NAČELA JAVNEGA NAROČANJA</w:t>
            </w:r>
          </w:p>
        </w:tc>
      </w:tr>
      <w:tr w:rsidR="00884AF9" w:rsidRPr="00FE6B7C"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884AF9" w:rsidRPr="002C5414" w:rsidRDefault="00884AF9" w:rsidP="00884AF9">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884AF9" w:rsidRPr="002C5414" w:rsidRDefault="00884AF9" w:rsidP="00884AF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884AF9" w:rsidRPr="002C5414" w:rsidRDefault="00884AF9" w:rsidP="00884AF9">
            <w:pPr>
              <w:rPr>
                <w:rFonts w:ascii="Arial" w:hAnsi="Arial" w:cs="Arial"/>
                <w:b/>
                <w:bCs/>
              </w:rPr>
            </w:pPr>
          </w:p>
        </w:tc>
      </w:tr>
      <w:tr w:rsidR="00884AF9" w:rsidRPr="00FE6B7C"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884AF9" w:rsidRPr="002C5414" w:rsidRDefault="00884AF9" w:rsidP="00884AF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51410C57" w:rsidR="00884AF9" w:rsidRPr="002C5414" w:rsidRDefault="00884AF9" w:rsidP="00884AF9">
            <w:pPr>
              <w:rPr>
                <w:rFonts w:ascii="Arial" w:hAnsi="Arial" w:cs="Arial"/>
              </w:rPr>
            </w:pPr>
            <w:r w:rsidRPr="002C5414">
              <w:rPr>
                <w:rFonts w:ascii="Arial" w:hAnsi="Arial" w:cs="Arial"/>
                <w:b/>
                <w:bCs/>
              </w:rPr>
              <w:t xml:space="preserve">PREPOZNAVNOST, PREGLEDNOST  INKOMUNICIRANJE </w:t>
            </w:r>
          </w:p>
        </w:tc>
      </w:tr>
      <w:tr w:rsidR="00884AF9" w:rsidRPr="00FE6B7C"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0F296409"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884AF9" w:rsidRPr="002C5414" w:rsidRDefault="00884AF9" w:rsidP="00884AF9">
            <w:pPr>
              <w:rPr>
                <w:rFonts w:ascii="Arial" w:hAnsi="Arial" w:cs="Arial"/>
              </w:rPr>
            </w:pPr>
          </w:p>
        </w:tc>
      </w:tr>
      <w:tr w:rsidR="00884AF9" w:rsidRPr="00FE6B7C"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884AF9" w:rsidRPr="002C5414" w:rsidRDefault="00884AF9" w:rsidP="00884AF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884AF9" w:rsidRPr="002C5414" w:rsidRDefault="00884AF9" w:rsidP="00884AF9">
            <w:pPr>
              <w:rPr>
                <w:rFonts w:ascii="Arial" w:hAnsi="Arial" w:cs="Arial"/>
              </w:rPr>
            </w:pPr>
            <w:r w:rsidRPr="002C5414">
              <w:rPr>
                <w:rFonts w:ascii="Arial" w:hAnsi="Arial" w:cs="Arial"/>
                <w:b/>
                <w:bCs/>
              </w:rPr>
              <w:t>UPOŠTEVAN JE INTERNI DOKUMENT ZA IZVAJANJE JAVNIH NAROČIL</w:t>
            </w:r>
          </w:p>
        </w:tc>
      </w:tr>
      <w:tr w:rsidR="00884AF9" w:rsidRPr="00FE6B7C"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884AF9" w:rsidRPr="002C5414" w:rsidRDefault="00884AF9" w:rsidP="00884AF9">
            <w:pPr>
              <w:rPr>
                <w:rFonts w:ascii="Arial" w:hAnsi="Arial" w:cs="Arial"/>
              </w:rPr>
            </w:pPr>
            <w:r w:rsidRPr="002C5414">
              <w:rPr>
                <w:rFonts w:ascii="Arial" w:hAnsi="Arial" w:cs="Arial"/>
              </w:rPr>
              <w:t xml:space="preserve">Upoštevana so določila internega dokumenta za izvajanje JN </w:t>
            </w:r>
          </w:p>
          <w:p w14:paraId="4523F42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84AF9" w:rsidRPr="00FE6B7C"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884AF9" w:rsidRPr="002C5414" w:rsidRDefault="00884AF9" w:rsidP="00884AF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884AF9" w:rsidRPr="002C5414" w:rsidRDefault="00884AF9" w:rsidP="00884AF9">
            <w:pPr>
              <w:rPr>
                <w:rFonts w:ascii="Arial" w:hAnsi="Arial" w:cs="Arial"/>
                <w:b/>
              </w:rPr>
            </w:pPr>
            <w:r w:rsidRPr="002C5414">
              <w:rPr>
                <w:rFonts w:ascii="Arial" w:hAnsi="Arial" w:cs="Arial"/>
                <w:b/>
                <w:bCs/>
              </w:rPr>
              <w:t>REVIZIJA</w:t>
            </w:r>
          </w:p>
        </w:tc>
      </w:tr>
      <w:tr w:rsidR="00884AF9" w:rsidRPr="00FE6B7C"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19077BBB" w:rsidR="00884AF9" w:rsidRPr="002C5414" w:rsidRDefault="00884AF9" w:rsidP="00884AF9">
            <w:pPr>
              <w:rPr>
                <w:rFonts w:ascii="Arial" w:hAnsi="Arial" w:cs="Arial"/>
              </w:rPr>
            </w:pPr>
            <w:r w:rsidRPr="002C5414">
              <w:rPr>
                <w:rFonts w:ascii="Arial" w:hAnsi="Arial" w:cs="Arial"/>
              </w:rPr>
              <w:t>Uveden je bil predrevizijski postopek (</w:t>
            </w:r>
            <w:r w:rsidR="008E1426" w:rsidRPr="002C5414">
              <w:rPr>
                <w:rFonts w:ascii="Arial" w:hAnsi="Arial" w:cs="Arial"/>
              </w:rPr>
              <w:t>p</w:t>
            </w:r>
            <w:r w:rsidR="008E1426">
              <w:rPr>
                <w:rFonts w:ascii="Arial" w:hAnsi="Arial" w:cs="Arial"/>
              </w:rPr>
              <w:t>red</w:t>
            </w:r>
            <w:r w:rsidR="008E1426" w:rsidRPr="002C5414">
              <w:rPr>
                <w:rFonts w:ascii="Arial" w:hAnsi="Arial" w:cs="Arial"/>
              </w:rPr>
              <w:t xml:space="preserve"> </w:t>
            </w:r>
            <w:r w:rsidRPr="002C5414">
              <w:rPr>
                <w:rFonts w:ascii="Arial" w:hAnsi="Arial" w:cs="Arial"/>
              </w:rPr>
              <w:t>naročnik</w:t>
            </w:r>
            <w:r w:rsidR="008E1426">
              <w:rPr>
                <w:rFonts w:ascii="Arial" w:hAnsi="Arial" w:cs="Arial"/>
              </w:rPr>
              <w:t>om</w:t>
            </w:r>
            <w:r w:rsidRPr="002C5414">
              <w:rPr>
                <w:rFonts w:ascii="Arial" w:hAnsi="Arial" w:cs="Arial"/>
              </w:rPr>
              <w:t xml:space="preserve"> </w:t>
            </w:r>
            <w:r w:rsidR="008E1426">
              <w:rPr>
                <w:rFonts w:ascii="Arial" w:hAnsi="Arial" w:cs="Arial"/>
              </w:rPr>
              <w:t>24</w:t>
            </w:r>
            <w:r w:rsidRPr="002C5414">
              <w:rPr>
                <w:rFonts w:ascii="Arial" w:hAnsi="Arial" w:cs="Arial"/>
              </w:rPr>
              <w:t xml:space="preserve">– </w:t>
            </w:r>
            <w:r w:rsidR="008E1426">
              <w:rPr>
                <w:rFonts w:ascii="Arial" w:hAnsi="Arial" w:cs="Arial"/>
              </w:rPr>
              <w:t>29</w:t>
            </w:r>
            <w:r w:rsidRPr="002C5414">
              <w:rPr>
                <w:rFonts w:ascii="Arial" w:hAnsi="Arial" w:cs="Arial"/>
              </w:rPr>
              <w:t>.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884AF9" w:rsidRPr="002C5414" w:rsidRDefault="00884AF9" w:rsidP="00884AF9">
            <w:pPr>
              <w:rPr>
                <w:rFonts w:ascii="Arial" w:hAnsi="Arial" w:cs="Arial"/>
              </w:rPr>
            </w:pPr>
          </w:p>
        </w:tc>
      </w:tr>
      <w:tr w:rsidR="00884AF9" w:rsidRPr="00FE6B7C"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884AF9" w:rsidRPr="002C5414" w:rsidRDefault="00884AF9" w:rsidP="00884AF9">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884AF9" w:rsidRPr="002C5414" w:rsidRDefault="00884AF9" w:rsidP="00884AF9">
            <w:pPr>
              <w:rPr>
                <w:rFonts w:ascii="Arial" w:hAnsi="Arial" w:cs="Arial"/>
              </w:rPr>
            </w:pPr>
          </w:p>
        </w:tc>
      </w:tr>
      <w:tr w:rsidR="00884AF9" w:rsidRPr="00FE6B7C"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884AF9" w:rsidRPr="002C5414" w:rsidRDefault="00884AF9" w:rsidP="00884AF9">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884AF9" w:rsidRPr="002C5414" w:rsidRDefault="00884AF9" w:rsidP="00884AF9">
            <w:pPr>
              <w:rPr>
                <w:rFonts w:ascii="Arial" w:hAnsi="Arial" w:cs="Arial"/>
              </w:rPr>
            </w:pPr>
          </w:p>
        </w:tc>
      </w:tr>
      <w:tr w:rsidR="00884AF9" w:rsidRPr="00FE6B7C"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884AF9" w:rsidRPr="002C5414" w:rsidRDefault="00884AF9" w:rsidP="00884AF9">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884AF9" w:rsidRPr="002C5414" w:rsidRDefault="00884AF9" w:rsidP="00884AF9">
            <w:pPr>
              <w:rPr>
                <w:rFonts w:ascii="Arial" w:hAnsi="Arial" w:cs="Arial"/>
              </w:rPr>
            </w:pPr>
          </w:p>
        </w:tc>
      </w:tr>
      <w:tr w:rsidR="00884AF9" w:rsidRPr="00FE6B7C"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884AF9" w:rsidRPr="002C5414" w:rsidRDefault="00884AF9" w:rsidP="00884AF9">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884AF9" w:rsidRPr="002C5414" w:rsidRDefault="00884AF9" w:rsidP="00884AF9">
            <w:pPr>
              <w:rPr>
                <w:rFonts w:ascii="Arial" w:hAnsi="Arial" w:cs="Arial"/>
              </w:rPr>
            </w:pPr>
          </w:p>
        </w:tc>
      </w:tr>
      <w:tr w:rsidR="00884AF9" w:rsidRPr="00FE6B7C"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884AF9" w:rsidRPr="002C5414" w:rsidRDefault="00884AF9" w:rsidP="00884AF9">
            <w:pPr>
              <w:rPr>
                <w:rFonts w:ascii="Arial" w:hAnsi="Arial" w:cs="Arial"/>
              </w:rPr>
            </w:pPr>
            <w:r w:rsidRPr="002C5414">
              <w:rPr>
                <w:rFonts w:ascii="Arial" w:hAnsi="Arial" w:cs="Arial"/>
              </w:rPr>
              <w:lastRenderedPageBreak/>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884AF9" w:rsidRPr="002C5414" w:rsidRDefault="00884AF9" w:rsidP="00884AF9">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884AF9" w:rsidRPr="002C5414" w:rsidRDefault="00884AF9" w:rsidP="00884AF9">
            <w:pPr>
              <w:rPr>
                <w:rFonts w:ascii="Arial" w:hAnsi="Arial" w:cs="Arial"/>
              </w:rPr>
            </w:pPr>
          </w:p>
        </w:tc>
      </w:tr>
      <w:tr w:rsidR="00884AF9" w:rsidRPr="00FE6B7C"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884AF9" w:rsidRPr="002C5414" w:rsidRDefault="00884AF9" w:rsidP="00884AF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884AF9" w:rsidRPr="002C5414" w:rsidRDefault="00884AF9" w:rsidP="00884AF9">
            <w:pPr>
              <w:rPr>
                <w:rFonts w:ascii="Arial" w:hAnsi="Arial" w:cs="Arial"/>
                <w:b/>
              </w:rPr>
            </w:pPr>
            <w:r w:rsidRPr="002C5414">
              <w:rPr>
                <w:rFonts w:ascii="Arial" w:hAnsi="Arial" w:cs="Arial"/>
                <w:b/>
                <w:bCs/>
              </w:rPr>
              <w:t xml:space="preserve">POGODBA </w:t>
            </w:r>
          </w:p>
        </w:tc>
      </w:tr>
      <w:tr w:rsidR="00884AF9" w:rsidRPr="00FE6B7C"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884AF9" w:rsidRPr="002C5414" w:rsidRDefault="00884AF9" w:rsidP="00884AF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884AF9" w:rsidRPr="002C5414" w:rsidRDefault="00884AF9" w:rsidP="00884AF9">
            <w:pPr>
              <w:rPr>
                <w:rFonts w:ascii="Arial" w:hAnsi="Arial" w:cs="Arial"/>
              </w:rPr>
            </w:pPr>
          </w:p>
        </w:tc>
      </w:tr>
      <w:tr w:rsidR="00884AF9" w:rsidRPr="00FE6B7C"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884AF9" w:rsidRPr="002C5414" w:rsidRDefault="00884AF9" w:rsidP="00884AF9">
            <w:pPr>
              <w:rPr>
                <w:rFonts w:ascii="Arial" w:hAnsi="Arial" w:cs="Arial"/>
              </w:rPr>
            </w:pPr>
            <w:r w:rsidRPr="002C5414">
              <w:rPr>
                <w:rFonts w:ascii="Arial" w:hAnsi="Arial" w:cs="Arial"/>
              </w:rPr>
              <w:t>Pogodba je sklenjena s ponudnikom, izbranim v postopku 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884AF9" w:rsidRPr="002C5414" w:rsidRDefault="00884AF9" w:rsidP="00884AF9">
            <w:pPr>
              <w:rPr>
                <w:rFonts w:ascii="Arial" w:hAnsi="Arial" w:cs="Arial"/>
              </w:rPr>
            </w:pPr>
          </w:p>
        </w:tc>
      </w:tr>
      <w:tr w:rsidR="00884AF9" w:rsidRPr="00FE6B7C"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884AF9" w:rsidRPr="002C5414" w:rsidRDefault="00884AF9" w:rsidP="00884AF9">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884AF9" w:rsidRPr="002C5414" w:rsidRDefault="00884AF9" w:rsidP="00884AF9">
            <w:pPr>
              <w:rPr>
                <w:rFonts w:ascii="Arial" w:hAnsi="Arial" w:cs="Arial"/>
              </w:rPr>
            </w:pPr>
          </w:p>
        </w:tc>
      </w:tr>
      <w:tr w:rsidR="00884AF9" w:rsidRPr="00FE6B7C"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884AF9" w:rsidRPr="002C5414" w:rsidRDefault="00884AF9" w:rsidP="00884AF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884AF9" w:rsidRPr="002C5414" w:rsidRDefault="00884AF9" w:rsidP="00884AF9">
            <w:pPr>
              <w:rPr>
                <w:rFonts w:ascii="Arial" w:hAnsi="Arial" w:cs="Arial"/>
              </w:rPr>
            </w:pPr>
          </w:p>
        </w:tc>
      </w:tr>
      <w:tr w:rsidR="00884AF9" w:rsidRPr="00FE6B7C"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884AF9" w:rsidRPr="002C5414" w:rsidRDefault="00884AF9" w:rsidP="00884AF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884AF9" w:rsidRPr="002C5414" w:rsidRDefault="00884AF9" w:rsidP="00884AF9">
            <w:pPr>
              <w:rPr>
                <w:rFonts w:ascii="Arial" w:hAnsi="Arial" w:cs="Arial"/>
              </w:rPr>
            </w:pPr>
          </w:p>
        </w:tc>
      </w:tr>
      <w:tr w:rsidR="00884AF9" w:rsidRPr="00FE6B7C"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884AF9" w:rsidRPr="002C5414" w:rsidRDefault="00884AF9" w:rsidP="00884AF9">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884AF9" w:rsidRPr="002C5414" w:rsidRDefault="00884AF9" w:rsidP="00884AF9">
            <w:pPr>
              <w:rPr>
                <w:rFonts w:ascii="Arial" w:hAnsi="Arial" w:cs="Arial"/>
              </w:rPr>
            </w:pPr>
          </w:p>
        </w:tc>
      </w:tr>
      <w:tr w:rsidR="00884AF9" w:rsidRPr="00FE6B7C"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884AF9" w:rsidRPr="002C5414" w:rsidRDefault="00884AF9" w:rsidP="00884AF9">
            <w:pPr>
              <w:autoSpaceDE w:val="0"/>
              <w:autoSpaceDN w:val="0"/>
              <w:adjustRightInd w:val="0"/>
              <w:rPr>
                <w:rFonts w:ascii="Arial" w:hAnsi="Arial" w:cs="Arial"/>
              </w:rPr>
            </w:pPr>
            <w:r w:rsidRPr="002C5414">
              <w:rPr>
                <w:rFonts w:ascii="Arial" w:hAnsi="Arial" w:cs="Arial"/>
              </w:rPr>
              <w:t xml:space="preserve">V pogodbi je naveden: </w:t>
            </w:r>
          </w:p>
          <w:p w14:paraId="0DD3EB89" w14:textId="438055B7" w:rsidR="00884AF9" w:rsidRPr="002C5414" w:rsidRDefault="00884AF9" w:rsidP="00884AF9">
            <w:pPr>
              <w:autoSpaceDE w:val="0"/>
              <w:autoSpaceDN w:val="0"/>
              <w:adjustRightInd w:val="0"/>
              <w:rPr>
                <w:rFonts w:ascii="Arial" w:hAnsi="Arial" w:cs="Arial"/>
                <w:i/>
              </w:rPr>
            </w:pPr>
            <w:r w:rsidRPr="002C5414">
              <w:rPr>
                <w:rFonts w:ascii="Arial" w:hAnsi="Arial" w:cs="Arial"/>
                <w:u w:val="single"/>
              </w:rPr>
              <w:t>-razvezni 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r w:rsidRPr="002C5414">
              <w:rPr>
                <w:rFonts w:ascii="Arial" w:hAnsi="Arial" w:cs="Arial"/>
                <w:i/>
              </w:rPr>
              <w:t xml:space="preserve"> </w:t>
            </w:r>
          </w:p>
          <w:p w14:paraId="1E2346E4" w14:textId="7ED35E41" w:rsidR="00884AF9" w:rsidRPr="002C5414" w:rsidRDefault="00884AF9" w:rsidP="00884AF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884AF9" w:rsidRPr="002C5414" w:rsidRDefault="00884AF9" w:rsidP="00884AF9">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884AF9" w:rsidRPr="002C5414" w:rsidRDefault="00884AF9" w:rsidP="00884AF9">
            <w:pPr>
              <w:rPr>
                <w:rFonts w:ascii="Arial" w:hAnsi="Arial" w:cs="Arial"/>
              </w:rPr>
            </w:pPr>
          </w:p>
        </w:tc>
      </w:tr>
      <w:tr w:rsidR="00884AF9" w:rsidRPr="00FE6B7C"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884AF9" w:rsidRPr="002C5414" w:rsidRDefault="00884AF9" w:rsidP="00884AF9">
            <w:pPr>
              <w:rPr>
                <w:rFonts w:ascii="Arial" w:hAnsi="Arial" w:cs="Arial"/>
              </w:rPr>
            </w:pPr>
            <w:r w:rsidRPr="002C5414">
              <w:rPr>
                <w:rFonts w:ascii="Arial" w:hAnsi="Arial" w:cs="Arial"/>
              </w:rPr>
              <w:t>Pogodba skladno s ponudbo vsebuje podatke glede podizvajalcev oz. upoštevana so zakonska določila (94. čl. ZJN-3):</w:t>
            </w:r>
          </w:p>
          <w:p w14:paraId="58A6AF81"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DA7DA48"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7B6DBD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C113357"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884AF9" w:rsidRPr="002C5414" w:rsidRDefault="00884AF9" w:rsidP="00884AF9">
            <w:pPr>
              <w:rPr>
                <w:rFonts w:ascii="Arial" w:hAnsi="Arial" w:cs="Arial"/>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84AF9" w:rsidRPr="00FE6B7C"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884AF9" w:rsidRPr="002C5414" w:rsidRDefault="00884AF9" w:rsidP="00884AF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709509A" w14:textId="77777777" w:rsidR="00884AF9" w:rsidRPr="002C5414" w:rsidRDefault="00884AF9" w:rsidP="00884AF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B66043A" w14:textId="4828A13C" w:rsidR="00884AF9" w:rsidRPr="00837930"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59BE5CA7" w14:textId="285A4C1C" w:rsidR="00672BAE" w:rsidRPr="002C5414" w:rsidRDefault="00672BAE"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43BD0E9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84AF9" w:rsidRPr="00FE6B7C"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884AF9" w:rsidRPr="002C5414" w:rsidRDefault="00884AF9" w:rsidP="00884AF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55BC6F60"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884AF9" w:rsidRPr="002C5414" w:rsidRDefault="00884AF9" w:rsidP="00884AF9">
            <w:pPr>
              <w:rPr>
                <w:rFonts w:ascii="Arial" w:hAnsi="Arial" w:cs="Arial"/>
              </w:rPr>
            </w:pPr>
          </w:p>
        </w:tc>
      </w:tr>
      <w:tr w:rsidR="00884AF9" w:rsidRPr="00FE6B7C"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884AF9" w:rsidRPr="002C5414" w:rsidRDefault="00884AF9" w:rsidP="00884AF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884AF9" w:rsidRPr="002C5414" w:rsidRDefault="00884AF9" w:rsidP="00884AF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9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884AF9" w:rsidRPr="002C5414" w:rsidRDefault="00884AF9" w:rsidP="00884AF9">
            <w:pPr>
              <w:rPr>
                <w:rFonts w:ascii="Arial" w:hAnsi="Arial" w:cs="Arial"/>
              </w:rPr>
            </w:pPr>
          </w:p>
        </w:tc>
      </w:tr>
      <w:tr w:rsidR="00884AF9" w:rsidRPr="00FE6B7C"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884AF9" w:rsidRPr="002C5414" w:rsidRDefault="00884AF9" w:rsidP="00884AF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884AF9" w:rsidRPr="002C5414" w:rsidRDefault="00884AF9" w:rsidP="00884AF9">
            <w:pPr>
              <w:rPr>
                <w:rFonts w:ascii="Arial" w:hAnsi="Arial" w:cs="Arial"/>
                <w:b/>
              </w:rPr>
            </w:pPr>
            <w:r w:rsidRPr="002C5414">
              <w:rPr>
                <w:rFonts w:ascii="Arial" w:hAnsi="Arial" w:cs="Arial"/>
                <w:b/>
              </w:rPr>
              <w:t>ODSTOP OD POGODBE IN SPREMEMBE POGODBE MED  VELJAVNOSTJO POGODBE</w:t>
            </w:r>
            <w:r w:rsidRPr="002C5414">
              <w:rPr>
                <w:rFonts w:ascii="Arial" w:hAnsi="Arial" w:cs="Arial"/>
                <w:b/>
                <w:bCs/>
              </w:rPr>
              <w:t xml:space="preserve"> (ANEKSI K POGODBI)</w:t>
            </w:r>
          </w:p>
        </w:tc>
      </w:tr>
      <w:tr w:rsidR="00884AF9" w:rsidRPr="00FE6B7C"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884AF9" w:rsidRPr="002C5414" w:rsidRDefault="00884AF9" w:rsidP="00884AF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884AF9" w:rsidRPr="002C5414" w:rsidRDefault="00884AF9" w:rsidP="00884AF9">
            <w:pPr>
              <w:rPr>
                <w:rFonts w:ascii="Arial" w:hAnsi="Arial" w:cs="Arial"/>
              </w:rPr>
            </w:pPr>
          </w:p>
        </w:tc>
      </w:tr>
      <w:tr w:rsidR="00884AF9" w:rsidRPr="00FE6B7C"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884AF9" w:rsidRPr="002C5414" w:rsidRDefault="00884AF9" w:rsidP="00884AF9">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41176531" w:rsidR="00884AF9" w:rsidRPr="002C5414" w:rsidRDefault="00884AF9" w:rsidP="00884AF9">
            <w:pPr>
              <w:rPr>
                <w:rFonts w:ascii="Arial" w:hAnsi="Arial" w:cs="Arial"/>
              </w:rPr>
            </w:pPr>
            <w:r w:rsidRPr="002C5414">
              <w:rPr>
                <w:rFonts w:ascii="Arial" w:hAnsi="Arial" w:cs="Arial"/>
              </w:rPr>
              <w:t>Sprememba pogodbe o izvedbi JN je v skladu z razlogi iz 1. – 4. tč.1. odst. 95. čl. ZJN-3 in ni bistvena</w:t>
            </w:r>
            <w:r w:rsidRPr="002C5414">
              <w:rPr>
                <w:rStyle w:val="Sprotnaopomba-sklic"/>
                <w:rFonts w:ascii="Arial" w:hAnsi="Arial" w:cs="Arial"/>
              </w:rPr>
              <w:footnoteReference w:id="95"/>
            </w:r>
            <w:r w:rsidRPr="002C5414">
              <w:rPr>
                <w:rFonts w:ascii="Arial" w:hAnsi="Arial" w:cs="Arial"/>
              </w:rPr>
              <w:t xml:space="preserve"> (5. tč. 1. odst. v povezavi s </w:t>
            </w:r>
            <w:r w:rsidR="00A17C8D">
              <w:rPr>
                <w:rFonts w:ascii="Arial" w:hAnsi="Arial" w:cs="Arial"/>
              </w:rPr>
              <w:t>5</w:t>
            </w:r>
            <w:r w:rsidRPr="002C5414">
              <w:rPr>
                <w:rFonts w:ascii="Arial" w:hAnsi="Arial" w:cs="Arial"/>
              </w:rPr>
              <w:t>. odst. 95 čl. ZJN-3)</w:t>
            </w:r>
          </w:p>
          <w:p w14:paraId="284ADE86" w14:textId="77777777" w:rsidR="009C3A09"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ED6A1EB" w14:textId="4C6AC3E3" w:rsidR="00884AF9" w:rsidRDefault="009C3A09" w:rsidP="00884AF9">
            <w:pPr>
              <w:rPr>
                <w:rFonts w:ascii="Arial" w:hAnsi="Arial" w:cs="Arial"/>
                <w:i/>
              </w:rPr>
            </w:pPr>
            <w:r>
              <w:rPr>
                <w:rFonts w:ascii="Arial" w:hAnsi="Arial" w:cs="Arial"/>
                <w:i/>
              </w:rPr>
              <w:t xml:space="preserve">- </w:t>
            </w:r>
            <w:r w:rsidR="00884AF9" w:rsidRPr="002C5414">
              <w:rPr>
                <w:rFonts w:ascii="Arial" w:hAnsi="Arial" w:cs="Arial"/>
                <w:i/>
              </w:rPr>
              <w:t>preveri se vse zakonsko določene razloge za posamezno spremembo pogodbe (aneks) in njihovo utemeljitev, kar mora imeti naročnik dokumentirano</w:t>
            </w:r>
          </w:p>
          <w:p w14:paraId="148BC7AE" w14:textId="15274684" w:rsidR="009C3A09" w:rsidRPr="002C5414" w:rsidRDefault="009C3A09"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1B0EA092" w14:textId="77777777" w:rsidR="00884AF9" w:rsidRPr="002C5414" w:rsidRDefault="00884AF9" w:rsidP="00884AF9">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884AF9" w:rsidRPr="002C5414" w:rsidRDefault="00884AF9" w:rsidP="00884AF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w:t>
            </w:r>
            <w:r w:rsidRPr="002C5414">
              <w:rPr>
                <w:rFonts w:ascii="Arial" w:hAnsi="Arial" w:cs="Arial"/>
              </w:rPr>
              <w:lastRenderedPageBreak/>
              <w:t xml:space="preserve">presega 30 % pogodbene vrednosti oz. prvotnega naročila (2. odst. 95 čl. ZJN-3) </w:t>
            </w:r>
          </w:p>
          <w:p w14:paraId="58B4B15C"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84AF9" w:rsidRPr="00FE6B7C"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884AF9" w:rsidRPr="002C5414" w:rsidRDefault="00884AF9" w:rsidP="00884AF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884AF9" w:rsidRPr="002C5414" w:rsidRDefault="00884AF9" w:rsidP="00884AF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84AF9" w:rsidRPr="00FE6B7C"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884AF9" w:rsidRPr="002C5414" w:rsidRDefault="00884AF9" w:rsidP="00884AF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884AF9" w:rsidRPr="002C5414" w:rsidRDefault="00884AF9" w:rsidP="00884AF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84AF9" w:rsidRPr="00FE6B7C"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884AF9" w:rsidRPr="002C5414" w:rsidRDefault="00884AF9" w:rsidP="00884AF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884AF9" w:rsidRPr="002C5414" w:rsidRDefault="00884AF9" w:rsidP="00884AF9">
            <w:pPr>
              <w:rPr>
                <w:rFonts w:ascii="Arial" w:hAnsi="Arial" w:cs="Arial"/>
              </w:rPr>
            </w:pPr>
          </w:p>
        </w:tc>
      </w:tr>
      <w:tr w:rsidR="00884AF9" w:rsidRPr="00FE6B7C"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77777777" w:rsidR="00884AF9" w:rsidRPr="002C5414" w:rsidRDefault="00884AF9" w:rsidP="00884AF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884AF9" w:rsidRPr="002C5414" w:rsidRDefault="00884AF9" w:rsidP="00884AF9">
            <w:pPr>
              <w:jc w:val="center"/>
              <w:rPr>
                <w:rFonts w:ascii="Arial" w:hAnsi="Arial" w:cs="Arial"/>
              </w:rPr>
            </w:pPr>
          </w:p>
        </w:tc>
      </w:tr>
      <w:tr w:rsidR="00884AF9" w:rsidRPr="00FE6B7C"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8A7A393" w14:textId="75671061"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884AF9" w:rsidRPr="002C5414" w:rsidRDefault="00884AF9" w:rsidP="00884AF9">
            <w:pPr>
              <w:rPr>
                <w:rFonts w:ascii="Arial" w:hAnsi="Arial" w:cs="Arial"/>
              </w:rPr>
            </w:pPr>
          </w:p>
        </w:tc>
      </w:tr>
    </w:tbl>
    <w:p w14:paraId="1CAE93BA" w14:textId="77777777" w:rsidR="0047048A" w:rsidRPr="002C5414" w:rsidRDefault="0047048A" w:rsidP="0047048A">
      <w:pPr>
        <w:rPr>
          <w:rFonts w:ascii="Arial" w:hAnsi="Arial" w:cs="Arial"/>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3019835"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9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97"/>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Pr="002C5414" w:rsidRDefault="0047048A" w:rsidP="007E6D93">
            <w:pPr>
              <w:rPr>
                <w:rFonts w:ascii="Arial" w:hAnsi="Arial" w:cs="Arial"/>
              </w:rPr>
            </w:pPr>
          </w:p>
        </w:tc>
      </w:tr>
    </w:tbl>
    <w:p w14:paraId="60E9ADD0" w14:textId="77777777" w:rsidR="0047048A" w:rsidRPr="002C5414" w:rsidRDefault="0047048A" w:rsidP="0047048A">
      <w:pPr>
        <w:rPr>
          <w:rFonts w:ascii="Arial" w:hAnsi="Arial" w:cs="Arial"/>
          <w:lang w:eastAsia="en-US"/>
        </w:rPr>
      </w:pPr>
    </w:p>
    <w:p w14:paraId="7FBDF5B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87DDAD1" w14:textId="77777777" w:rsidTr="007E6D93">
        <w:trPr>
          <w:trHeight w:val="474"/>
        </w:trPr>
        <w:tc>
          <w:tcPr>
            <w:tcW w:w="9924"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3664A43" w14:textId="77777777" w:rsidTr="007E6D93">
        <w:trPr>
          <w:trHeight w:val="554"/>
        </w:trPr>
        <w:tc>
          <w:tcPr>
            <w:tcW w:w="9924" w:type="dxa"/>
            <w:gridSpan w:val="2"/>
            <w:tcBorders>
              <w:top w:val="single" w:sz="4" w:space="0" w:color="auto"/>
              <w:left w:val="single" w:sz="4" w:space="0" w:color="auto"/>
              <w:bottom w:val="single" w:sz="4" w:space="0" w:color="auto"/>
              <w:right w:val="single" w:sz="4" w:space="0" w:color="auto"/>
            </w:tcBorders>
            <w:vAlign w:val="center"/>
          </w:tcPr>
          <w:p w14:paraId="4F405A8B" w14:textId="77777777" w:rsidR="0047048A" w:rsidRPr="002C5414" w:rsidRDefault="0047048A" w:rsidP="007E6D93">
            <w:pPr>
              <w:rPr>
                <w:rFonts w:ascii="Arial" w:hAnsi="Arial" w:cs="Arial"/>
                <w:bCs/>
              </w:rPr>
            </w:pPr>
          </w:p>
          <w:p w14:paraId="72DE5F6F" w14:textId="77777777" w:rsidR="0047048A" w:rsidRPr="002C5414" w:rsidRDefault="0047048A" w:rsidP="007E6D93">
            <w:pPr>
              <w:rPr>
                <w:rFonts w:ascii="Arial" w:hAnsi="Arial" w:cs="Arial"/>
                <w:bCs/>
              </w:rPr>
            </w:pPr>
          </w:p>
          <w:p w14:paraId="58001677" w14:textId="77777777" w:rsidR="0047048A" w:rsidRPr="002C5414" w:rsidRDefault="0047048A" w:rsidP="007E6D93">
            <w:pPr>
              <w:rPr>
                <w:rFonts w:ascii="Arial" w:hAnsi="Arial" w:cs="Arial"/>
                <w:bCs/>
              </w:rPr>
            </w:pPr>
          </w:p>
          <w:p w14:paraId="166AB7DD" w14:textId="77777777" w:rsidR="0047048A" w:rsidRPr="002C5414" w:rsidRDefault="0047048A" w:rsidP="007E6D93">
            <w:pPr>
              <w:rPr>
                <w:rFonts w:ascii="Arial" w:hAnsi="Arial" w:cs="Arial"/>
                <w:bCs/>
              </w:rPr>
            </w:pPr>
          </w:p>
          <w:p w14:paraId="171C4A97" w14:textId="77777777" w:rsidR="0047048A" w:rsidRPr="002C5414" w:rsidRDefault="0047048A" w:rsidP="007E6D93">
            <w:pPr>
              <w:rPr>
                <w:rFonts w:ascii="Arial" w:hAnsi="Arial" w:cs="Arial"/>
                <w:bCs/>
              </w:rPr>
            </w:pPr>
          </w:p>
        </w:tc>
      </w:tr>
      <w:tr w:rsidR="0047048A" w:rsidRPr="00FE6B7C" w14:paraId="6BCDB27E"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2E337C92"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hideMark/>
          </w:tcPr>
          <w:p w14:paraId="083EC9BB"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E1C0B4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458861" w14:textId="286BDD07"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F8DCDC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77A22F6"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4E9A7C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D6DA1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39C1973" w14:textId="129706DB" w:rsidR="0088435E" w:rsidRDefault="0088435E" w:rsidP="0047048A">
      <w:pPr>
        <w:rPr>
          <w:rFonts w:ascii="Arial" w:hAnsi="Arial" w:cs="Arial"/>
        </w:rPr>
      </w:pPr>
    </w:p>
    <w:p w14:paraId="46EEC923" w14:textId="77777777" w:rsidR="0088435E" w:rsidRDefault="0088435E">
      <w:pPr>
        <w:spacing w:after="160" w:line="259" w:lineRule="auto"/>
        <w:jc w:val="left"/>
        <w:rPr>
          <w:rFonts w:ascii="Arial" w:hAnsi="Arial" w:cs="Arial"/>
        </w:rPr>
      </w:pPr>
      <w:r>
        <w:rPr>
          <w:rFonts w:ascii="Arial" w:hAnsi="Arial" w:cs="Arial"/>
        </w:rPr>
        <w:br w:type="page"/>
      </w:r>
    </w:p>
    <w:p w14:paraId="36EBE403" w14:textId="77777777" w:rsidR="0047048A" w:rsidRPr="0088435E" w:rsidRDefault="0047048A" w:rsidP="0088435E"/>
    <w:p w14:paraId="268921B4" w14:textId="41A78742" w:rsidR="0047048A" w:rsidRPr="0088435E" w:rsidRDefault="0088435E" w:rsidP="0088435E">
      <w:pPr>
        <w:pStyle w:val="KLstrosek2"/>
        <w:rPr>
          <w:rFonts w:ascii="Arial" w:hAnsi="Arial" w:cs="Arial"/>
        </w:rPr>
      </w:pPr>
      <w:bookmarkStart w:id="41" w:name="_Toc2777891"/>
      <w:bookmarkStart w:id="42" w:name="_Toc96690968"/>
      <w:r w:rsidRPr="0088435E">
        <w:rPr>
          <w:rFonts w:ascii="Arial" w:hAnsi="Arial" w:cs="Arial"/>
          <w:lang w:val="sl-SI"/>
        </w:rPr>
        <w:t xml:space="preserve"> </w:t>
      </w:r>
      <w:bookmarkStart w:id="43" w:name="_Toc152246832"/>
      <w:r w:rsidR="0047048A" w:rsidRPr="0088435E">
        <w:rPr>
          <w:rFonts w:ascii="Arial" w:hAnsi="Arial" w:cs="Arial"/>
        </w:rPr>
        <w:t xml:space="preserve">VZOREC KONTROLNEGA LISTA ZA </w:t>
      </w:r>
      <w:bookmarkEnd w:id="41"/>
      <w:r w:rsidR="0047048A" w:rsidRPr="0088435E">
        <w:rPr>
          <w:rFonts w:ascii="Arial" w:hAnsi="Arial" w:cs="Arial"/>
        </w:rPr>
        <w:t>IZVEDBO JAVNEGA NAROČILA PO POSTOPKU S POGAJANJI BREZ PREDHODNE OBJAVE – ZJN-3</w:t>
      </w:r>
      <w:bookmarkEnd w:id="42"/>
      <w:bookmarkEnd w:id="43"/>
    </w:p>
    <w:p w14:paraId="75DEB075" w14:textId="77777777" w:rsidR="0047048A" w:rsidRPr="002C5414" w:rsidRDefault="0047048A" w:rsidP="0047048A">
      <w:pPr>
        <w:pStyle w:val="Bojan1"/>
        <w:keepNext w:val="0"/>
        <w:ind w:left="0" w:right="-427" w:firstLine="0"/>
        <w:outlineLvl w:val="9"/>
        <w:rPr>
          <w:rFonts w:ascii="Arial" w:hAnsi="Arial" w:cs="Arial"/>
          <w:sz w:val="20"/>
          <w:lang w:val="sl-SI"/>
        </w:rPr>
      </w:pPr>
    </w:p>
    <w:p w14:paraId="7B246FF0" w14:textId="7A6BBB41"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E738B5"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4774E99" w14:textId="77777777" w:rsidR="0047048A" w:rsidRPr="002C5414" w:rsidRDefault="0047048A" w:rsidP="0047048A">
      <w:pPr>
        <w:ind w:left="-426" w:right="-433"/>
        <w:rPr>
          <w:rFonts w:ascii="Arial" w:hAnsi="Arial" w:cs="Arial"/>
        </w:rPr>
      </w:pPr>
    </w:p>
    <w:p w14:paraId="100F0B11"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2C284998"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98"/>
      </w:r>
    </w:p>
    <w:p w14:paraId="209C0B7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BREZ PREDHODNE OBJAVE</w:t>
      </w:r>
    </w:p>
    <w:p w14:paraId="1D706D09" w14:textId="77777777" w:rsidR="0047048A" w:rsidRPr="002C5414" w:rsidRDefault="0047048A" w:rsidP="0047048A">
      <w:pPr>
        <w:ind w:left="-426" w:right="-433"/>
        <w:jc w:val="center"/>
        <w:rPr>
          <w:rFonts w:ascii="Arial" w:hAnsi="Arial" w:cs="Arial"/>
          <w:bCs/>
        </w:rPr>
      </w:pPr>
    </w:p>
    <w:p w14:paraId="7D13AA76" w14:textId="68571C0F" w:rsidR="0047048A" w:rsidRPr="002C5414" w:rsidRDefault="0047048A" w:rsidP="0047048A">
      <w:pPr>
        <w:ind w:left="-426" w:right="-433"/>
        <w:rPr>
          <w:rFonts w:ascii="Arial" w:hAnsi="Arial" w:cs="Arial"/>
          <w:bCs/>
        </w:rPr>
      </w:pPr>
      <w:r w:rsidRPr="002C5414">
        <w:rPr>
          <w:rFonts w:ascii="Arial" w:hAnsi="Arial" w:cs="Arial"/>
          <w:bCs/>
        </w:rPr>
        <w:t xml:space="preserve">Postopek s pogajanji brez predhodne objave (46. čl. ZJN-3) za JN na </w:t>
      </w:r>
      <w:r w:rsidRPr="002C5414">
        <w:rPr>
          <w:rFonts w:ascii="Arial" w:hAnsi="Arial" w:cs="Arial"/>
          <w:b/>
          <w:bCs/>
        </w:rPr>
        <w:t>splošnem področju</w:t>
      </w:r>
      <w:r w:rsidRPr="002C5414">
        <w:rPr>
          <w:rFonts w:ascii="Arial" w:hAnsi="Arial" w:cs="Arial"/>
          <w:bCs/>
        </w:rPr>
        <w:t xml:space="preserve"> (21. tč. 1. odst. 2. čl. ZJN-3) ter na</w:t>
      </w:r>
      <w:r w:rsidRPr="002C5414">
        <w:rPr>
          <w:rFonts w:ascii="Arial" w:hAnsi="Arial" w:cs="Arial"/>
          <w:b/>
          <w:bCs/>
        </w:rPr>
        <w:t xml:space="preserve"> infrastrukturnem področju</w:t>
      </w:r>
      <w:r w:rsidRPr="002C5414">
        <w:rPr>
          <w:rFonts w:ascii="Arial" w:hAnsi="Arial" w:cs="Arial"/>
          <w:bCs/>
        </w:rPr>
        <w:t xml:space="preserve"> (22. tč. 1. odst. 2. čl. ZJN-3</w:t>
      </w:r>
      <w:r w:rsidR="00E8312A" w:rsidRPr="00E8312A">
        <w:rPr>
          <w:rFonts w:cs="Arial"/>
          <w:b/>
          <w:bCs/>
          <w:sz w:val="18"/>
          <w:szCs w:val="18"/>
          <w:u w:val="single"/>
        </w:rPr>
        <w:t xml:space="preserve"> </w:t>
      </w:r>
      <w:r w:rsidR="00E8312A" w:rsidRPr="002C5414">
        <w:rPr>
          <w:rFonts w:ascii="Arial" w:hAnsi="Arial" w:cs="Arial"/>
          <w:b/>
          <w:bCs/>
        </w:rPr>
        <w:t xml:space="preserve">je treba uporabljati strogo in restriktivno in zgolj v taksativno določenih primerih </w:t>
      </w:r>
      <w:r w:rsidRPr="002C5414">
        <w:rPr>
          <w:rFonts w:ascii="Arial" w:hAnsi="Arial" w:cs="Arial"/>
          <w:bCs/>
        </w:rPr>
        <w:t>v 1., 3., 4. in 5 odst. 46. čl. ZJN-3 i</w:t>
      </w:r>
      <w:r w:rsidR="00F25828" w:rsidRPr="004E573F">
        <w:rPr>
          <w:rStyle w:val="Sprotnaopomba-sklic"/>
          <w:rFonts w:cs="Arial"/>
          <w:sz w:val="18"/>
          <w:szCs w:val="18"/>
          <w:u w:val="single"/>
        </w:rPr>
        <w:footnoteReference w:id="99"/>
      </w:r>
      <w:r w:rsidR="00F25828">
        <w:rPr>
          <w:rFonts w:ascii="Arial" w:hAnsi="Arial" w:cs="Arial"/>
          <w:bCs/>
          <w:u w:val="single"/>
        </w:rPr>
        <w:t xml:space="preserve"> in sicer</w:t>
      </w:r>
      <w:r w:rsidRPr="002C5414">
        <w:rPr>
          <w:rFonts w:ascii="Arial" w:hAnsi="Arial" w:cs="Arial"/>
          <w:bCs/>
        </w:rPr>
        <w:t>:</w:t>
      </w:r>
    </w:p>
    <w:p w14:paraId="767F79E8"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gradenj, blaga ali storitev (1. odst.): </w:t>
      </w:r>
    </w:p>
    <w:p w14:paraId="1374C207" w14:textId="3AE01682"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postopek</w:t>
      </w:r>
      <w:r w:rsidRPr="002C5414">
        <w:rPr>
          <w:rFonts w:ascii="Arial" w:hAnsi="Arial" w:cs="Arial"/>
          <w:sz w:val="20"/>
          <w:szCs w:val="20"/>
          <w:lang w:eastAsia="sl-SI"/>
        </w:rPr>
        <w:t xml:space="preserve"> (ni se odzval noben ponudnik ali so bile vse prejete ponudbe/prijave neustrezne</w:t>
      </w:r>
      <w:r w:rsidR="00375DB0" w:rsidRPr="004E573F">
        <w:rPr>
          <w:rStyle w:val="Sprotnaopomba-sklic"/>
          <w:rFonts w:cs="Arial"/>
          <w:sz w:val="18"/>
          <w:szCs w:val="18"/>
          <w:u w:val="single"/>
        </w:rPr>
        <w:footnoteReference w:id="100"/>
      </w:r>
      <w:r w:rsidRPr="002C5414">
        <w:rPr>
          <w:rFonts w:ascii="Arial" w:hAnsi="Arial" w:cs="Arial"/>
          <w:sz w:val="20"/>
          <w:szCs w:val="20"/>
          <w:lang w:eastAsia="sl-SI"/>
        </w:rPr>
        <w:t xml:space="preserve"> in </w:t>
      </w:r>
      <w:r w:rsidRPr="002C5414">
        <w:rPr>
          <w:rFonts w:ascii="Arial" w:hAnsi="Arial" w:cs="Arial"/>
          <w:sz w:val="20"/>
          <w:szCs w:val="20"/>
          <w:u w:val="single"/>
          <w:lang w:eastAsia="sl-SI"/>
        </w:rPr>
        <w:t>pod dvema kumulativnima pogojema</w:t>
      </w:r>
      <w:r w:rsidRPr="002C5414">
        <w:rPr>
          <w:rFonts w:ascii="Arial" w:hAnsi="Arial" w:cs="Arial"/>
          <w:sz w:val="20"/>
          <w:szCs w:val="20"/>
          <w:lang w:eastAsia="sl-SI"/>
        </w:rPr>
        <w:t>: (1) prvotni pogoji JN se bistveno ne spremenijo in (2) skupna cena iz končne ponudbe v tem postopku ne sme presegati cene iz ponudbe istega ponudnika iz predhodnega neuspešnega postopka JN);</w:t>
      </w:r>
    </w:p>
    <w:p w14:paraId="01444D0E" w14:textId="0C03D4B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naročilo lahko izpolni le določen gosp. sub.</w:t>
      </w:r>
      <w:r w:rsidRPr="002C5414">
        <w:rPr>
          <w:rFonts w:ascii="Arial" w:hAnsi="Arial" w:cs="Arial"/>
          <w:sz w:val="20"/>
          <w:szCs w:val="20"/>
          <w:lang w:eastAsia="sl-SI"/>
        </w:rPr>
        <w:t xml:space="preserve"> </w:t>
      </w:r>
      <w:r w:rsidRPr="002C5414">
        <w:rPr>
          <w:rFonts w:ascii="Arial" w:hAnsi="Arial" w:cs="Arial"/>
          <w:b/>
          <w:sz w:val="20"/>
          <w:szCs w:val="20"/>
          <w:lang w:eastAsia="sl-SI"/>
        </w:rPr>
        <w:t>iz</w:t>
      </w:r>
      <w:r w:rsidR="00E8312A" w:rsidRPr="00E8312A">
        <w:rPr>
          <w:rFonts w:ascii="Arial" w:hAnsi="Arial" w:cs="Arial"/>
          <w:b/>
          <w:sz w:val="18"/>
          <w:szCs w:val="18"/>
          <w:lang w:eastAsia="sl-SI"/>
        </w:rPr>
        <w:t xml:space="preserve"> </w:t>
      </w:r>
      <w:r w:rsidR="00E8312A" w:rsidRPr="004E573F">
        <w:rPr>
          <w:rFonts w:ascii="Arial" w:hAnsi="Arial" w:cs="Arial"/>
          <w:b/>
          <w:sz w:val="18"/>
          <w:szCs w:val="18"/>
          <w:lang w:eastAsia="sl-SI"/>
        </w:rPr>
        <w:t>naslednjih taksativno</w:t>
      </w:r>
      <w:r w:rsidRPr="002C5414">
        <w:rPr>
          <w:rFonts w:ascii="Arial" w:hAnsi="Arial" w:cs="Arial"/>
          <w:b/>
          <w:sz w:val="20"/>
          <w:szCs w:val="20"/>
          <w:lang w:eastAsia="sl-SI"/>
        </w:rPr>
        <w:t xml:space="preserve">  določenih razlogov</w:t>
      </w:r>
      <w:r w:rsidRPr="002C5414">
        <w:rPr>
          <w:rFonts w:ascii="Arial" w:hAnsi="Arial" w:cs="Arial"/>
          <w:sz w:val="20"/>
          <w:szCs w:val="20"/>
          <w:lang w:eastAsia="sl-SI"/>
        </w:rPr>
        <w:t xml:space="preserve"> :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skrajna nujnost ob nepredvidljivih dogodkih</w:t>
      </w:r>
      <w:r w:rsidRPr="002C5414">
        <w:rPr>
          <w:rFonts w:ascii="Arial" w:hAnsi="Arial" w:cs="Arial"/>
          <w:sz w:val="20"/>
          <w:szCs w:val="20"/>
          <w:lang w:eastAsia="sl-SI"/>
        </w:rPr>
        <w:t xml:space="preserve"> (okoliščine za skrajno nujnost nikakor ne smejo biti take, da bi jih lahko pripisali naročniku);</w:t>
      </w:r>
    </w:p>
    <w:p w14:paraId="7FD3DC07"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vnaprej znano končno število sposobnih ponudnikov</w:t>
      </w:r>
      <w:r w:rsidRPr="002C5414">
        <w:rPr>
          <w:rFonts w:ascii="Arial" w:hAnsi="Arial" w:cs="Arial"/>
          <w:sz w:val="20"/>
          <w:szCs w:val="20"/>
          <w:lang w:eastAsia="sl-SI"/>
        </w:rPr>
        <w:t xml:space="preserve"> (pod pogojem, da ocenjena vrednost ne presega mejnih vrednosti za objavo v </w:t>
      </w:r>
      <w:r w:rsidRPr="002C5414">
        <w:rPr>
          <w:rFonts w:ascii="Arial" w:hAnsi="Arial" w:cs="Arial"/>
          <w:sz w:val="20"/>
          <w:szCs w:val="20"/>
        </w:rPr>
        <w:t>Ur. l. EU (določenih v 2. in 3. odst. 22. čl. ZJN-3));</w:t>
      </w:r>
    </w:p>
    <w:p w14:paraId="7DACE4B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blaga (3. odst.): </w:t>
      </w:r>
    </w:p>
    <w:p w14:paraId="6CCE9BB0"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namenjeno izključno za raziskovalne, eksperimentalne, študijske ali razvojne namene</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pogojem:</w:t>
      </w:r>
      <w:r w:rsidRPr="002C5414">
        <w:rPr>
          <w:rFonts w:ascii="Arial" w:hAnsi="Arial" w:cs="Arial"/>
          <w:sz w:val="20"/>
          <w:szCs w:val="20"/>
          <w:lang w:eastAsia="sl-SI"/>
        </w:rPr>
        <w:t xml:space="preserve"> JN ne vključuje masovne proizvodnje zaradi preživetja na trgu ali se izvaja zaradi povrnitve stroškov raziskav in razvoja);</w:t>
      </w:r>
    </w:p>
    <w:p w14:paraId="4D37A81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dodatne nabave blaga prvotnega dobavitelja</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na blagovnih borzah</w:t>
      </w:r>
      <w:r w:rsidRPr="002C5414">
        <w:rPr>
          <w:rFonts w:ascii="Arial" w:hAnsi="Arial" w:cs="Arial"/>
          <w:sz w:val="20"/>
          <w:szCs w:val="20"/>
          <w:lang w:eastAsia="sl-SI"/>
        </w:rPr>
        <w:t>;</w:t>
      </w:r>
    </w:p>
    <w:p w14:paraId="74DEA24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1C04BE2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storitev (4. odst.): </w:t>
      </w:r>
    </w:p>
    <w:p w14:paraId="7CFF02AD"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5E16AF5E"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 podlagi predhodno izvedenega projektnega natečaja</w:t>
      </w:r>
      <w:r w:rsidRPr="002C5414">
        <w:rPr>
          <w:rFonts w:ascii="Arial" w:hAnsi="Arial" w:cs="Arial"/>
          <w:sz w:val="20"/>
          <w:szCs w:val="20"/>
          <w:lang w:eastAsia="sl-SI"/>
        </w:rPr>
        <w:t xml:space="preserve"> (natečaj je izveden v skladu z 100. - 104. čl.     ZJN-3)</w:t>
      </w:r>
    </w:p>
    <w:p w14:paraId="137B4207" w14:textId="7B279C2A" w:rsidR="00FF2401" w:rsidRPr="00A848AD" w:rsidRDefault="0047048A" w:rsidP="002C5414">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novih gradenj ali storitev (5. odst.): </w:t>
      </w:r>
      <w:r w:rsidRPr="002C5414">
        <w:rPr>
          <w:rFonts w:ascii="Arial" w:hAnsi="Arial" w:cs="Arial"/>
          <w:b/>
          <w:sz w:val="20"/>
          <w:szCs w:val="20"/>
          <w:lang w:eastAsia="sl-SI"/>
        </w:rPr>
        <w:t>ponovitev podobnih gradenj ali storitev</w:t>
      </w:r>
      <w:r w:rsidRPr="002C5414">
        <w:rPr>
          <w:rFonts w:ascii="Arial" w:hAnsi="Arial" w:cs="Arial"/>
          <w:sz w:val="20"/>
          <w:szCs w:val="20"/>
          <w:lang w:eastAsia="sl-SI"/>
        </w:rPr>
        <w:t>, ki se oddajo gosp. sub., ki mu je bilo oddano prvotno naročilo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xml:space="preserve">: (1) dodatne gradnje/storitve morajo biti skladne </w:t>
      </w:r>
      <w:r w:rsidRPr="002C5414">
        <w:rPr>
          <w:rFonts w:ascii="Arial" w:hAnsi="Arial" w:cs="Arial"/>
          <w:sz w:val="20"/>
          <w:szCs w:val="20"/>
          <w:lang w:eastAsia="sl-SI"/>
        </w:rPr>
        <w:lastRenderedPageBreak/>
        <w:t>z osnovnim predmetom JN, ki je bilo oddano v prvotnem javno objavljenem postopku, (2) v osnovnem JN je navedena možnost dodatnih gradenj/storitev z njihovim obsegom in pogoji za njihovo oddajo in (3) ocenjena vrednost možnih dodatnih storitev/gradenj je morala biti že všteta v ocenjeno vrednost osnovnega JN) - uporaba je mogoče le tri leta po oddaji prvotnega JN.</w:t>
      </w:r>
    </w:p>
    <w:p w14:paraId="757B4124" w14:textId="77777777" w:rsidR="0047048A" w:rsidRPr="002C5414" w:rsidRDefault="0047048A" w:rsidP="0047048A">
      <w:pPr>
        <w:ind w:left="-426" w:right="-433"/>
        <w:rPr>
          <w:rFonts w:ascii="Arial" w:hAnsi="Arial" w:cs="Arial"/>
          <w:b/>
        </w:rPr>
      </w:pPr>
    </w:p>
    <w:p w14:paraId="2CE24384"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F44F318"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32EDF4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083753B9"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CCE5F3F" w14:textId="77777777" w:rsidR="0047048A" w:rsidRPr="002C5414" w:rsidRDefault="0047048A" w:rsidP="0047048A">
      <w:pPr>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2BB41264" w14:textId="77777777" w:rsidTr="007E6D93">
        <w:trPr>
          <w:trHeight w:val="436"/>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I  DEL:  POSTOPEK</w:t>
            </w:r>
          </w:p>
        </w:tc>
      </w:tr>
      <w:tr w:rsidR="0047048A" w:rsidRPr="00FE6B7C" w14:paraId="4438D375"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363256CD" w14:textId="77777777" w:rsidR="0047048A" w:rsidRPr="002C5414" w:rsidRDefault="0047048A" w:rsidP="007E6D93">
            <w:pPr>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7CF5AF" w14:textId="77777777" w:rsidTr="007E6D93">
        <w:trPr>
          <w:trHeight w:val="271"/>
          <w:jc w:val="center"/>
        </w:trPr>
        <w:tc>
          <w:tcPr>
            <w:tcW w:w="5269" w:type="dxa"/>
            <w:gridSpan w:val="2"/>
            <w:tcBorders>
              <w:top w:val="nil"/>
              <w:left w:val="single" w:sz="12" w:space="0" w:color="auto"/>
              <w:bottom w:val="nil"/>
              <w:right w:val="nil"/>
            </w:tcBorders>
            <w:hideMark/>
          </w:tcPr>
          <w:p w14:paraId="5315194D"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B788B18"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624BA7B" w14:textId="77777777" w:rsidTr="007E6D93">
        <w:trPr>
          <w:trHeight w:val="179"/>
          <w:jc w:val="center"/>
        </w:trPr>
        <w:tc>
          <w:tcPr>
            <w:tcW w:w="5269" w:type="dxa"/>
            <w:gridSpan w:val="2"/>
            <w:tcBorders>
              <w:top w:val="nil"/>
              <w:left w:val="single" w:sz="12" w:space="0" w:color="auto"/>
              <w:bottom w:val="nil"/>
              <w:right w:val="nil"/>
            </w:tcBorders>
            <w:hideMark/>
          </w:tcPr>
          <w:p w14:paraId="76E9E5A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061C48E2"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A657CC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A12B2E3" w14:textId="77777777" w:rsidR="0047048A" w:rsidRPr="002C5414" w:rsidRDefault="0047048A" w:rsidP="007E6D93">
            <w:pPr>
              <w:jc w:val="center"/>
              <w:rPr>
                <w:rFonts w:ascii="Arial" w:hAnsi="Arial" w:cs="Arial"/>
                <w:b/>
              </w:rPr>
            </w:pPr>
          </w:p>
        </w:tc>
      </w:tr>
      <w:tr w:rsidR="0047048A" w:rsidRPr="00FE6B7C" w14:paraId="210795E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2703DED"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170474F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72013" w14:textId="77777777" w:rsidTr="007E6D93">
        <w:trPr>
          <w:trHeight w:val="179"/>
          <w:jc w:val="center"/>
        </w:trPr>
        <w:tc>
          <w:tcPr>
            <w:tcW w:w="5670" w:type="dxa"/>
            <w:gridSpan w:val="3"/>
            <w:tcBorders>
              <w:top w:val="nil"/>
              <w:left w:val="single" w:sz="12" w:space="0" w:color="auto"/>
              <w:bottom w:val="nil"/>
              <w:right w:val="nil"/>
            </w:tcBorders>
            <w:hideMark/>
          </w:tcPr>
          <w:p w14:paraId="3B0E698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32F42DA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02310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46E667A5"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6DB305C3"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C41318D" w14:textId="77777777" w:rsidR="0047048A" w:rsidRPr="002C5414" w:rsidRDefault="0047048A" w:rsidP="007E6D93">
            <w:pPr>
              <w:jc w:val="center"/>
              <w:rPr>
                <w:rFonts w:ascii="Arial" w:hAnsi="Arial" w:cs="Arial"/>
                <w:b/>
                <w:bCs/>
              </w:rPr>
            </w:pPr>
          </w:p>
          <w:p w14:paraId="5C16B1E2" w14:textId="77777777" w:rsidR="0047048A" w:rsidRPr="002C5414" w:rsidRDefault="0047048A" w:rsidP="007E6D93">
            <w:pPr>
              <w:rPr>
                <w:rFonts w:ascii="Arial" w:hAnsi="Arial" w:cs="Arial"/>
                <w:b/>
                <w:bCs/>
              </w:rPr>
            </w:pPr>
          </w:p>
        </w:tc>
      </w:tr>
      <w:tr w:rsidR="0047048A" w:rsidRPr="00FE6B7C" w14:paraId="43DEE7F8"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07F101CE"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C47F96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1037B44B"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65A7D7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73134C8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6172FE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129622B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DF1DC9A" w14:textId="77777777" w:rsidR="0047048A" w:rsidRPr="002C5414" w:rsidRDefault="0047048A" w:rsidP="007E6D93">
            <w:pPr>
              <w:rPr>
                <w:rFonts w:ascii="Arial" w:hAnsi="Arial" w:cs="Arial"/>
              </w:rPr>
            </w:pPr>
            <w:r w:rsidRPr="002C5414">
              <w:rPr>
                <w:rFonts w:ascii="Arial" w:hAnsi="Arial" w:cs="Arial"/>
              </w:rPr>
              <w:t>Dokumentacija v zvezi z oddajo JN oz. povabilo k oddaji prijav za sodelovanje (</w:t>
            </w:r>
            <w:r w:rsidRPr="002C5414">
              <w:rPr>
                <w:rFonts w:ascii="Arial" w:hAnsi="Arial" w:cs="Arial"/>
                <w:i/>
              </w:rPr>
              <w:t>46. in 67. čl. ZJN-3)</w:t>
            </w:r>
          </w:p>
        </w:tc>
        <w:tc>
          <w:tcPr>
            <w:tcW w:w="4645" w:type="dxa"/>
            <w:gridSpan w:val="2"/>
            <w:tcBorders>
              <w:top w:val="nil"/>
              <w:left w:val="nil"/>
              <w:bottom w:val="nil"/>
              <w:right w:val="single" w:sz="12" w:space="0" w:color="auto"/>
            </w:tcBorders>
            <w:hideMark/>
          </w:tcPr>
          <w:p w14:paraId="62A8C56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19344D73"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68C064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4DA836D" w14:textId="77777777" w:rsidR="0047048A" w:rsidRPr="002C5414" w:rsidRDefault="0047048A" w:rsidP="007E6D93">
            <w:pPr>
              <w:rPr>
                <w:rFonts w:ascii="Arial" w:hAnsi="Arial" w:cs="Arial"/>
              </w:rPr>
            </w:pPr>
          </w:p>
        </w:tc>
      </w:tr>
      <w:tr w:rsidR="0047048A" w:rsidRPr="00FE6B7C"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5906DBB"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hideMark/>
          </w:tcPr>
          <w:p w14:paraId="70CE82A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tcPr>
          <w:p w14:paraId="5F2161F9"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tcPr>
          <w:p w14:paraId="1EB872D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006DF50" w14:textId="77777777" w:rsidR="0047048A" w:rsidRPr="002C5414" w:rsidRDefault="0047048A" w:rsidP="007E6D93">
            <w:pPr>
              <w:rPr>
                <w:rFonts w:ascii="Arial" w:hAnsi="Arial" w:cs="Arial"/>
              </w:rPr>
            </w:pPr>
            <w:r w:rsidRPr="002C5414">
              <w:rPr>
                <w:rFonts w:ascii="Arial" w:hAnsi="Arial" w:cs="Arial"/>
              </w:rPr>
              <w:t xml:space="preserve">Izvedba pogajanj oz. zapisnik o pogajanjih </w:t>
            </w:r>
            <w:r w:rsidRPr="002C5414">
              <w:rPr>
                <w:rFonts w:ascii="Arial" w:hAnsi="Arial" w:cs="Arial"/>
                <w:i/>
              </w:rPr>
              <w:t>(46. čl. ZJN-3)</w:t>
            </w:r>
          </w:p>
        </w:tc>
        <w:tc>
          <w:tcPr>
            <w:tcW w:w="4645" w:type="dxa"/>
            <w:gridSpan w:val="2"/>
            <w:tcBorders>
              <w:top w:val="nil"/>
              <w:left w:val="nil"/>
              <w:bottom w:val="nil"/>
              <w:right w:val="single" w:sz="12" w:space="0" w:color="auto"/>
            </w:tcBorders>
          </w:tcPr>
          <w:p w14:paraId="12B1C6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46F7C13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29BBC6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tcPr>
          <w:p w14:paraId="27986A0B"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1D28EA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27E4563" w14:textId="77777777" w:rsidTr="007E6D93">
        <w:trPr>
          <w:trHeight w:val="219"/>
          <w:jc w:val="center"/>
        </w:trPr>
        <w:tc>
          <w:tcPr>
            <w:tcW w:w="534" w:type="dxa"/>
            <w:tcBorders>
              <w:top w:val="nil"/>
              <w:left w:val="single" w:sz="12" w:space="0" w:color="auto"/>
              <w:bottom w:val="nil"/>
              <w:right w:val="nil"/>
            </w:tcBorders>
          </w:tcPr>
          <w:p w14:paraId="7E872377" w14:textId="77777777" w:rsidR="0047048A" w:rsidRDefault="0047048A" w:rsidP="007E6D93">
            <w:pPr>
              <w:rPr>
                <w:rFonts w:ascii="Arial" w:hAnsi="Arial" w:cs="Arial"/>
              </w:rPr>
            </w:pPr>
            <w:r w:rsidRPr="002C5414">
              <w:rPr>
                <w:rFonts w:ascii="Arial" w:hAnsi="Arial" w:cs="Arial"/>
              </w:rPr>
              <w:t>10</w:t>
            </w:r>
          </w:p>
          <w:p w14:paraId="44224196" w14:textId="77777777" w:rsidR="00635829" w:rsidRDefault="00635829" w:rsidP="00635829">
            <w:pPr>
              <w:rPr>
                <w:rFonts w:ascii="Arial" w:hAnsi="Arial" w:cs="Arial"/>
              </w:rPr>
            </w:pPr>
          </w:p>
          <w:p w14:paraId="283AEE03" w14:textId="7E15325D" w:rsidR="00635829" w:rsidRPr="002C5414" w:rsidRDefault="00635829" w:rsidP="00635829">
            <w:pPr>
              <w:rPr>
                <w:rFonts w:ascii="Arial" w:hAnsi="Arial" w:cs="Arial"/>
              </w:rPr>
            </w:pPr>
            <w:r>
              <w:rPr>
                <w:rFonts w:ascii="Arial" w:hAnsi="Arial" w:cs="Arial"/>
              </w:rPr>
              <w:t>11</w:t>
            </w:r>
          </w:p>
        </w:tc>
        <w:tc>
          <w:tcPr>
            <w:tcW w:w="4710" w:type="dxa"/>
            <w:tcBorders>
              <w:top w:val="nil"/>
              <w:left w:val="nil"/>
              <w:bottom w:val="nil"/>
              <w:right w:val="nil"/>
            </w:tcBorders>
          </w:tcPr>
          <w:p w14:paraId="2116908D" w14:textId="77777777" w:rsidR="0047048A" w:rsidRDefault="0047048A" w:rsidP="007E6D93">
            <w:pPr>
              <w:rPr>
                <w:rFonts w:ascii="Arial" w:hAnsi="Arial" w:cs="Arial"/>
                <w:i/>
              </w:rPr>
            </w:pPr>
            <w:r w:rsidRPr="002C5414">
              <w:rPr>
                <w:rFonts w:ascii="Arial" w:hAnsi="Arial" w:cs="Arial"/>
              </w:rPr>
              <w:t xml:space="preserve">Objava prostovoljnega obvestila za predhodno transparentnost </w:t>
            </w:r>
            <w:r w:rsidRPr="002C5414">
              <w:rPr>
                <w:rFonts w:ascii="Arial" w:hAnsi="Arial" w:cs="Arial"/>
                <w:i/>
              </w:rPr>
              <w:t>(57. čl. ZJN-3)</w:t>
            </w:r>
          </w:p>
          <w:p w14:paraId="77C9B583" w14:textId="6CC4D4B7" w:rsidR="00635829" w:rsidRPr="002C5414" w:rsidRDefault="00635829" w:rsidP="007E6D93">
            <w:pPr>
              <w:rPr>
                <w:rFonts w:ascii="Arial" w:hAnsi="Arial" w:cs="Arial"/>
              </w:rPr>
            </w:pPr>
            <w:r>
              <w:rPr>
                <w:rFonts w:ascii="Arial" w:hAnsi="Arial" w:cs="Arial"/>
              </w:rPr>
              <w:t>(Končno poročilo o oddaji javnega naročila (105. čl. ZJN-3)</w:t>
            </w:r>
          </w:p>
        </w:tc>
        <w:tc>
          <w:tcPr>
            <w:tcW w:w="4645" w:type="dxa"/>
            <w:gridSpan w:val="2"/>
            <w:tcBorders>
              <w:top w:val="nil"/>
              <w:left w:val="nil"/>
              <w:bottom w:val="nil"/>
              <w:right w:val="single" w:sz="12" w:space="0" w:color="auto"/>
            </w:tcBorders>
          </w:tcPr>
          <w:p w14:paraId="1CDD1526"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C1F4432" w14:textId="77777777" w:rsidR="00635829" w:rsidRDefault="00635829" w:rsidP="00635829">
            <w:pPr>
              <w:rPr>
                <w:rFonts w:ascii="Arial" w:hAnsi="Arial" w:cs="Arial"/>
              </w:rPr>
            </w:pPr>
          </w:p>
          <w:p w14:paraId="10456D49" w14:textId="07F5A60E" w:rsidR="00635829" w:rsidRPr="002C5414" w:rsidRDefault="00635829" w:rsidP="00635829">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tc>
      </w:tr>
      <w:tr w:rsidR="0047048A" w:rsidRPr="00FE6B7C" w14:paraId="31ACED36" w14:textId="77777777" w:rsidTr="007E6D93">
        <w:trPr>
          <w:trHeight w:val="326"/>
          <w:jc w:val="center"/>
        </w:trPr>
        <w:tc>
          <w:tcPr>
            <w:tcW w:w="534" w:type="dxa"/>
            <w:tcBorders>
              <w:top w:val="nil"/>
              <w:left w:val="single" w:sz="12" w:space="0" w:color="auto"/>
              <w:bottom w:val="nil"/>
              <w:right w:val="nil"/>
            </w:tcBorders>
          </w:tcPr>
          <w:p w14:paraId="5138C5D3" w14:textId="2CA2AC6B" w:rsidR="0047048A" w:rsidRPr="002C5414" w:rsidRDefault="00635829" w:rsidP="007E6D93">
            <w:pPr>
              <w:rPr>
                <w:rFonts w:ascii="Arial" w:hAnsi="Arial" w:cs="Arial"/>
              </w:rPr>
            </w:pPr>
            <w:r>
              <w:rPr>
                <w:rFonts w:ascii="Arial" w:hAnsi="Arial" w:cs="Arial"/>
              </w:rPr>
              <w:t>C</w:t>
            </w:r>
          </w:p>
        </w:tc>
        <w:tc>
          <w:tcPr>
            <w:tcW w:w="4710" w:type="dxa"/>
            <w:tcBorders>
              <w:top w:val="nil"/>
              <w:left w:val="nil"/>
              <w:bottom w:val="nil"/>
              <w:right w:val="nil"/>
            </w:tcBorders>
          </w:tcPr>
          <w:p w14:paraId="0A0A07D9"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101"/>
            </w:r>
            <w:r w:rsidRPr="002C5414">
              <w:rPr>
                <w:rFonts w:ascii="Arial" w:hAnsi="Arial" w:cs="Arial"/>
              </w:rPr>
              <w:t>)</w:t>
            </w:r>
          </w:p>
        </w:tc>
        <w:tc>
          <w:tcPr>
            <w:tcW w:w="4645" w:type="dxa"/>
            <w:gridSpan w:val="2"/>
            <w:tcBorders>
              <w:top w:val="nil"/>
              <w:left w:val="nil"/>
              <w:bottom w:val="nil"/>
              <w:right w:val="single" w:sz="12" w:space="0" w:color="auto"/>
            </w:tcBorders>
          </w:tcPr>
          <w:p w14:paraId="3DDBBB4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131D228" w14:textId="77777777" w:rsidTr="007E6D93">
        <w:trPr>
          <w:trHeight w:val="158"/>
          <w:jc w:val="center"/>
        </w:trPr>
        <w:tc>
          <w:tcPr>
            <w:tcW w:w="534" w:type="dxa"/>
            <w:tcBorders>
              <w:top w:val="nil"/>
              <w:left w:val="single" w:sz="12" w:space="0" w:color="auto"/>
              <w:bottom w:val="nil"/>
              <w:right w:val="nil"/>
            </w:tcBorders>
          </w:tcPr>
          <w:p w14:paraId="5214F699" w14:textId="35FE6844" w:rsidR="0047048A" w:rsidRPr="002C5414" w:rsidRDefault="00635829" w:rsidP="007E6D93">
            <w:pPr>
              <w:rPr>
                <w:rFonts w:ascii="Arial" w:hAnsi="Arial" w:cs="Arial"/>
              </w:rPr>
            </w:pPr>
            <w:r>
              <w:rPr>
                <w:rFonts w:ascii="Arial" w:hAnsi="Arial" w:cs="Arial"/>
              </w:rPr>
              <w:t>D</w:t>
            </w:r>
          </w:p>
        </w:tc>
        <w:tc>
          <w:tcPr>
            <w:tcW w:w="4710" w:type="dxa"/>
            <w:tcBorders>
              <w:top w:val="nil"/>
              <w:left w:val="nil"/>
              <w:bottom w:val="nil"/>
              <w:right w:val="nil"/>
            </w:tcBorders>
          </w:tcPr>
          <w:p w14:paraId="09453E73"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407986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BF2C6B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2D2F4D1E" w14:textId="2A2C204A"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0AAE34BE" w14:textId="4105CF49" w:rsidR="0047048A" w:rsidRPr="002C5414" w:rsidRDefault="0047048A" w:rsidP="007E6D93">
            <w:pPr>
              <w:rPr>
                <w:rFonts w:ascii="Arial" w:hAnsi="Arial" w:cs="Arial"/>
              </w:rPr>
            </w:pPr>
          </w:p>
        </w:tc>
      </w:tr>
    </w:tbl>
    <w:p w14:paraId="639C2F94"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FE6B7C"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2C5414" w:rsidRDefault="0047048A" w:rsidP="007E6D93">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02"/>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2C5414" w:rsidRDefault="0047048A" w:rsidP="007E6D93">
            <w:pPr>
              <w:rPr>
                <w:rFonts w:ascii="Arial" w:hAnsi="Arial" w:cs="Arial"/>
                <w:b/>
              </w:rPr>
            </w:pPr>
            <w:r w:rsidRPr="002C5414">
              <w:rPr>
                <w:rFonts w:ascii="Arial" w:hAnsi="Arial" w:cs="Arial"/>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2C5414" w:rsidRDefault="0047048A" w:rsidP="007E6D93">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2C5414" w:rsidRDefault="0047048A" w:rsidP="007E6D93">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2C5414" w:rsidRDefault="0047048A" w:rsidP="007E6D93">
            <w:pPr>
              <w:rPr>
                <w:rFonts w:ascii="Arial" w:hAnsi="Arial" w:cs="Arial"/>
              </w:rPr>
            </w:pPr>
          </w:p>
        </w:tc>
      </w:tr>
      <w:tr w:rsidR="0047048A" w:rsidRPr="00FE6B7C"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2C5414" w:rsidRDefault="0047048A" w:rsidP="007E6D93">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72D3B2B5"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2C5414" w:rsidRDefault="0047048A" w:rsidP="007E6D93">
            <w:pPr>
              <w:rPr>
                <w:rFonts w:ascii="Arial" w:hAnsi="Arial" w:cs="Arial"/>
                <w:b/>
              </w:rPr>
            </w:pPr>
            <w:r w:rsidRPr="002C5414">
              <w:rPr>
                <w:rFonts w:ascii="Arial" w:hAnsi="Arial" w:cs="Arial"/>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2C5414" w:rsidRDefault="0047048A" w:rsidP="007E6D93">
            <w:pPr>
              <w:rPr>
                <w:rFonts w:ascii="Arial" w:hAnsi="Arial" w:cs="Arial"/>
              </w:rPr>
            </w:pPr>
            <w:r w:rsidRPr="002C5414">
              <w:rPr>
                <w:rFonts w:ascii="Arial" w:hAnsi="Arial" w:cs="Arial"/>
              </w:rPr>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8EC5671"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8E7EDE" w:rsidRPr="002C5414">
              <w:rPr>
                <w:rFonts w:ascii="Arial" w:hAnsi="Arial" w:cs="Arial"/>
              </w:rPr>
              <w:t>JN z vsemi količinskimi in cenovnimi parametri</w:t>
            </w:r>
            <w:r w:rsidR="008E7EDE" w:rsidRPr="008E7EDE">
              <w:rPr>
                <w:rFonts w:ascii="Arial" w:hAnsi="Arial" w:cs="Arial"/>
              </w:rPr>
              <w:t xml:space="preserve"> </w:t>
            </w:r>
            <w:r w:rsidRPr="002C5414">
              <w:rPr>
                <w:rFonts w:ascii="Arial" w:hAnsi="Arial" w:cs="Arial"/>
              </w:rPr>
              <w:t xml:space="preserve">(24. čl. ZJN-3)     </w:t>
            </w:r>
          </w:p>
          <w:p w14:paraId="27A5C39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2C5414" w:rsidRDefault="0047048A" w:rsidP="007E6D93">
            <w:pPr>
              <w:rPr>
                <w:rFonts w:ascii="Arial" w:hAnsi="Arial" w:cs="Arial"/>
              </w:rPr>
            </w:pPr>
          </w:p>
        </w:tc>
      </w:tr>
      <w:tr w:rsidR="0047048A" w:rsidRPr="00FE6B7C"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44AFF1FD"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(2</w:t>
            </w:r>
            <w:r w:rsidR="008E7EDE">
              <w:rPr>
                <w:rFonts w:ascii="Arial" w:hAnsi="Arial" w:cs="Arial"/>
              </w:rPr>
              <w:t>2</w:t>
            </w:r>
            <w:r w:rsidRPr="002C5414">
              <w:rPr>
                <w:rFonts w:ascii="Arial" w:hAnsi="Arial" w:cs="Arial"/>
              </w:rPr>
              <w:t>. čl. ZJN-3)</w:t>
            </w:r>
          </w:p>
          <w:p w14:paraId="616B41A2"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2C5414" w:rsidRDefault="0047048A" w:rsidP="007E6D93">
            <w:pPr>
              <w:rPr>
                <w:rFonts w:ascii="Arial" w:hAnsi="Arial" w:cs="Arial"/>
              </w:rPr>
            </w:pPr>
          </w:p>
        </w:tc>
      </w:tr>
      <w:tr w:rsidR="0047048A" w:rsidRPr="00FE6B7C"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2C5414" w:rsidRDefault="0047048A" w:rsidP="007E6D93">
            <w:pPr>
              <w:rPr>
                <w:rFonts w:ascii="Arial" w:hAnsi="Arial" w:cs="Arial"/>
              </w:rPr>
            </w:pPr>
            <w:r w:rsidRPr="002C5414">
              <w:rPr>
                <w:rFonts w:ascii="Arial" w:hAnsi="Arial" w:cs="Arial"/>
              </w:rPr>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CC27B74"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C06F699" w14:textId="4093B976" w:rsidR="0047048A" w:rsidRPr="005D5949" w:rsidRDefault="0047048A" w:rsidP="005D5949">
            <w:pPr>
              <w:rPr>
                <w:rFonts w:ascii="Arial" w:hAnsi="Arial" w:cs="Arial"/>
              </w:rPr>
            </w:pPr>
            <w:r w:rsidRPr="002C5414">
              <w:rPr>
                <w:rFonts w:ascii="Arial" w:hAnsi="Arial" w:cs="Arial"/>
                <w:i/>
              </w:rPr>
              <w:t xml:space="preserve">neposredni in posredi proračunski uporabniki upoštevajo še pravila o javnih financah – ZJF in </w:t>
            </w:r>
            <w:r w:rsidR="00721577" w:rsidRPr="002C5414">
              <w:rPr>
                <w:rFonts w:ascii="Arial" w:hAnsi="Arial" w:cs="Arial"/>
                <w:i/>
              </w:rPr>
              <w:t>vsakokratni veljavni ZIPRS; za neposredne uporabnike – zagotovljen vir financiranja</w:t>
            </w:r>
          </w:p>
          <w:p w14:paraId="022EFCD0"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103"/>
            </w:r>
            <w:r w:rsidRPr="002C5414">
              <w:rPr>
                <w:rFonts w:ascii="Arial" w:hAnsi="Arial" w:cs="Arial"/>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2C5414" w:rsidRDefault="0047048A" w:rsidP="007E6D93">
            <w:pPr>
              <w:rPr>
                <w:rFonts w:ascii="Arial" w:hAnsi="Arial" w:cs="Arial"/>
              </w:rPr>
            </w:pPr>
          </w:p>
        </w:tc>
      </w:tr>
      <w:tr w:rsidR="0047048A" w:rsidRPr="00FE6B7C"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2C5414" w:rsidRDefault="0047048A" w:rsidP="007E6D93">
            <w:pPr>
              <w:jc w:val="center"/>
              <w:rPr>
                <w:rFonts w:ascii="Arial" w:hAnsi="Arial" w:cs="Arial"/>
              </w:rPr>
            </w:pPr>
          </w:p>
          <w:p w14:paraId="1E0CBD3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E9D3B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5697172"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D71B4A" w:rsidRPr="002C5414">
              <w:rPr>
                <w:rStyle w:val="Sprotnaopomba-sklic"/>
                <w:rFonts w:ascii="Arial" w:hAnsi="Arial" w:cs="Arial"/>
              </w:rPr>
              <w:footnoteReference w:id="104"/>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2C5414" w:rsidRDefault="0047048A" w:rsidP="007E6D93">
            <w:pPr>
              <w:rPr>
                <w:rFonts w:ascii="Arial" w:hAnsi="Arial" w:cs="Arial"/>
              </w:rPr>
            </w:pPr>
            <w:r w:rsidRPr="002C5414">
              <w:rPr>
                <w:rFonts w:ascii="Arial" w:hAnsi="Arial" w:cs="Arial"/>
              </w:rPr>
              <w:t>V dokumentaciji naročnika so navedeni in obrazloženi razlogi za izbiro postopka s pogajanji brez predhodne objave (6. odst. 46 čl. ZJN-3)</w:t>
            </w:r>
          </w:p>
          <w:p w14:paraId="70A4A002" w14:textId="77777777" w:rsidR="0047048A" w:rsidRPr="002C5414" w:rsidRDefault="0047048A" w:rsidP="007E6D93">
            <w:pPr>
              <w:rPr>
                <w:rFonts w:ascii="Arial" w:hAnsi="Arial" w:cs="Arial"/>
              </w:rPr>
            </w:pPr>
            <w:r w:rsidRPr="002C5414">
              <w:rPr>
                <w:rFonts w:ascii="Arial" w:hAnsi="Arial" w:cs="Arial"/>
                <w:i/>
                <w:u w:val="single"/>
              </w:rPr>
              <w:lastRenderedPageBreak/>
              <w:t xml:space="preserve">pod opombe </w:t>
            </w:r>
            <w:r w:rsidRPr="002C5414">
              <w:rPr>
                <w:rFonts w:ascii="Arial" w:hAnsi="Arial" w:cs="Arial"/>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03F1FC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2C5414" w:rsidRDefault="0047048A" w:rsidP="007E6D93">
            <w:pPr>
              <w:jc w:val="center"/>
              <w:rPr>
                <w:rFonts w:ascii="Arial" w:hAnsi="Arial" w:cs="Arial"/>
                <w:b/>
                <w:i/>
                <w:color w:val="A6A6A6"/>
              </w:rPr>
            </w:pPr>
          </w:p>
        </w:tc>
      </w:tr>
      <w:tr w:rsidR="0047048A" w:rsidRPr="00FE6B7C"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2C5414" w:rsidRDefault="0047048A" w:rsidP="007E6D93">
            <w:pPr>
              <w:rPr>
                <w:rFonts w:ascii="Arial" w:hAnsi="Arial" w:cs="Arial"/>
              </w:rPr>
            </w:pPr>
            <w:r w:rsidRPr="002C5414">
              <w:rPr>
                <w:rFonts w:ascii="Arial" w:hAnsi="Arial" w:cs="Arial"/>
              </w:rPr>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69A01E6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 – gosp. sub. k sodelovanju povabi naročnik (8. odst. 46. čl. ZJN-3)</w:t>
            </w:r>
          </w:p>
          <w:p w14:paraId="3EBACD0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F585232" w14:textId="4E73366E" w:rsidR="0047048A" w:rsidRDefault="0047048A" w:rsidP="00DA4F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omogočen je z elektronskimi sredstvi neomejen, popoln, neposreden in brezplačen dostop do dokumentacije v zvezi z oddajo JN in naveden je spletni naslov, na katerem je dostopna dokumentacija v zvezi z oddajo JN – 61. čl. ZJN-3</w:t>
            </w:r>
            <w:r w:rsidR="00F6055D" w:rsidRPr="002C5414">
              <w:rPr>
                <w:rFonts w:ascii="Arial" w:hAnsi="Arial" w:cs="Arial"/>
                <w:i/>
                <w:sz w:val="20"/>
                <w:szCs w:val="20"/>
              </w:rPr>
              <w:t xml:space="preserve"> </w:t>
            </w:r>
          </w:p>
          <w:p w14:paraId="3F1B8A31" w14:textId="3538C7E4" w:rsidR="009E61C8" w:rsidRPr="002C5414" w:rsidRDefault="008C539A"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737B6E">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1A561B0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dokumentacija v zvezi z oddajo JN mora vsebovati osnutek pogodbe o izvedbi JN – 67. čl. ZJN-3</w:t>
            </w:r>
          </w:p>
          <w:p w14:paraId="7457FE0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7D564147" w14:textId="77777777" w:rsidR="0047048A" w:rsidRPr="00CC5A0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rPr>
              <w:t>variantne ponudbe so dovoljene zgolj, če so predvidene/zahtevane v dokumentaciji v zvezi z oddajo JN – 72. čl. ZJN-3)</w:t>
            </w:r>
          </w:p>
          <w:p w14:paraId="711336CD" w14:textId="77777777" w:rsidR="00CC5A01" w:rsidRPr="002C5414" w:rsidRDefault="00CC5A01" w:rsidP="00CC5A0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p w14:paraId="6EBA84D3" w14:textId="092A59FA" w:rsidR="00CC5A01" w:rsidRPr="002C5414" w:rsidRDefault="00CC5A01" w:rsidP="00CC5A0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2C5414" w:rsidRDefault="0047048A" w:rsidP="007E6D93">
            <w:pPr>
              <w:jc w:val="center"/>
              <w:rPr>
                <w:rFonts w:ascii="Arial" w:hAnsi="Arial" w:cs="Arial"/>
                <w:b/>
                <w:bCs/>
              </w:rPr>
            </w:pPr>
          </w:p>
          <w:p w14:paraId="109CBD81" w14:textId="77777777" w:rsidR="0047048A" w:rsidRPr="002C5414" w:rsidRDefault="0047048A" w:rsidP="007E6D93">
            <w:pPr>
              <w:jc w:val="center"/>
              <w:rPr>
                <w:rFonts w:ascii="Arial" w:hAnsi="Arial" w:cs="Arial"/>
                <w:b/>
              </w:rPr>
            </w:pPr>
          </w:p>
        </w:tc>
      </w:tr>
      <w:tr w:rsidR="0047048A" w:rsidRPr="00FE6B7C"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49215B39"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FB581EF"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C5414" w:rsidRDefault="0047048A" w:rsidP="007E6D93">
            <w:pPr>
              <w:jc w:val="center"/>
              <w:rPr>
                <w:rFonts w:ascii="Arial" w:hAnsi="Arial" w:cs="Arial"/>
                <w:b/>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5B0CEBB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okoljski,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E82F7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2C5414" w:rsidRDefault="0047048A" w:rsidP="007E6D93">
            <w:pPr>
              <w:rPr>
                <w:rFonts w:ascii="Arial" w:hAnsi="Arial" w:cs="Arial"/>
              </w:rPr>
            </w:pPr>
            <w:r w:rsidRPr="002C5414">
              <w:rPr>
                <w:rFonts w:ascii="Arial" w:hAnsi="Arial" w:cs="Arial"/>
              </w:rPr>
              <w:t xml:space="preserve">V dokumentaciji v zvezi z oddajo JN so vključene zahteve po finančnih zavarovanjih (2. in 3. odst. 93. </w:t>
            </w:r>
            <w:r w:rsidRPr="002C5414">
              <w:rPr>
                <w:rFonts w:ascii="Arial" w:hAnsi="Arial" w:cs="Arial"/>
              </w:rPr>
              <w:lastRenderedPageBreak/>
              <w:t>čl. ZJN-3 in Uredba o finančnih zavarovanjih pri JN</w:t>
            </w:r>
            <w:r w:rsidRPr="002C5414">
              <w:rPr>
                <w:rStyle w:val="Sprotnaopomba-sklic"/>
                <w:rFonts w:ascii="Arial" w:hAnsi="Arial" w:cs="Arial"/>
              </w:rPr>
              <w:footnoteReference w:id="105"/>
            </w:r>
            <w:r w:rsidRPr="002C5414">
              <w:rPr>
                <w:rFonts w:ascii="Arial" w:hAnsi="Arial" w:cs="Arial"/>
              </w:rPr>
              <w:t xml:space="preserve"> ter usmeritve MF):</w:t>
            </w:r>
          </w:p>
          <w:p w14:paraId="6BCBE60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8449E3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B759D2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DD34C8D" w14:textId="77777777" w:rsidR="0047048A" w:rsidRPr="002C5414" w:rsidRDefault="0047048A" w:rsidP="007E6D93">
            <w:pPr>
              <w:rPr>
                <w:rFonts w:ascii="Arial" w:hAnsi="Arial" w:cs="Arial"/>
              </w:rPr>
            </w:pPr>
            <w:r w:rsidRPr="002C5414">
              <w:rPr>
                <w:rFonts w:ascii="Arial" w:hAnsi="Arial" w:cs="Arial"/>
              </w:rPr>
              <w:t xml:space="preserve"> </w:t>
            </w:r>
          </w:p>
          <w:p w14:paraId="4E2C80E2" w14:textId="77777777" w:rsidR="0047048A" w:rsidRPr="002C5414" w:rsidRDefault="0047048A" w:rsidP="007E6D93">
            <w:pPr>
              <w:rPr>
                <w:rFonts w:ascii="Arial" w:hAnsi="Arial" w:cs="Arial"/>
              </w:rPr>
            </w:pPr>
          </w:p>
          <w:p w14:paraId="1C5938C4" w14:textId="77777777" w:rsidR="0047048A" w:rsidRPr="002C5414" w:rsidRDefault="0047048A" w:rsidP="007E6D93">
            <w:pPr>
              <w:rPr>
                <w:rFonts w:ascii="Arial" w:hAnsi="Arial" w:cs="Arial"/>
              </w:rPr>
            </w:pPr>
          </w:p>
          <w:p w14:paraId="25E388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503F2E5" w14:textId="77777777" w:rsidR="0047048A" w:rsidRPr="002C5414" w:rsidRDefault="0047048A" w:rsidP="007E6D93">
            <w:pPr>
              <w:jc w:val="center"/>
              <w:rPr>
                <w:rFonts w:ascii="Arial" w:hAnsi="Arial" w:cs="Arial"/>
              </w:rPr>
            </w:pPr>
          </w:p>
          <w:p w14:paraId="238A0D8A" w14:textId="77777777" w:rsidR="0047048A" w:rsidRPr="002C5414" w:rsidRDefault="0047048A" w:rsidP="007E6D93">
            <w:pPr>
              <w:jc w:val="center"/>
              <w:rPr>
                <w:rFonts w:ascii="Arial" w:hAnsi="Arial" w:cs="Arial"/>
              </w:rPr>
            </w:pPr>
          </w:p>
          <w:p w14:paraId="02363284" w14:textId="77777777" w:rsidR="0047048A" w:rsidRPr="002C5414" w:rsidRDefault="0047048A" w:rsidP="007E6D93">
            <w:pPr>
              <w:rPr>
                <w:rFonts w:ascii="Arial" w:hAnsi="Arial" w:cs="Arial"/>
              </w:rPr>
            </w:pPr>
          </w:p>
          <w:p w14:paraId="743C9B1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C5414" w:rsidRDefault="0047048A" w:rsidP="007E6D93">
            <w:pPr>
              <w:jc w:val="center"/>
              <w:rPr>
                <w:rFonts w:ascii="Arial" w:hAnsi="Arial" w:cs="Arial"/>
                <w:i/>
                <w:color w:val="A6A6A6"/>
              </w:rPr>
            </w:pPr>
          </w:p>
        </w:tc>
      </w:tr>
      <w:tr w:rsidR="0047048A" w:rsidRPr="00FE6B7C"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A521B0">
              <w:rPr>
                <w:rFonts w:ascii="Arial" w:hAnsi="Arial" w:cs="Arial"/>
              </w:rPr>
              <w:t xml:space="preserve"> </w:t>
            </w:r>
            <w:r w:rsidRPr="002C5414">
              <w:rPr>
                <w:rStyle w:val="Sprotnaopomba-sklic"/>
                <w:rFonts w:ascii="Arial" w:hAnsi="Arial" w:cs="Arial"/>
              </w:rPr>
              <w:footnoteReference w:id="106"/>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6914CA5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A33E2D"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4BA6D902" w14:textId="77777777" w:rsidR="0047048A" w:rsidRPr="008C39E5"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07"/>
            </w:r>
            <w:r w:rsidRPr="002C5414">
              <w:rPr>
                <w:rFonts w:ascii="Arial" w:hAnsi="Arial" w:cs="Arial"/>
                <w:i/>
                <w:sz w:val="20"/>
                <w:szCs w:val="20"/>
              </w:rPr>
              <w:t>)</w:t>
            </w:r>
          </w:p>
          <w:p w14:paraId="5AE0103F" w14:textId="77777777" w:rsidR="008C39E5" w:rsidRPr="002C5414" w:rsidRDefault="008C39E5" w:rsidP="002C541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A9524A1" w14:textId="60DC17A7" w:rsidR="008C39E5" w:rsidRPr="002C5414" w:rsidRDefault="008C39E5" w:rsidP="008C39E5">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p w14:paraId="74D28837" w14:textId="34FBFE11"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č. tč. 1. odst. 46. čl. ZJN-</w:t>
            </w:r>
            <w:r w:rsidR="0032409B">
              <w:rPr>
                <w:rFonts w:ascii="Arial" w:hAnsi="Arial" w:cs="Arial"/>
                <w:i/>
              </w:rPr>
              <w:t>3</w:t>
            </w:r>
            <w:r w:rsidRPr="002C5414">
              <w:rPr>
                <w:rFonts w:ascii="Arial" w:hAnsi="Arial" w:cs="Arial"/>
                <w:i/>
              </w:rPr>
              <w:t xml:space="preserve">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2C5414" w:rsidRDefault="0047048A" w:rsidP="007E6D93">
            <w:pPr>
              <w:jc w:val="center"/>
              <w:rPr>
                <w:rFonts w:ascii="Arial" w:hAnsi="Arial" w:cs="Arial"/>
                <w:i/>
                <w:color w:val="A6A6A6"/>
              </w:rPr>
            </w:pPr>
          </w:p>
        </w:tc>
      </w:tr>
      <w:tr w:rsidR="0047048A" w:rsidRPr="00FE6B7C"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3EC338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782084D"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528563A3" w14:textId="6559DEFF"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zgolj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6616D56F" w14:textId="77777777" w:rsidR="00DB0967" w:rsidRPr="002C5414" w:rsidRDefault="00DB0967" w:rsidP="00DB0967">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43CCCF47" w14:textId="152A8F13" w:rsidR="00DB0967" w:rsidRPr="002C5414" w:rsidRDefault="00DB096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624C532F"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25200C4A" w14:textId="424E9F6D"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9B1CD5">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984410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2C5414" w:rsidRDefault="0047048A" w:rsidP="007E6D93">
            <w:pPr>
              <w:rPr>
                <w:rFonts w:ascii="Arial" w:hAnsi="Arial" w:cs="Arial"/>
              </w:rPr>
            </w:pPr>
          </w:p>
        </w:tc>
      </w:tr>
      <w:tr w:rsidR="0047048A" w:rsidRPr="00FE6B7C"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59C12DE" w14:textId="075F1263" w:rsidR="0047048A" w:rsidRPr="002C5414" w:rsidRDefault="0047048A" w:rsidP="007E6D93">
            <w:pPr>
              <w:rPr>
                <w:rFonts w:ascii="Arial" w:hAnsi="Arial" w:cs="Arial"/>
              </w:rPr>
            </w:pPr>
            <w:r w:rsidRPr="002C5414">
              <w:rPr>
                <w:rFonts w:ascii="Arial" w:hAnsi="Arial" w:cs="Arial"/>
              </w:rPr>
              <w:t xml:space="preserve">Rok za prejem </w:t>
            </w:r>
            <w:r w:rsidR="00451A3D">
              <w:rPr>
                <w:rFonts w:ascii="Arial" w:hAnsi="Arial" w:cs="Arial"/>
              </w:rPr>
              <w:t xml:space="preserve">ponudb </w:t>
            </w:r>
            <w:r w:rsidRPr="002C5414">
              <w:rPr>
                <w:rFonts w:ascii="Arial" w:hAnsi="Arial" w:cs="Arial"/>
              </w:rPr>
              <w:t>za sodelovanje, določen s strani naročnika, je sorazmeren zahtevam JN (8. odst. 46. čl. ZJN-3)</w:t>
            </w:r>
          </w:p>
          <w:p w14:paraId="2F8CBE3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CA50F16" w14:textId="6551159D" w:rsidR="00451A3D"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rPr>
              <w:t>v postopku s pogajanji brez predhodne objave</w:t>
            </w:r>
            <w:r w:rsidRPr="002C5414">
              <w:rPr>
                <w:rFonts w:ascii="Arial" w:hAnsi="Arial" w:cs="Arial"/>
                <w:b/>
                <w:i/>
                <w:color w:val="A6A6A6"/>
              </w:rPr>
              <w:t xml:space="preserve"> </w:t>
            </w:r>
            <w:r w:rsidRPr="002C5414">
              <w:rPr>
                <w:rFonts w:ascii="Arial" w:hAnsi="Arial" w:cs="Arial"/>
                <w:i/>
              </w:rPr>
              <w:t>ni zakonsko določenega minimalnega roka</w:t>
            </w:r>
            <w:r w:rsidR="00451A3D"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15B01450" w14:textId="71650CB2" w:rsidR="0047048A"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2C5414" w:rsidRDefault="0047048A" w:rsidP="007E6D93">
            <w:pPr>
              <w:jc w:val="center"/>
              <w:rPr>
                <w:rFonts w:ascii="Arial" w:hAnsi="Arial" w:cs="Arial"/>
                <w:i/>
              </w:rPr>
            </w:pPr>
          </w:p>
        </w:tc>
      </w:tr>
      <w:tr w:rsidR="000016BF" w:rsidRPr="00FE6B7C"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Pr="002C5414" w:rsidRDefault="000016BF" w:rsidP="000016BF">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w:t>
            </w:r>
            <w:r w:rsidRPr="002C5414">
              <w:rPr>
                <w:rFonts w:ascii="Arial" w:hAnsi="Arial" w:cs="Arial"/>
              </w:rPr>
              <w:lastRenderedPageBreak/>
              <w:t>3, ne delujejo na način, ki omogoča oddajo prijav ali ponudb, podaljša za najmanj 5 delovnih dni, če so izpolnjeni vsi</w:t>
            </w:r>
            <w:r w:rsidR="00456D47" w:rsidRPr="002C5414">
              <w:rPr>
                <w:rFonts w:ascii="Arial" w:hAnsi="Arial" w:cs="Arial"/>
              </w:rPr>
              <w:t xml:space="preserve"> naslednji pogoji - 8.odst. 88. čl. ZJN-3</w:t>
            </w:r>
            <w:r w:rsidRPr="002C5414">
              <w:rPr>
                <w:rFonts w:ascii="Arial" w:hAnsi="Arial" w:cs="Arial"/>
              </w:rPr>
              <w:t xml:space="preserve"> (novela ZJN-3b):</w:t>
            </w:r>
          </w:p>
          <w:p w14:paraId="0335ECCA" w14:textId="77777777" w:rsidR="000016BF" w:rsidRPr="002C5414" w:rsidRDefault="000016BF" w:rsidP="000016BF">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46C9BD8D" w14:textId="77777777" w:rsidR="000016BF" w:rsidRPr="002C5414" w:rsidRDefault="000016BF" w:rsidP="00A833C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4799E98" w14:textId="77777777" w:rsidR="000016BF" w:rsidRPr="002C5414" w:rsidRDefault="000016BF" w:rsidP="00A31B8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8C60BEF" w14:textId="56E62B69" w:rsidR="000016BF" w:rsidRPr="002C5414" w:rsidRDefault="000016BF" w:rsidP="002445A3">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2C18F02F" w14:textId="22EFDE85" w:rsidR="000016BF" w:rsidRPr="002C5414" w:rsidRDefault="000016BF"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Pr="002C5414" w:rsidRDefault="000016BF" w:rsidP="000016BF">
            <w:pPr>
              <w:jc w:val="center"/>
              <w:rPr>
                <w:rFonts w:ascii="Arial" w:hAnsi="Arial" w:cs="Arial"/>
                <w:i/>
                <w:color w:val="A6A6A6" w:themeColor="background1" w:themeShade="A6"/>
              </w:rPr>
            </w:pPr>
          </w:p>
          <w:p w14:paraId="770DCA00" w14:textId="77777777" w:rsidR="000016BF" w:rsidRPr="002C5414" w:rsidRDefault="000016BF" w:rsidP="000016BF">
            <w:pPr>
              <w:jc w:val="center"/>
              <w:rPr>
                <w:rFonts w:ascii="Arial" w:hAnsi="Arial" w:cs="Arial"/>
                <w:i/>
                <w:color w:val="A6A6A6" w:themeColor="background1" w:themeShade="A6"/>
              </w:rPr>
            </w:pPr>
          </w:p>
          <w:p w14:paraId="670B5EAE" w14:textId="77777777" w:rsidR="000016BF" w:rsidRPr="002C5414" w:rsidRDefault="000016BF" w:rsidP="000016BF">
            <w:pPr>
              <w:jc w:val="center"/>
              <w:rPr>
                <w:rFonts w:ascii="Arial" w:hAnsi="Arial" w:cs="Arial"/>
                <w:i/>
                <w:color w:val="A6A6A6" w:themeColor="background1" w:themeShade="A6"/>
              </w:rPr>
            </w:pPr>
          </w:p>
          <w:p w14:paraId="3A3C1CA4" w14:textId="77777777" w:rsidR="000016BF" w:rsidRPr="002C5414" w:rsidRDefault="000016BF" w:rsidP="000016BF">
            <w:pPr>
              <w:jc w:val="center"/>
              <w:rPr>
                <w:rFonts w:ascii="Arial" w:hAnsi="Arial" w:cs="Arial"/>
                <w:i/>
                <w:color w:val="A6A6A6" w:themeColor="background1" w:themeShade="A6"/>
              </w:rPr>
            </w:pPr>
          </w:p>
          <w:p w14:paraId="2F239AD8" w14:textId="77777777" w:rsidR="000016BF" w:rsidRPr="002C5414" w:rsidRDefault="000016BF" w:rsidP="000016BF">
            <w:pPr>
              <w:jc w:val="center"/>
              <w:rPr>
                <w:rFonts w:ascii="Arial" w:hAnsi="Arial" w:cs="Arial"/>
                <w:i/>
                <w:color w:val="A6A6A6" w:themeColor="background1" w:themeShade="A6"/>
              </w:rPr>
            </w:pPr>
          </w:p>
          <w:p w14:paraId="79127FB6" w14:textId="03F80D17" w:rsidR="000016BF" w:rsidRPr="002C5414" w:rsidRDefault="000016BF" w:rsidP="000016BF">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2C5414" w:rsidRDefault="000016BF" w:rsidP="000016BF">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0016BF" w:rsidRPr="00FE6B7C"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2C5414" w:rsidRDefault="000016BF" w:rsidP="000016BF">
            <w:pPr>
              <w:rPr>
                <w:rFonts w:ascii="Arial" w:hAnsi="Arial" w:cs="Arial"/>
              </w:rPr>
            </w:pPr>
            <w:r w:rsidRPr="002C5414">
              <w:rPr>
                <w:rFonts w:ascii="Arial" w:hAnsi="Arial" w:cs="Arial"/>
              </w:rPr>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2C5414" w:rsidRDefault="000016BF" w:rsidP="000016BF">
            <w:pPr>
              <w:rPr>
                <w:rFonts w:ascii="Arial" w:hAnsi="Arial" w:cs="Arial"/>
              </w:rPr>
            </w:pPr>
            <w:r w:rsidRPr="002C5414">
              <w:rPr>
                <w:rFonts w:ascii="Arial" w:hAnsi="Arial" w:cs="Arial"/>
                <w:b/>
                <w:bCs/>
              </w:rPr>
              <w:t>PREDLOŽITEV IN ODPIRANJE PRIJAV ZA SODELOVANJE</w:t>
            </w:r>
          </w:p>
        </w:tc>
      </w:tr>
      <w:tr w:rsidR="000016BF" w:rsidRPr="00FE6B7C"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2C5414" w:rsidRDefault="000016BF" w:rsidP="000016BF">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2C5414" w:rsidRDefault="000016BF" w:rsidP="000016BF">
            <w:pPr>
              <w:rPr>
                <w:rFonts w:ascii="Arial" w:hAnsi="Arial" w:cs="Arial"/>
              </w:rPr>
            </w:pPr>
          </w:p>
        </w:tc>
      </w:tr>
      <w:tr w:rsidR="000016BF" w:rsidRPr="00FE6B7C"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2C5414" w:rsidRDefault="000016BF" w:rsidP="000016BF">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E8D8560" w14:textId="35553221"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70EDF6" w14:textId="6CA8A9F2" w:rsidR="000016BF" w:rsidRPr="002C5414" w:rsidRDefault="000016BF" w:rsidP="000016BF">
            <w:pPr>
              <w:rPr>
                <w:rFonts w:ascii="Arial" w:hAnsi="Arial" w:cs="Arial"/>
                <w:i/>
              </w:rPr>
            </w:pPr>
            <w:r w:rsidRPr="002C5414">
              <w:rPr>
                <w:rFonts w:ascii="Arial" w:hAnsi="Arial" w:cs="Arial"/>
                <w:i/>
              </w:rPr>
              <w:t>- odpiranje prijav ne sme biti izvedeno prej kot eno uro po roku za oddajo prijav - 5. odst. 88.čl. ZJN-3 (novela ZJN-3b)</w:t>
            </w:r>
          </w:p>
          <w:p w14:paraId="2E59A423" w14:textId="77777777" w:rsidR="000016BF" w:rsidRDefault="000016BF" w:rsidP="000016BF">
            <w:pPr>
              <w:rPr>
                <w:rFonts w:ascii="Arial" w:hAnsi="Arial" w:cs="Arial"/>
                <w:i/>
              </w:rPr>
            </w:pPr>
            <w:r w:rsidRPr="002C5414">
              <w:rPr>
                <w:rFonts w:ascii="Arial" w:hAnsi="Arial" w:cs="Arial"/>
                <w:i/>
              </w:rPr>
              <w:t>-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28E3C26E" w14:textId="77777777" w:rsidR="00694C62" w:rsidRPr="002C5414" w:rsidRDefault="00694C62" w:rsidP="002C5414">
            <w:pPr>
              <w:autoSpaceDE w:val="0"/>
              <w:autoSpaceDN w:val="0"/>
              <w:adjustRightInd w:val="0"/>
              <w:rPr>
                <w:rFonts w:ascii="Arial" w:hAnsi="Arial" w:cs="Arial"/>
                <w:i/>
                <w:iCs/>
              </w:rPr>
            </w:pPr>
            <w:r w:rsidRPr="002C5414">
              <w:rPr>
                <w:rFonts w:ascii="Arial" w:hAnsi="Arial" w:cs="Arial"/>
                <w:i/>
                <w:iCs/>
              </w:rPr>
              <w:t xml:space="preserve">- od 1. 1. 2022 (novela ZJN-3B) odpiranje prijav ali ponudb ne sme biti izvedeno prej kot eno uro po roku za oddajo prijav ali ponudb (5. odst. 88. čl. ZJN-3) </w:t>
            </w:r>
          </w:p>
          <w:p w14:paraId="4FB43D1A" w14:textId="44A6D1AC" w:rsidR="00694C62" w:rsidRPr="002C5414" w:rsidRDefault="00694C62" w:rsidP="002C5414">
            <w:pPr>
              <w:autoSpaceDE w:val="0"/>
              <w:autoSpaceDN w:val="0"/>
              <w:adjustRightInd w:val="0"/>
              <w:rPr>
                <w:rFonts w:ascii="Arial" w:hAnsi="Arial" w:cs="Arial"/>
              </w:rPr>
            </w:pPr>
            <w:r w:rsidRPr="002C5414">
              <w:rPr>
                <w:rFonts w:ascii="Arial" w:hAnsi="Arial" w:cs="Arial"/>
                <w:i/>
                <w:iCs/>
              </w:rPr>
              <w:t>od 1. 1. 2022 (novela ZJN-3B) v fazi oddaje elektronske ponudbe oz. prijave, če elektronska komunikacijska sredstva, ki jih naročnik uporablja za sporočanje ne delujejo na način, ki omogoča oddajo prijav ali ponudb, naročnik podaljša rok za oddajo in odpiranje prijav ali ponudb za najmanj pet delovnih dni, če so izpolnjeni vsi pogoji iz 8. odst. 88.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2C5414" w:rsidRDefault="000016BF" w:rsidP="000016BF">
            <w:pPr>
              <w:rPr>
                <w:rFonts w:ascii="Arial" w:hAnsi="Arial" w:cs="Arial"/>
              </w:rPr>
            </w:pPr>
          </w:p>
        </w:tc>
      </w:tr>
      <w:tr w:rsidR="000016BF" w:rsidRPr="00FE6B7C"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2C5414" w:rsidRDefault="000016BF" w:rsidP="000016BF">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0E9A2EB5" w14:textId="77777777" w:rsidR="000016BF" w:rsidRPr="002C5414" w:rsidRDefault="000016BF" w:rsidP="000016BF">
            <w:pPr>
              <w:jc w:val="center"/>
              <w:rPr>
                <w:rFonts w:ascii="Arial" w:hAnsi="Arial" w:cs="Arial"/>
                <w:i/>
                <w:color w:val="A6A6A6"/>
              </w:rPr>
            </w:pPr>
          </w:p>
          <w:p w14:paraId="4BFE88A1"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lastRenderedPageBreak/>
              <w:t>ni relevantno</w:t>
            </w:r>
            <w:r w:rsidRPr="002C5414">
              <w:rPr>
                <w:rFonts w:ascii="Arial" w:hAnsi="Arial" w:cs="Arial"/>
                <w:i/>
                <w:color w:val="A6A6A6"/>
              </w:rPr>
              <w:t xml:space="preserve"> v primeru  elektronske oddaje prijav</w:t>
            </w:r>
          </w:p>
        </w:tc>
      </w:tr>
      <w:tr w:rsidR="000016BF" w:rsidRPr="00FE6B7C"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Pr="002C5414" w:rsidRDefault="000016BF" w:rsidP="000016BF">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68827A2" w14:textId="77777777" w:rsidR="00A833C0" w:rsidRPr="002C5414" w:rsidRDefault="00A833C0" w:rsidP="00A833C0">
            <w:pPr>
              <w:rPr>
                <w:rFonts w:ascii="Arial" w:hAnsi="Arial" w:cs="Arial"/>
              </w:rPr>
            </w:pPr>
            <w:r w:rsidRPr="002C5414">
              <w:rPr>
                <w:rFonts w:ascii="Arial" w:hAnsi="Arial" w:cs="Arial"/>
              </w:rPr>
              <w:t>(</w:t>
            </w:r>
            <w:r w:rsidRPr="005D5949">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729A8034" w14:textId="2DF8DBE4" w:rsidR="00A833C0" w:rsidRPr="002C5414" w:rsidRDefault="00A833C0" w:rsidP="000016BF">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3EAB5036" w:rsidR="000016BF" w:rsidRPr="002C5414" w:rsidRDefault="00A62C6B" w:rsidP="000016BF">
            <w:pPr>
              <w:rPr>
                <w:rFonts w:ascii="Arial" w:hAnsi="Arial" w:cs="Arial"/>
              </w:rPr>
            </w:pPr>
            <w:r>
              <w:rPr>
                <w:rFonts w:ascii="Arial" w:hAnsi="Arial" w:cs="Arial"/>
              </w:rPr>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2C5414" w:rsidRDefault="000016BF" w:rsidP="000016BF">
            <w:pPr>
              <w:rPr>
                <w:rFonts w:ascii="Arial" w:hAnsi="Arial" w:cs="Arial"/>
                <w:b/>
              </w:rPr>
            </w:pPr>
            <w:r w:rsidRPr="002C5414">
              <w:rPr>
                <w:rFonts w:ascii="Arial" w:hAnsi="Arial" w:cs="Arial"/>
                <w:b/>
              </w:rPr>
              <w:t>PREGLED IN OCENJEVANJE PONUDB</w:t>
            </w:r>
          </w:p>
        </w:tc>
      </w:tr>
      <w:tr w:rsidR="000016BF" w:rsidRPr="00FE6B7C"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2C5414" w:rsidRDefault="000016BF" w:rsidP="000016BF">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71FCFFE8" w14:textId="53D6AE0A" w:rsidR="00A62C6B" w:rsidRDefault="000016BF" w:rsidP="000016BF">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4567BD2E" w14:textId="33FE6C9A" w:rsidR="0099573B" w:rsidRDefault="0099573B" w:rsidP="0099573B">
            <w:pPr>
              <w:pStyle w:val="Odstavekseznama"/>
              <w:numPr>
                <w:ilvl w:val="0"/>
                <w:numId w:val="16"/>
              </w:numPr>
              <w:autoSpaceDE w:val="0"/>
              <w:autoSpaceDN w:val="0"/>
              <w:adjustRightInd w:val="0"/>
              <w:spacing w:after="0" w:line="240" w:lineRule="auto"/>
              <w:ind w:left="115" w:hanging="11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ocenjevalnega poročila</w:t>
            </w:r>
          </w:p>
          <w:p w14:paraId="2F666667" w14:textId="49BE1B69" w:rsidR="00A62C6B" w:rsidRPr="005D5949" w:rsidRDefault="0099573B" w:rsidP="005D5949">
            <w:pPr>
              <w:pStyle w:val="Odstavekseznama"/>
              <w:numPr>
                <w:ilvl w:val="0"/>
                <w:numId w:val="16"/>
              </w:numPr>
              <w:autoSpaceDE w:val="0"/>
              <w:autoSpaceDN w:val="0"/>
              <w:adjustRightInd w:val="0"/>
              <w:spacing w:after="0" w:line="240" w:lineRule="auto"/>
              <w:ind w:left="115" w:hanging="115"/>
              <w:contextualSpacing w:val="0"/>
              <w:jc w:val="both"/>
              <w:rPr>
                <w:rFonts w:ascii="Arial" w:hAnsi="Arial" w:cs="Arial"/>
                <w:i/>
              </w:rPr>
            </w:pPr>
            <w:r w:rsidRPr="002C5414">
              <w:rPr>
                <w:rFonts w:ascii="Arial" w:hAnsi="Arial" w:cs="Arial"/>
                <w:i/>
              </w:rPr>
              <w:t>pri izbrani ponudbi se preveri izpolnjevanje razlogov za izključitev in pogojev za sodelovanje)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2C5414" w:rsidRDefault="000016BF" w:rsidP="000016BF">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2C5414" w:rsidRDefault="000016BF" w:rsidP="000016BF">
            <w:pPr>
              <w:rPr>
                <w:rFonts w:ascii="Arial" w:hAnsi="Arial" w:cs="Arial"/>
              </w:rPr>
            </w:pPr>
          </w:p>
        </w:tc>
      </w:tr>
      <w:tr w:rsidR="000016BF" w:rsidRPr="00FE6B7C"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2C5414" w:rsidRDefault="000016BF" w:rsidP="000016BF">
            <w:pPr>
              <w:rPr>
                <w:rFonts w:ascii="Arial" w:hAnsi="Arial" w:cs="Arial"/>
              </w:rPr>
            </w:pPr>
            <w:r w:rsidRPr="002C5414">
              <w:rPr>
                <w:rFonts w:ascii="Arial" w:hAnsi="Arial" w:cs="Arial"/>
              </w:rPr>
              <w:t>Dopolnitev, popravek, pojasnilo ponudb je izvedeno na poziv naročnika in je dopustno (5., 6. in 7. odst. 89. čl. ZJN-3)</w:t>
            </w:r>
          </w:p>
          <w:p w14:paraId="56DE78F2" w14:textId="761C3219"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2BAD907" w14:textId="53ADBE54" w:rsidR="00A31B84" w:rsidRPr="002C5414" w:rsidRDefault="00A31B84" w:rsidP="000016BF">
            <w:pPr>
              <w:rPr>
                <w:rFonts w:ascii="Arial" w:hAnsi="Arial" w:cs="Arial"/>
                <w:i/>
              </w:rPr>
            </w:pPr>
            <w:r w:rsidRPr="002C5414">
              <w:rPr>
                <w:rFonts w:ascii="Arial" w:hAnsi="Arial" w:cs="Arial"/>
                <w:i/>
              </w:rPr>
              <w:t>-očitne ali nebistvene napake naročnik lahko spregleda- 5. odst. 89. čl. ZJN-3 (novela ZJN-3b)</w:t>
            </w:r>
          </w:p>
          <w:p w14:paraId="225AF918" w14:textId="77777777" w:rsidR="00924CC4"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727668" w:rsidRPr="002C5414">
              <w:rPr>
                <w:rFonts w:ascii="Arial" w:eastAsia="Times New Roman" w:hAnsi="Arial" w:cs="Arial"/>
                <w:i/>
                <w:sz w:val="20"/>
                <w:szCs w:val="20"/>
              </w:rPr>
              <w:t xml:space="preserve"> </w:t>
            </w:r>
          </w:p>
          <w:p w14:paraId="3A9FBA59" w14:textId="2E828032"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 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CBCC971" w14:textId="77777777"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v vseh primerih je treba upoštevati dejstvo, da je morala okoliščina, katere izpolnitev se izkazuje, obstajati v času oddaje ponudbe oz. pred iztekom roka določenega za predložitev ponudbe ali prijave - 5. odst. 89. čl. ZJN-3 </w:t>
            </w:r>
          </w:p>
          <w:p w14:paraId="2FD2B78D" w14:textId="3425EE14" w:rsidR="000016BF" w:rsidRPr="002C5414" w:rsidRDefault="00924CC4"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1D87BAE"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90DABC9" w14:textId="77777777" w:rsidR="000016BF" w:rsidRPr="002C5414" w:rsidRDefault="000016BF" w:rsidP="000016B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C84153D" w14:textId="51CB234E"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w:t>
            </w:r>
            <w:r w:rsidRPr="002C5414">
              <w:rPr>
                <w:rFonts w:ascii="Arial" w:eastAsia="Times New Roman" w:hAnsi="Arial" w:cs="Arial"/>
                <w:i/>
                <w:sz w:val="20"/>
                <w:szCs w:val="20"/>
              </w:rPr>
              <w:lastRenderedPageBreak/>
              <w:t xml:space="preserve">določenem obsegu možna in da mora naročnik pri diskrecijski presoji v zvezi z dopustitvijo dopolnjevanja ponudbe (kar izhaja iz dikcije 5. odst. 89. čl. ZJN-3) ravnati pregledno ter do vseh ponudnikov enakopravno,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2C5414" w:rsidRDefault="000016BF" w:rsidP="000016BF">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0016BF" w:rsidRPr="00FE6B7C"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2C5414" w:rsidRDefault="000016BF" w:rsidP="000016BF">
            <w:pPr>
              <w:rPr>
                <w:rFonts w:ascii="Arial" w:hAnsi="Arial" w:cs="Arial"/>
              </w:rPr>
            </w:pPr>
            <w:r w:rsidRPr="002C5414">
              <w:rPr>
                <w:rFonts w:ascii="Arial" w:hAnsi="Arial" w:cs="Arial"/>
              </w:rPr>
              <w:t>Nedopustne ponudbe so izločene (29. tč. 1. odst. 2. čl. ZJN-3)</w:t>
            </w:r>
          </w:p>
          <w:p w14:paraId="1991D754"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AFE6226"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5C07FADC"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392FA676"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7411BCDA"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3B0DA54" w14:textId="0FFD0136" w:rsidR="00F85E83" w:rsidRPr="002C5414" w:rsidRDefault="00F85E83" w:rsidP="00F85E83">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40800DC9"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2C5414" w:rsidRDefault="000016BF" w:rsidP="000016BF">
            <w:pPr>
              <w:rPr>
                <w:rFonts w:ascii="Arial" w:hAnsi="Arial" w:cs="Arial"/>
              </w:rPr>
            </w:pPr>
          </w:p>
        </w:tc>
      </w:tr>
      <w:tr w:rsidR="000016BF" w:rsidRPr="00FE6B7C"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2C5414" w:rsidRDefault="000016BF" w:rsidP="000016BF">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2C5414" w:rsidRDefault="000016BF" w:rsidP="000016BF">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3412B" w:rsidRPr="00FE6B7C" w14:paraId="1B19535F" w14:textId="77777777" w:rsidTr="007E6D93">
        <w:trPr>
          <w:jc w:val="center"/>
        </w:trPr>
        <w:tc>
          <w:tcPr>
            <w:tcW w:w="517" w:type="dxa"/>
            <w:vMerge/>
            <w:tcBorders>
              <w:left w:val="single" w:sz="4" w:space="0" w:color="auto"/>
              <w:right w:val="single" w:sz="4" w:space="0" w:color="auto"/>
            </w:tcBorders>
            <w:vAlign w:val="center"/>
          </w:tcPr>
          <w:p w14:paraId="68681132" w14:textId="77777777" w:rsidR="0003412B" w:rsidRPr="0003412B" w:rsidRDefault="0003412B"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AF20240" w14:textId="77777777" w:rsidR="0003412B" w:rsidRPr="005D5949" w:rsidRDefault="0003412B" w:rsidP="0003412B">
            <w:pPr>
              <w:rPr>
                <w:rFonts w:ascii="Arial" w:hAnsi="Arial" w:cs="Arial"/>
              </w:rPr>
            </w:pPr>
            <w:r w:rsidRPr="005D5949">
              <w:rPr>
                <w:rFonts w:ascii="Arial" w:hAnsi="Arial" w:cs="Arial"/>
              </w:rPr>
              <w:t>Če je oddana ponudba s podizvajalci, so upoštevana zakonska določila (94. čl. ZJN-3):</w:t>
            </w:r>
          </w:p>
          <w:p w14:paraId="414D2C70"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v ponudbi navedba vseh podizvajalcev in zahtevanih podatkov – 2. in 8. odst. 94. čl. ZJN-3</w:t>
            </w:r>
          </w:p>
          <w:p w14:paraId="48AEA0B3"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preveritev razlogov za izključitev podizvajalca oz. izpolnjevanje pogojev (izjave, ESPD …) vsakega podizvajalca – 4. odst. 94. čl. ZJN-3</w:t>
            </w:r>
          </w:p>
          <w:p w14:paraId="7B68AAFD" w14:textId="6E57CEF6" w:rsidR="0003412B" w:rsidRPr="0003412B" w:rsidRDefault="0003412B" w:rsidP="0003412B">
            <w:pPr>
              <w:rPr>
                <w:rFonts w:ascii="Arial" w:hAnsi="Arial" w:cs="Arial"/>
              </w:rPr>
            </w:pPr>
            <w:r w:rsidRPr="005D5949">
              <w:rPr>
                <w:rFonts w:ascii="Arial" w:hAnsi="Arial" w:cs="Arial"/>
              </w:rPr>
              <w:t>(</w:t>
            </w:r>
            <w:r w:rsidRPr="005D5949">
              <w:rPr>
                <w:rFonts w:ascii="Arial" w:hAnsi="Arial" w:cs="Arial"/>
                <w:u w:val="single"/>
              </w:rPr>
              <w:t>opozorilo</w:t>
            </w:r>
            <w:r w:rsidRPr="005D5949">
              <w:rPr>
                <w:rFonts w:ascii="Arial" w:hAnsi="Arial" w:cs="Arial"/>
              </w:rPr>
              <w:t xml:space="preserve">: </w:t>
            </w:r>
            <w:r w:rsidRPr="005D5949">
              <w:rPr>
                <w:rFonts w:ascii="Arial" w:hAnsi="Arial" w:cs="Arial"/>
                <w:i/>
              </w:rPr>
              <w:t>ponudnik lahko del JN odda v podizvajanje (1. odst. 94. čl. ZJN-3), torej ne more oddati v podizvajanje celotnega JN)</w:t>
            </w:r>
          </w:p>
        </w:tc>
        <w:tc>
          <w:tcPr>
            <w:tcW w:w="2088" w:type="dxa"/>
            <w:tcBorders>
              <w:top w:val="single" w:sz="4" w:space="0" w:color="auto"/>
              <w:left w:val="single" w:sz="4" w:space="0" w:color="auto"/>
              <w:bottom w:val="single" w:sz="4" w:space="0" w:color="auto"/>
              <w:right w:val="single" w:sz="4" w:space="0" w:color="auto"/>
            </w:tcBorders>
            <w:vAlign w:val="center"/>
          </w:tcPr>
          <w:p w14:paraId="7974A777" w14:textId="2325B406" w:rsidR="0003412B" w:rsidRPr="0003412B" w:rsidRDefault="0003412B"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96E4E" w14:textId="0FB4E0DA" w:rsidR="0003412B" w:rsidRPr="0003412B" w:rsidRDefault="0003412B" w:rsidP="000016BF">
            <w:pPr>
              <w:jc w:val="center"/>
              <w:rPr>
                <w:rFonts w:ascii="Arial" w:hAnsi="Arial" w:cs="Arial"/>
                <w:b/>
                <w:i/>
                <w:color w:val="A6A6A6"/>
              </w:rPr>
            </w:pPr>
            <w:r w:rsidRPr="002C5414">
              <w:rPr>
                <w:rFonts w:ascii="Arial" w:eastAsia="Calibri" w:hAnsi="Arial" w:cs="Arial"/>
                <w:sz w:val="18"/>
                <w:szCs w:val="18"/>
                <w:lang w:eastAsia="en-US"/>
              </w:rPr>
              <w:t>ni obvezno, če ni podizvajalcev</w:t>
            </w:r>
          </w:p>
        </w:tc>
      </w:tr>
      <w:tr w:rsidR="000016BF" w:rsidRPr="00FE6B7C"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2C5414" w:rsidRDefault="000016BF" w:rsidP="000016BF">
            <w:pPr>
              <w:rPr>
                <w:rFonts w:ascii="Arial" w:hAnsi="Arial" w:cs="Arial"/>
              </w:rPr>
            </w:pPr>
            <w:r w:rsidRPr="002C5414">
              <w:rPr>
                <w:rFonts w:ascii="Arial" w:hAnsi="Arial" w:cs="Arial"/>
              </w:rPr>
              <w:t>Predloženo je finančno zavarovanje za resnost ponudbe (če je bilo zahtevano)</w:t>
            </w:r>
          </w:p>
          <w:p w14:paraId="4F61F1B7"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B82DE41"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66956F94"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 xml:space="preserve">zavarovanje za resnost ponudbe predstavlja tisti element, ki mora biti v vsakem primeru predložen ob sami ponudbi v  taki vsebini, kot je zahteval naročnik v dokumentaciji v zvezi z oddajo javnega naročila, </w:t>
            </w:r>
            <w:r w:rsidRPr="002C5414">
              <w:rPr>
                <w:rFonts w:ascii="Arial" w:hAnsi="Arial" w:cs="Arial"/>
                <w:i/>
                <w:sz w:val="20"/>
                <w:szCs w:val="20"/>
              </w:rPr>
              <w:lastRenderedPageBreak/>
              <w:t>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2C5414" w:rsidRDefault="000016BF" w:rsidP="000016BF">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0016BF" w:rsidRPr="00FE6B7C"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2C5414" w:rsidRDefault="000016BF" w:rsidP="000016BF">
            <w:pPr>
              <w:rPr>
                <w:rFonts w:ascii="Arial" w:hAnsi="Arial" w:cs="Arial"/>
              </w:rPr>
            </w:pPr>
            <w:r w:rsidRPr="002C5414">
              <w:rPr>
                <w:rFonts w:ascii="Arial" w:hAnsi="Arial" w:cs="Arial"/>
              </w:rPr>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077ED6" w:rsidRPr="00FE6B7C" w14:paraId="14E53176" w14:textId="77777777" w:rsidTr="007E6D93">
        <w:trPr>
          <w:jc w:val="center"/>
        </w:trPr>
        <w:tc>
          <w:tcPr>
            <w:tcW w:w="517" w:type="dxa"/>
            <w:tcBorders>
              <w:left w:val="single" w:sz="4" w:space="0" w:color="auto"/>
              <w:bottom w:val="single" w:sz="4" w:space="0" w:color="auto"/>
              <w:right w:val="single" w:sz="4" w:space="0" w:color="auto"/>
            </w:tcBorders>
            <w:vAlign w:val="center"/>
          </w:tcPr>
          <w:p w14:paraId="4D1324C2" w14:textId="77777777" w:rsidR="00077ED6" w:rsidRPr="00077ED6" w:rsidRDefault="00077ED6"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ADBE4C6" w14:textId="77777777" w:rsidR="00077ED6" w:rsidRPr="002C5414" w:rsidRDefault="00077ED6" w:rsidP="00077ED6">
            <w:pPr>
              <w:rPr>
                <w:rFonts w:ascii="Arial" w:hAnsi="Arial" w:cs="Arial"/>
              </w:rPr>
            </w:pPr>
            <w:r w:rsidRPr="002C5414">
              <w:rPr>
                <w:rFonts w:ascii="Arial" w:hAnsi="Arial" w:cs="Arial"/>
              </w:rPr>
              <w:t>Izbrana ponudba ni neobičajno nizka oz. je ponudba utemeljeno pojasnjena (86. čl. ZJN-3)</w:t>
            </w:r>
          </w:p>
          <w:p w14:paraId="7275F91F" w14:textId="10E45DD1" w:rsidR="00077ED6" w:rsidRPr="00077ED6" w:rsidRDefault="00077ED6" w:rsidP="00077ED6">
            <w:pPr>
              <w:rPr>
                <w:rFonts w:ascii="Arial" w:hAnsi="Arial" w:cs="Arial"/>
              </w:rPr>
            </w:pPr>
            <w:r w:rsidRPr="002C5414">
              <w:rPr>
                <w:rFonts w:ascii="Arial" w:hAnsi="Arial" w:cs="Arial"/>
              </w:rPr>
              <w:t xml:space="preserve">(opozorilo: </w:t>
            </w:r>
            <w:r w:rsidRPr="002C5414">
              <w:rPr>
                <w:rFonts w:ascii="Arial" w:hAnsi="Arial" w:cs="Arial"/>
                <w:i/>
                <w:iCs/>
              </w:rPr>
              <w:t>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32E30184" w14:textId="2FF72264" w:rsidR="00077ED6" w:rsidRPr="00077ED6" w:rsidRDefault="00077ED6"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BDE41E" w14:textId="77777777" w:rsidR="00077ED6" w:rsidRPr="00077ED6" w:rsidRDefault="00077ED6" w:rsidP="000016BF">
            <w:pPr>
              <w:jc w:val="center"/>
              <w:rPr>
                <w:rFonts w:ascii="Arial" w:hAnsi="Arial" w:cs="Arial"/>
                <w:b/>
                <w:i/>
                <w:color w:val="A6A6A6"/>
              </w:rPr>
            </w:pPr>
          </w:p>
        </w:tc>
      </w:tr>
      <w:tr w:rsidR="001D1D89" w:rsidRPr="00FE6B7C" w14:paraId="1A7AF218" w14:textId="77777777" w:rsidTr="00847F9F">
        <w:trPr>
          <w:jc w:val="center"/>
        </w:trPr>
        <w:tc>
          <w:tcPr>
            <w:tcW w:w="517" w:type="dxa"/>
            <w:vMerge w:val="restart"/>
            <w:tcBorders>
              <w:left w:val="single" w:sz="4" w:space="0" w:color="auto"/>
              <w:right w:val="single" w:sz="4" w:space="0" w:color="auto"/>
            </w:tcBorders>
            <w:vAlign w:val="center"/>
          </w:tcPr>
          <w:p w14:paraId="3EF041AD" w14:textId="1ED5A2DC" w:rsidR="001D1D89" w:rsidRPr="00077ED6" w:rsidRDefault="001D1D89" w:rsidP="001D1D89">
            <w:pPr>
              <w:rPr>
                <w:rFonts w:ascii="Arial" w:hAnsi="Arial" w:cs="Arial"/>
              </w:rPr>
            </w:pPr>
            <w:r>
              <w:rPr>
                <w:rFonts w:ascii="Arial" w:hAnsi="Arial" w:cs="Arial"/>
              </w:rPr>
              <w:t>6</w:t>
            </w:r>
          </w:p>
        </w:tc>
        <w:tc>
          <w:tcPr>
            <w:tcW w:w="9363" w:type="dxa"/>
            <w:gridSpan w:val="3"/>
            <w:tcBorders>
              <w:top w:val="single" w:sz="4" w:space="0" w:color="auto"/>
              <w:left w:val="single" w:sz="4" w:space="0" w:color="auto"/>
              <w:bottom w:val="single" w:sz="4" w:space="0" w:color="auto"/>
              <w:right w:val="single" w:sz="4" w:space="0" w:color="auto"/>
            </w:tcBorders>
            <w:vAlign w:val="center"/>
          </w:tcPr>
          <w:p w14:paraId="134007E1" w14:textId="0E6A5D7F" w:rsidR="001D1D89" w:rsidRPr="00077ED6" w:rsidRDefault="001D1D89" w:rsidP="002C5414">
            <w:pPr>
              <w:jc w:val="left"/>
              <w:rPr>
                <w:rFonts w:ascii="Arial" w:hAnsi="Arial" w:cs="Arial"/>
                <w:b/>
                <w:i/>
                <w:color w:val="A6A6A6"/>
              </w:rPr>
            </w:pPr>
            <w:r w:rsidRPr="004E573F">
              <w:rPr>
                <w:rFonts w:cs="Arial"/>
                <w:b/>
                <w:bCs/>
                <w:sz w:val="18"/>
                <w:szCs w:val="18"/>
              </w:rPr>
              <w:t>IZVEDBA POGAJANJ</w:t>
            </w:r>
          </w:p>
        </w:tc>
      </w:tr>
      <w:tr w:rsidR="001D1D89" w:rsidRPr="00FE6B7C" w14:paraId="543A684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ED02008" w14:textId="77777777" w:rsidR="001D1D89"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797F5D9"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Izvedena so pogajanja in med pogajanji naročnik vnaprej pisno napove zadnji krog pogajanj (7. odst. 46. čl. ZJN-3) ter po koncu opravi pregled rezultatov pogajanj</w:t>
            </w:r>
          </w:p>
          <w:p w14:paraId="2BBF5E2D"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(opozorilo:</w:t>
            </w:r>
          </w:p>
          <w:p w14:paraId="678C9DBE"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med pogajanji ni treba vnaprej pisno napovedati zadnjega kroga pogajanj, če je število krogov napovedano v dokumentaciji v zvezi z oddajo JN ali če se pogaja le z enim ponudnikom</w:t>
            </w:r>
          </w:p>
          <w:p w14:paraId="188C611C"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pogajanj mora biti jasna/dovolj pregledna - preveri se obstoj zapisnika</w:t>
            </w:r>
          </w:p>
          <w:p w14:paraId="6169852E" w14:textId="5C7635E7" w:rsidR="001D1D89" w:rsidRPr="004E573F" w:rsidRDefault="001D1D89" w:rsidP="001D1D89">
            <w:pPr>
              <w:rPr>
                <w:rFonts w:cs="Arial"/>
                <w:b/>
                <w:bCs/>
                <w:sz w:val="18"/>
                <w:szCs w:val="18"/>
              </w:rPr>
            </w:pPr>
            <w:r w:rsidRPr="005D5949">
              <w:rPr>
                <w:rFonts w:ascii="Arial" w:eastAsia="Calibri" w:hAnsi="Arial" w:cs="Arial"/>
                <w:i/>
                <w:u w:val="single"/>
                <w:lang w:eastAsia="en-US"/>
              </w:rPr>
              <w:t>pod opombe</w:t>
            </w:r>
            <w:r w:rsidRPr="002C5414">
              <w:rPr>
                <w:rFonts w:ascii="Arial" w:eastAsia="Calibri" w:hAnsi="Arial" w:cs="Arial"/>
                <w:i/>
                <w:lang w:eastAsia="en-US"/>
              </w:rPr>
              <w:t xml:space="preserve"> 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8273158" w14:textId="77777777" w:rsidR="001D1D89" w:rsidRPr="00737B6E" w:rsidRDefault="001D1D89" w:rsidP="001D1D89">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029CCB93" w14:textId="77777777" w:rsidR="001D1D89" w:rsidRPr="00077ED6" w:rsidRDefault="001D1D89" w:rsidP="001D1D89">
            <w:pPr>
              <w:jc w:val="center"/>
              <w:rPr>
                <w:rFonts w:ascii="Arial" w:hAnsi="Arial" w:cs="Arial"/>
                <w:b/>
                <w:i/>
                <w:color w:val="A6A6A6"/>
              </w:rPr>
            </w:pPr>
          </w:p>
        </w:tc>
      </w:tr>
      <w:tr w:rsidR="001D1D89" w:rsidRPr="00FE6B7C"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5997A53C" w:rsidR="001D1D89" w:rsidRPr="002C5414" w:rsidRDefault="001D1D89" w:rsidP="001D1D89">
            <w:pPr>
              <w:rPr>
                <w:rFonts w:ascii="Arial" w:hAnsi="Arial" w:cs="Arial"/>
              </w:rPr>
            </w:pPr>
            <w:r>
              <w:rPr>
                <w:rFonts w:ascii="Arial" w:hAnsi="Arial" w:cs="Arial"/>
              </w:rPr>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1D1D89" w:rsidRPr="002C5414" w:rsidRDefault="001D1D89" w:rsidP="001D1D89">
            <w:pPr>
              <w:rPr>
                <w:rFonts w:ascii="Arial" w:hAnsi="Arial" w:cs="Arial"/>
              </w:rPr>
            </w:pPr>
            <w:r w:rsidRPr="002C5414">
              <w:rPr>
                <w:rFonts w:ascii="Arial" w:hAnsi="Arial" w:cs="Arial"/>
                <w:b/>
                <w:bCs/>
              </w:rPr>
              <w:t>ODLOČITEV O ODDAJI JAVNEGA NAROČILA</w:t>
            </w:r>
          </w:p>
        </w:tc>
      </w:tr>
      <w:tr w:rsidR="001D1D89" w:rsidRPr="00FE6B7C"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1D1D89" w:rsidRPr="002C5414" w:rsidRDefault="001D1D89" w:rsidP="001D1D8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CF95FF1"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pogajanj s ponudniki – 3. odst. 90. čl. ZJN-3</w:t>
            </w:r>
          </w:p>
          <w:p w14:paraId="05E2AE78" w14:textId="77777777" w:rsidR="001D1D89" w:rsidRPr="002C5414" w:rsidRDefault="001D1D89" w:rsidP="001D1D8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644BE64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4ECDB32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45E5042"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7139C831"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1D1D89" w:rsidRPr="002C5414" w:rsidRDefault="001D1D89" w:rsidP="001D1D89">
            <w:pPr>
              <w:rPr>
                <w:rFonts w:ascii="Arial" w:hAnsi="Arial" w:cs="Arial"/>
              </w:rPr>
            </w:pPr>
          </w:p>
        </w:tc>
      </w:tr>
      <w:tr w:rsidR="001D1D89" w:rsidRPr="00FE6B7C"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1D1D89" w:rsidRPr="002C5414" w:rsidRDefault="001D1D89" w:rsidP="001D1D8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p w14:paraId="6569B1B6" w14:textId="1B084707" w:rsidR="001D1D89" w:rsidRPr="002C5414" w:rsidRDefault="001D1D89" w:rsidP="001D1D89">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 xml:space="preserve">: izjema je primer č. tč. 1.odst. 46. čl. ZJN-3 (skrajna nujnost), ko ni treba objaviti odločitve na portalu JN in pred tem poslati obvestila iz 57. čl. ZJN-3 v objavo pred objavo odločitve, temveč se lahko odločitev vroči v skladu z zakonom, ki ureja upravni postopek, če isti dan, ko se ponudnikom pošlje </w:t>
            </w:r>
            <w:r w:rsidRPr="002C5414">
              <w:rPr>
                <w:rFonts w:ascii="Arial" w:hAnsi="Arial" w:cs="Arial"/>
                <w:i/>
              </w:rPr>
              <w:lastRenderedPageBreak/>
              <w:t>odločitev, v objavo pošlje tudi obvestilo iz 57. čl. ZJN-3 - 9.odst. 46. čl. 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1D1D89" w:rsidRPr="002C5414" w:rsidRDefault="001D1D89" w:rsidP="001D1D89">
            <w:pPr>
              <w:rPr>
                <w:rFonts w:ascii="Arial" w:hAnsi="Arial" w:cs="Arial"/>
              </w:rPr>
            </w:pPr>
          </w:p>
        </w:tc>
      </w:tr>
      <w:tr w:rsidR="001D1D89" w:rsidRPr="00FE6B7C"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1D1D89" w:rsidRPr="002C5414" w:rsidRDefault="001D1D89" w:rsidP="001D1D8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1D1D89" w:rsidRPr="002C5414" w:rsidRDefault="001D1D89" w:rsidP="001D1D89">
            <w:pPr>
              <w:rPr>
                <w:rFonts w:ascii="Arial" w:hAnsi="Arial" w:cs="Arial"/>
              </w:rPr>
            </w:pPr>
          </w:p>
        </w:tc>
      </w:tr>
      <w:tr w:rsidR="001D1D89" w:rsidRPr="00FE6B7C"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1D1D89" w:rsidRPr="002C5414" w:rsidRDefault="001D1D89" w:rsidP="001D1D89">
            <w:pPr>
              <w:rPr>
                <w:rFonts w:ascii="Arial" w:hAnsi="Arial" w:cs="Arial"/>
              </w:rPr>
            </w:pPr>
            <w:r w:rsidRPr="002C5414">
              <w:rPr>
                <w:rFonts w:ascii="Arial" w:hAnsi="Arial" w:cs="Arial"/>
              </w:rPr>
              <w:t>Izbrana ponudba ni neobičajno nizka oz. je ponudba utemeljeno pojasnjena (86. čl. ZJN-3)</w:t>
            </w:r>
          </w:p>
          <w:p w14:paraId="7C36B8E4" w14:textId="39C048FB" w:rsidR="001D1D89" w:rsidRPr="002C5414" w:rsidRDefault="001D1D89" w:rsidP="001D1D89">
            <w:pPr>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1D1D89" w:rsidRPr="002C5414" w:rsidRDefault="001D1D89" w:rsidP="001D1D89">
            <w:pPr>
              <w:jc w:val="center"/>
              <w:rPr>
                <w:rFonts w:ascii="Arial" w:hAnsi="Arial" w:cs="Arial"/>
              </w:rPr>
            </w:pPr>
          </w:p>
        </w:tc>
      </w:tr>
      <w:tr w:rsidR="001D1D89" w:rsidRPr="00FE6B7C"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1D1D89" w:rsidRPr="002C5414" w:rsidRDefault="001D1D89" w:rsidP="001D1D8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1D1D89" w:rsidRPr="002C5414" w:rsidRDefault="001D1D89" w:rsidP="001D1D89">
            <w:pPr>
              <w:jc w:val="center"/>
              <w:rPr>
                <w:rFonts w:ascii="Arial" w:hAnsi="Arial" w:cs="Arial"/>
                <w:b/>
                <w:i/>
              </w:rPr>
            </w:pPr>
            <w:r w:rsidRPr="002C5414">
              <w:rPr>
                <w:rFonts w:ascii="Arial" w:hAnsi="Arial" w:cs="Arial"/>
                <w:b/>
                <w:i/>
                <w:color w:val="A6A6A6"/>
              </w:rPr>
              <w:t>ni obvezno za izjeme, ki jih našteva ZJN-3</w:t>
            </w:r>
          </w:p>
        </w:tc>
      </w:tr>
      <w:tr w:rsidR="001D1D89" w:rsidRPr="00FE6B7C"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169BE128" w14:textId="0CCCE219" w:rsidR="001D1D89" w:rsidRDefault="001D1D89" w:rsidP="001D1D89">
            <w:pPr>
              <w:rPr>
                <w:rFonts w:ascii="Arial" w:hAnsi="Arial" w:cs="Arial"/>
              </w:rPr>
            </w:pPr>
            <w:r w:rsidRPr="002C5414">
              <w:rPr>
                <w:rFonts w:ascii="Arial" w:hAnsi="Arial" w:cs="Arial"/>
              </w:rPr>
              <w:t xml:space="preserve">Zagotovljeno je učinkovito preprečevanje nasprotja interesov (91. čl. ZJN-3) </w:t>
            </w:r>
          </w:p>
          <w:p w14:paraId="5A17A3F4" w14:textId="77777777" w:rsidR="001D1D89" w:rsidRPr="002C5414" w:rsidRDefault="001D1D89" w:rsidP="001D1D89">
            <w:pPr>
              <w:rPr>
                <w:rFonts w:ascii="Arial" w:hAnsi="Arial" w:cs="Arial"/>
              </w:rPr>
            </w:pPr>
            <w:r w:rsidRPr="004E573F">
              <w:rPr>
                <w:rFonts w:cs="Arial"/>
                <w:sz w:val="16"/>
                <w:szCs w:val="16"/>
              </w:rPr>
              <w:t>(</w:t>
            </w:r>
            <w:r w:rsidRPr="00772877">
              <w:rPr>
                <w:rFonts w:ascii="Arial" w:hAnsi="Arial" w:cs="Arial"/>
                <w:u w:val="single"/>
              </w:rPr>
              <w:t>opozorilo</w:t>
            </w:r>
            <w:r w:rsidRPr="002C5414">
              <w:rPr>
                <w:rFonts w:ascii="Arial" w:hAnsi="Arial" w:cs="Arial"/>
              </w:rPr>
              <w:t>:</w:t>
            </w:r>
          </w:p>
          <w:p w14:paraId="368C288E" w14:textId="77777777" w:rsid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78BBAF2" w14:textId="2DFF40A2" w:rsidR="001D1D89" w:rsidRP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5D5949">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ZIntKP </w:t>
            </w:r>
            <w:r w:rsidRPr="005D5949">
              <w:rPr>
                <w:rFonts w:ascii="Arial" w:eastAsia="Times New Roman" w:hAnsi="Arial" w:cs="Arial"/>
                <w:i/>
                <w:iCs/>
                <w:sz w:val="20"/>
                <w:szCs w:val="20"/>
                <w:lang w:eastAsia="sl-SI"/>
              </w:rPr>
              <w:footnoteReference w:id="108"/>
            </w:r>
            <w:r w:rsidRPr="005D5949">
              <w:rPr>
                <w:rFonts w:ascii="Arial" w:eastAsia="Times New Roman" w:hAnsi="Arial" w:cs="Arial"/>
                <w:i/>
                <w:iCs/>
                <w:sz w:val="20"/>
                <w:szCs w:val="20"/>
                <w:lang w:eastAsia="sl-SI"/>
              </w:rPr>
              <w:t>))</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1D1D89" w:rsidRPr="002C5414" w:rsidRDefault="001D1D89" w:rsidP="001D1D89">
            <w:pPr>
              <w:jc w:val="center"/>
              <w:rPr>
                <w:rFonts w:ascii="Arial" w:hAnsi="Arial" w:cs="Arial"/>
                <w:b/>
                <w:i/>
                <w:color w:val="A6A6A6"/>
              </w:rPr>
            </w:pPr>
          </w:p>
        </w:tc>
      </w:tr>
      <w:tr w:rsidR="001D1D89" w:rsidRPr="00FE6B7C"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1D1D89" w:rsidRPr="002C5414" w:rsidRDefault="001D1D89" w:rsidP="001D1D89">
            <w:pPr>
              <w:rPr>
                <w:rFonts w:ascii="Arial" w:hAnsi="Arial" w:cs="Arial"/>
              </w:rPr>
            </w:pPr>
            <w:r w:rsidRPr="002C5414">
              <w:rPr>
                <w:rFonts w:ascii="Arial" w:hAnsi="Arial" w:cs="Arial"/>
              </w:rPr>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1D1D89" w:rsidRPr="002C5414" w:rsidRDefault="001D1D89" w:rsidP="001D1D89">
            <w:pPr>
              <w:rPr>
                <w:rFonts w:ascii="Arial" w:hAnsi="Arial" w:cs="Arial"/>
              </w:rPr>
            </w:pPr>
            <w:r w:rsidRPr="002C5414">
              <w:rPr>
                <w:rFonts w:ascii="Arial" w:hAnsi="Arial" w:cs="Arial"/>
                <w:b/>
                <w:bCs/>
              </w:rPr>
              <w:t xml:space="preserve">OBJAVA </w:t>
            </w:r>
            <w:r w:rsidRPr="002C5414">
              <w:rPr>
                <w:rFonts w:ascii="Arial" w:hAnsi="Arial" w:cs="Arial"/>
                <w:b/>
              </w:rPr>
              <w:t>PROSTOVOLJNEGA OBVESTILA ZA PREDHODNO TRANSPARENTNOST</w:t>
            </w:r>
          </w:p>
        </w:tc>
      </w:tr>
      <w:tr w:rsidR="001D1D89" w:rsidRPr="00FE6B7C"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1D1D89" w:rsidRPr="002C5414" w:rsidRDefault="001D1D89" w:rsidP="001D1D89">
            <w:pPr>
              <w:rPr>
                <w:rFonts w:ascii="Arial" w:hAnsi="Arial" w:cs="Arial"/>
              </w:rPr>
            </w:pPr>
            <w:r w:rsidRPr="002C5414">
              <w:rPr>
                <w:rFonts w:ascii="Arial" w:hAnsi="Arial" w:cs="Arial"/>
              </w:rPr>
              <w:t xml:space="preserve">Obvestilo za predhodno transparentnost je objavljeno na portalu JN isti dan, ko je ponudnikom posredovana odločitev o oddaji JN (22., 52. in 57. čl. ZJN-3)  </w:t>
            </w:r>
          </w:p>
          <w:p w14:paraId="6EFB9ACC"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56E67EA" w14:textId="0219B4D7" w:rsidR="001D1D89" w:rsidRPr="002C5414" w:rsidRDefault="001D1D89" w:rsidP="001D1D8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r w:rsidR="00841275">
              <w:rPr>
                <w:rFonts w:ascii="Arial" w:hAnsi="Arial" w:cs="Arial"/>
                <w:i/>
              </w:rPr>
              <w:t xml:space="preserve"> </w:t>
            </w:r>
            <w:r w:rsidR="00841275" w:rsidRPr="002C5414">
              <w:rPr>
                <w:rFonts w:ascii="Arial" w:hAnsi="Arial" w:cs="Arial"/>
                <w:i/>
                <w:iCs/>
              </w:rPr>
              <w:t>postopkih, ki se izvajajo zaradi skrajne nujnosti (č. tč. 1. odst. 64. čl. ZJN-3) tudi od 1. 1. 2022 (novela ZJN-3B) ni treba poslati prostovoljnega obvestila za predhodno transparentnost na portal JN pred objavo odločitve, temveč lahko odločitev naročnik vroči v skladu z zakonom, ki ureja upravni postopek, če isti dan, ko se ponudnikom pošlje odločitev, v objavo pošlje prostovoljno obvestilo za predhodno transparentnost  – 9. odst. 46. čl. novela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1D1D89" w:rsidRPr="002C5414" w:rsidRDefault="001D1D89" w:rsidP="001D1D89">
            <w:pPr>
              <w:rPr>
                <w:rFonts w:ascii="Arial" w:hAnsi="Arial" w:cs="Arial"/>
              </w:rPr>
            </w:pPr>
          </w:p>
        </w:tc>
      </w:tr>
      <w:tr w:rsidR="001D1D89" w:rsidRPr="00FE6B7C"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1D1D89" w:rsidRPr="002C5414" w:rsidRDefault="001D1D89" w:rsidP="001D1D89">
            <w:pPr>
              <w:rPr>
                <w:rFonts w:ascii="Arial" w:hAnsi="Arial" w:cs="Arial"/>
              </w:rPr>
            </w:pPr>
            <w:r w:rsidRPr="002C5414">
              <w:rPr>
                <w:rFonts w:ascii="Arial" w:hAnsi="Arial" w:cs="Arial"/>
              </w:rPr>
              <w:t>Obvestilo za predhodno transparentnost je objavljeno v Ur. l. EU - TED</w:t>
            </w:r>
            <w:r w:rsidRPr="002C5414">
              <w:rPr>
                <w:rStyle w:val="Sprotnaopomba-sklic"/>
                <w:rFonts w:ascii="Arial" w:hAnsi="Arial" w:cs="Arial"/>
              </w:rPr>
              <w:footnoteReference w:id="109"/>
            </w:r>
            <w:r w:rsidRPr="002C5414">
              <w:rPr>
                <w:rFonts w:ascii="Arial" w:hAnsi="Arial" w:cs="Arial"/>
              </w:rPr>
              <w:t xml:space="preserve">, če mejna vrednosti naročila </w:t>
            </w:r>
            <w:r w:rsidRPr="002C5414">
              <w:rPr>
                <w:rFonts w:ascii="Arial" w:hAnsi="Arial" w:cs="Arial"/>
              </w:rPr>
              <w:lastRenderedPageBreak/>
              <w:t>presega prag za objavo v Ur. l. EU (22., 52. in 57. čl. ZJN-3)</w:t>
            </w:r>
          </w:p>
          <w:p w14:paraId="733FC347"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če je ocenjena vrednost pod </w:t>
            </w:r>
            <w:r w:rsidRPr="002C5414">
              <w:rPr>
                <w:rFonts w:ascii="Arial" w:hAnsi="Arial" w:cs="Arial"/>
                <w:i/>
                <w:color w:val="A6A6A6"/>
              </w:rPr>
              <w:lastRenderedPageBreak/>
              <w:t>pragom za objavo na TED</w:t>
            </w:r>
          </w:p>
        </w:tc>
      </w:tr>
      <w:tr w:rsidR="001D1D89" w:rsidRPr="00FE6B7C"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BF9877C" w14:textId="6BE6036A" w:rsidR="001D1D89" w:rsidRPr="002C5414" w:rsidRDefault="001D1D89" w:rsidP="001D1D8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1D1D89" w:rsidRPr="002C5414" w:rsidRDefault="001D1D89" w:rsidP="001D1D89">
            <w:pPr>
              <w:rPr>
                <w:rFonts w:ascii="Arial" w:hAnsi="Arial" w:cs="Arial"/>
              </w:rPr>
            </w:pPr>
          </w:p>
        </w:tc>
      </w:tr>
      <w:tr w:rsidR="001D1D89" w:rsidRPr="00FE6B7C"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1D1D89" w:rsidRPr="002C5414" w:rsidRDefault="001D1D89" w:rsidP="001D1D89">
            <w:pPr>
              <w:rPr>
                <w:rFonts w:ascii="Arial" w:hAnsi="Arial" w:cs="Arial"/>
              </w:rPr>
            </w:pPr>
            <w:r w:rsidRPr="002C5414">
              <w:rPr>
                <w:rFonts w:ascii="Arial" w:hAnsi="Arial" w:cs="Arial"/>
              </w:rPr>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1D1D89" w:rsidRPr="002C5414" w:rsidRDefault="001D1D89" w:rsidP="001D1D89">
            <w:pPr>
              <w:rPr>
                <w:rFonts w:ascii="Arial" w:hAnsi="Arial" w:cs="Arial"/>
              </w:rPr>
            </w:pPr>
            <w:r w:rsidRPr="002C5414">
              <w:rPr>
                <w:rFonts w:ascii="Arial" w:hAnsi="Arial" w:cs="Arial"/>
                <w:b/>
                <w:bCs/>
              </w:rPr>
              <w:t>POROČILO v skladu s 105 čl. ZJN-3</w:t>
            </w:r>
          </w:p>
        </w:tc>
      </w:tr>
      <w:tr w:rsidR="001D1D89" w:rsidRPr="00FE6B7C"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1D1D89" w:rsidRPr="002C5414" w:rsidRDefault="001D1D89" w:rsidP="001D1D89">
            <w:pPr>
              <w:rPr>
                <w:rFonts w:ascii="Arial" w:hAnsi="Arial" w:cs="Arial"/>
              </w:rPr>
            </w:pPr>
            <w:r w:rsidRPr="002C5414">
              <w:rPr>
                <w:rFonts w:ascii="Arial" w:hAnsi="Arial" w:cs="Arial"/>
              </w:rPr>
              <w:t>(Končno) poročilo o postopku oddaje JN je pripravljeno in zajema vse predpisane informacije (105. čl. ZJN-3)</w:t>
            </w:r>
          </w:p>
          <w:p w14:paraId="790FFA55" w14:textId="77777777" w:rsidR="001D1D89" w:rsidRPr="002C5414" w:rsidRDefault="001D1D89" w:rsidP="001D1D8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5039AC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2655563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1D1D89" w:rsidRPr="00FE6B7C"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1D1D89" w:rsidRPr="002C5414" w:rsidRDefault="001D1D89" w:rsidP="001D1D89">
            <w:pPr>
              <w:rPr>
                <w:rFonts w:ascii="Arial" w:hAnsi="Arial" w:cs="Arial"/>
              </w:rPr>
            </w:pPr>
            <w:r w:rsidRPr="002C5414">
              <w:rPr>
                <w:rFonts w:ascii="Arial" w:hAnsi="Arial" w:cs="Arial"/>
              </w:rPr>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1D1D89" w:rsidRPr="002C5414" w:rsidRDefault="001D1D89" w:rsidP="001D1D89">
            <w:pPr>
              <w:rPr>
                <w:rFonts w:ascii="Arial" w:hAnsi="Arial" w:cs="Arial"/>
                <w:b/>
                <w:bCs/>
              </w:rPr>
            </w:pPr>
            <w:r w:rsidRPr="002C5414">
              <w:rPr>
                <w:rFonts w:ascii="Arial" w:hAnsi="Arial" w:cs="Arial"/>
                <w:b/>
                <w:bCs/>
              </w:rPr>
              <w:t>TEMELJNA NAČELA JAVNEGA NAROČANJA</w:t>
            </w:r>
          </w:p>
        </w:tc>
      </w:tr>
      <w:tr w:rsidR="001D1D89" w:rsidRPr="00FE6B7C"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1D1D89" w:rsidRPr="002C5414" w:rsidRDefault="001D1D89" w:rsidP="001D1D89">
            <w:pPr>
              <w:rPr>
                <w:rFonts w:ascii="Arial" w:hAnsi="Arial" w:cs="Arial"/>
                <w:b/>
                <w:bCs/>
              </w:rPr>
            </w:pPr>
            <w:r w:rsidRPr="002C5414">
              <w:rPr>
                <w:rFonts w:ascii="Arial" w:hAnsi="Arial" w:cs="Arial"/>
              </w:rPr>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1D1D89" w:rsidRPr="002C5414" w:rsidRDefault="001D1D89" w:rsidP="001D1D8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1D1D89" w:rsidRPr="002C5414" w:rsidRDefault="001D1D89" w:rsidP="001D1D89">
            <w:pPr>
              <w:rPr>
                <w:rFonts w:ascii="Arial" w:hAnsi="Arial" w:cs="Arial"/>
                <w:b/>
                <w:bCs/>
              </w:rPr>
            </w:pPr>
          </w:p>
        </w:tc>
      </w:tr>
      <w:tr w:rsidR="001D1D89" w:rsidRPr="00FE6B7C"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1D1D89" w:rsidRPr="002C5414" w:rsidRDefault="001D1D89" w:rsidP="001D1D89">
            <w:pPr>
              <w:rPr>
                <w:rFonts w:ascii="Arial" w:hAnsi="Arial" w:cs="Arial"/>
              </w:rPr>
            </w:pPr>
            <w:r w:rsidRPr="002C5414">
              <w:rPr>
                <w:rFonts w:ascii="Arial" w:hAnsi="Arial" w:cs="Arial"/>
              </w:rPr>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0329CB0F" w:rsidR="001D1D89" w:rsidRPr="002C5414" w:rsidRDefault="001D1D89" w:rsidP="001D1D89">
            <w:pPr>
              <w:rPr>
                <w:rFonts w:ascii="Arial" w:hAnsi="Arial" w:cs="Arial"/>
              </w:rPr>
            </w:pPr>
            <w:r w:rsidRPr="002C5414">
              <w:rPr>
                <w:rFonts w:ascii="Arial" w:hAnsi="Arial" w:cs="Arial"/>
                <w:b/>
                <w:bCs/>
              </w:rPr>
              <w:t xml:space="preserve">PREPOZNAVNOST, PREGLEDNOST  INKOMUNICIRANJE </w:t>
            </w:r>
          </w:p>
        </w:tc>
      </w:tr>
      <w:tr w:rsidR="001D1D89" w:rsidRPr="00FE6B7C"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3B3461B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1D1D89" w:rsidRPr="002C5414" w:rsidRDefault="001D1D89" w:rsidP="001D1D89">
            <w:pPr>
              <w:rPr>
                <w:rFonts w:ascii="Arial" w:hAnsi="Arial" w:cs="Arial"/>
              </w:rPr>
            </w:pPr>
          </w:p>
        </w:tc>
      </w:tr>
      <w:tr w:rsidR="001D1D89" w:rsidRPr="00FE6B7C"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1D1D89" w:rsidRPr="002C5414" w:rsidRDefault="001D1D89" w:rsidP="001D1D89">
            <w:pPr>
              <w:rPr>
                <w:rFonts w:ascii="Arial" w:hAnsi="Arial" w:cs="Arial"/>
              </w:rPr>
            </w:pPr>
            <w:r w:rsidRPr="002C5414">
              <w:rPr>
                <w:rFonts w:ascii="Arial" w:hAnsi="Arial" w:cs="Arial"/>
              </w:rPr>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1D1D89" w:rsidRPr="002C5414" w:rsidRDefault="001D1D89" w:rsidP="001D1D89">
            <w:pPr>
              <w:rPr>
                <w:rFonts w:ascii="Arial" w:hAnsi="Arial" w:cs="Arial"/>
              </w:rPr>
            </w:pPr>
            <w:r w:rsidRPr="002C5414">
              <w:rPr>
                <w:rFonts w:ascii="Arial" w:hAnsi="Arial" w:cs="Arial"/>
                <w:b/>
                <w:bCs/>
              </w:rPr>
              <w:t>UPOŠTEVAN JE INTERNI DOKUMENT ZA IZVAJANJE JAVNIH NAROČIL</w:t>
            </w:r>
          </w:p>
        </w:tc>
      </w:tr>
      <w:tr w:rsidR="001D1D89" w:rsidRPr="00FE6B7C"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1D1D89" w:rsidRPr="002C5414" w:rsidRDefault="001D1D89" w:rsidP="001D1D89">
            <w:pPr>
              <w:rPr>
                <w:rFonts w:ascii="Arial" w:hAnsi="Arial" w:cs="Arial"/>
              </w:rPr>
            </w:pPr>
            <w:r w:rsidRPr="002C5414">
              <w:rPr>
                <w:rFonts w:ascii="Arial" w:hAnsi="Arial" w:cs="Arial"/>
              </w:rPr>
              <w:t xml:space="preserve">Upoštevana so določila internega dokumenta za izvajanje JN </w:t>
            </w:r>
          </w:p>
          <w:p w14:paraId="13F7B74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1D1D89" w:rsidRPr="00FE6B7C"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1D1D89" w:rsidRPr="002C5414" w:rsidRDefault="001D1D89" w:rsidP="001D1D89">
            <w:pPr>
              <w:rPr>
                <w:rFonts w:ascii="Arial" w:hAnsi="Arial" w:cs="Arial"/>
                <w:b/>
              </w:rPr>
            </w:pPr>
            <w:r w:rsidRPr="002C5414">
              <w:rPr>
                <w:rFonts w:ascii="Arial" w:hAnsi="Arial" w:cs="Arial"/>
                <w:b/>
              </w:rPr>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1D1D89" w:rsidRPr="002C5414" w:rsidRDefault="001D1D89" w:rsidP="001D1D89">
            <w:pPr>
              <w:rPr>
                <w:rFonts w:ascii="Arial" w:hAnsi="Arial" w:cs="Arial"/>
                <w:b/>
              </w:rPr>
            </w:pPr>
            <w:r w:rsidRPr="002C5414">
              <w:rPr>
                <w:rFonts w:ascii="Arial" w:hAnsi="Arial" w:cs="Arial"/>
                <w:b/>
                <w:bCs/>
              </w:rPr>
              <w:t>REVIZIJA</w:t>
            </w:r>
          </w:p>
        </w:tc>
      </w:tr>
      <w:tr w:rsidR="001D1D89" w:rsidRPr="00FE6B7C"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3BE233D0" w:rsidR="001D1D89" w:rsidRPr="002C5414" w:rsidRDefault="001D1D89" w:rsidP="001D1D89">
            <w:pPr>
              <w:rPr>
                <w:rFonts w:ascii="Arial" w:hAnsi="Arial" w:cs="Arial"/>
              </w:rPr>
            </w:pPr>
            <w:r w:rsidRPr="002C5414">
              <w:rPr>
                <w:rFonts w:ascii="Arial" w:hAnsi="Arial" w:cs="Arial"/>
              </w:rPr>
              <w:t>Uveden je bil predrevizijski postopek (</w:t>
            </w:r>
            <w:r w:rsidR="002D67B5">
              <w:rPr>
                <w:rFonts w:ascii="Arial" w:hAnsi="Arial" w:cs="Arial"/>
              </w:rPr>
              <w:t>pred</w:t>
            </w:r>
            <w:r w:rsidR="002D67B5" w:rsidRPr="002C5414">
              <w:rPr>
                <w:rFonts w:ascii="Arial" w:hAnsi="Arial" w:cs="Arial"/>
              </w:rPr>
              <w:t xml:space="preserve"> </w:t>
            </w:r>
            <w:r w:rsidRPr="002C5414">
              <w:rPr>
                <w:rFonts w:ascii="Arial" w:hAnsi="Arial" w:cs="Arial"/>
              </w:rPr>
              <w:t>naročnik</w:t>
            </w:r>
            <w:r w:rsidR="002D67B5">
              <w:rPr>
                <w:rFonts w:ascii="Arial" w:hAnsi="Arial" w:cs="Arial"/>
              </w:rPr>
              <w:t>om</w:t>
            </w:r>
            <w:r w:rsidRPr="002C5414">
              <w:rPr>
                <w:rFonts w:ascii="Arial" w:hAnsi="Arial" w:cs="Arial"/>
              </w:rPr>
              <w:t xml:space="preserve"> – </w:t>
            </w:r>
            <w:r w:rsidR="002D67B5">
              <w:rPr>
                <w:rFonts w:ascii="Arial" w:hAnsi="Arial" w:cs="Arial"/>
              </w:rPr>
              <w:t>24. - 29</w:t>
            </w:r>
            <w:r w:rsidRPr="002C5414">
              <w:rPr>
                <w:rFonts w:ascii="Arial" w:hAnsi="Arial" w:cs="Arial"/>
              </w:rPr>
              <w:t>.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1D1D89" w:rsidRPr="002C5414" w:rsidRDefault="001D1D89" w:rsidP="001D1D89">
            <w:pPr>
              <w:rPr>
                <w:rFonts w:ascii="Arial" w:hAnsi="Arial" w:cs="Arial"/>
              </w:rPr>
            </w:pPr>
          </w:p>
        </w:tc>
      </w:tr>
      <w:tr w:rsidR="001D1D89" w:rsidRPr="00FE6B7C" w14:paraId="1E31C37B" w14:textId="77777777" w:rsidTr="007E6D93">
        <w:trPr>
          <w:jc w:val="center"/>
        </w:trPr>
        <w:tc>
          <w:tcPr>
            <w:tcW w:w="517" w:type="dxa"/>
            <w:tcBorders>
              <w:left w:val="single" w:sz="4" w:space="0" w:color="auto"/>
              <w:right w:val="single" w:sz="4" w:space="0" w:color="auto"/>
            </w:tcBorders>
            <w:hideMark/>
          </w:tcPr>
          <w:p w14:paraId="6A02499A"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1D1D89" w:rsidRPr="002C5414" w:rsidRDefault="001D1D89" w:rsidP="001D1D89">
            <w:pPr>
              <w:rPr>
                <w:rFonts w:ascii="Arial" w:hAnsi="Arial" w:cs="Arial"/>
              </w:rPr>
            </w:pPr>
            <w:r w:rsidRPr="002C5414">
              <w:rPr>
                <w:rFonts w:ascii="Arial" w:hAnsi="Arial" w:cs="Arial"/>
              </w:rPr>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1D1D89" w:rsidRPr="002C5414" w:rsidRDefault="001D1D89" w:rsidP="001D1D89">
            <w:pPr>
              <w:rPr>
                <w:rFonts w:ascii="Arial" w:hAnsi="Arial" w:cs="Arial"/>
              </w:rPr>
            </w:pPr>
          </w:p>
        </w:tc>
      </w:tr>
      <w:tr w:rsidR="001D1D89" w:rsidRPr="00FE6B7C" w14:paraId="2CDED8D6" w14:textId="77777777" w:rsidTr="007E6D93">
        <w:trPr>
          <w:jc w:val="center"/>
        </w:trPr>
        <w:tc>
          <w:tcPr>
            <w:tcW w:w="517" w:type="dxa"/>
            <w:tcBorders>
              <w:left w:val="single" w:sz="4" w:space="0" w:color="auto"/>
              <w:right w:val="single" w:sz="4" w:space="0" w:color="auto"/>
            </w:tcBorders>
            <w:hideMark/>
          </w:tcPr>
          <w:p w14:paraId="762519D3"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1D1D89" w:rsidRPr="002C5414" w:rsidRDefault="001D1D89" w:rsidP="001D1D89">
            <w:pPr>
              <w:rPr>
                <w:rFonts w:ascii="Arial" w:hAnsi="Arial" w:cs="Arial"/>
              </w:rPr>
            </w:pPr>
            <w:r w:rsidRPr="002C5414">
              <w:rPr>
                <w:rFonts w:ascii="Arial" w:hAnsi="Arial" w:cs="Arial"/>
              </w:rPr>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1D1D89" w:rsidRPr="002C5414" w:rsidRDefault="001D1D89" w:rsidP="001D1D89">
            <w:pPr>
              <w:rPr>
                <w:rFonts w:ascii="Arial" w:hAnsi="Arial" w:cs="Arial"/>
              </w:rPr>
            </w:pPr>
          </w:p>
        </w:tc>
      </w:tr>
      <w:tr w:rsidR="001D1D89" w:rsidRPr="00FE6B7C"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1D1D89" w:rsidRPr="002C5414" w:rsidRDefault="001D1D89" w:rsidP="001D1D89">
            <w:pPr>
              <w:rPr>
                <w:rFonts w:ascii="Arial" w:hAnsi="Arial" w:cs="Arial"/>
              </w:rPr>
            </w:pPr>
            <w:r w:rsidRPr="002C5414">
              <w:rPr>
                <w:rFonts w:ascii="Arial" w:hAnsi="Arial" w:cs="Arial"/>
              </w:rPr>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1D1D89" w:rsidRPr="002C5414" w:rsidRDefault="001D1D89" w:rsidP="001D1D89">
            <w:pPr>
              <w:rPr>
                <w:rFonts w:ascii="Arial" w:hAnsi="Arial" w:cs="Arial"/>
              </w:rPr>
            </w:pPr>
          </w:p>
        </w:tc>
      </w:tr>
      <w:tr w:rsidR="001D1D89" w:rsidRPr="00FE6B7C"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1D1D89" w:rsidRPr="002C5414" w:rsidRDefault="001D1D89" w:rsidP="001D1D89">
            <w:pPr>
              <w:rPr>
                <w:rFonts w:ascii="Arial" w:hAnsi="Arial" w:cs="Arial"/>
              </w:rPr>
            </w:pPr>
            <w:r w:rsidRPr="002C5414">
              <w:rPr>
                <w:rFonts w:ascii="Arial" w:hAnsi="Arial" w:cs="Arial"/>
              </w:rPr>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1D1D89" w:rsidRPr="002C5414" w:rsidRDefault="001D1D89" w:rsidP="001D1D89">
            <w:pPr>
              <w:rPr>
                <w:rFonts w:ascii="Arial" w:hAnsi="Arial" w:cs="Arial"/>
              </w:rPr>
            </w:pPr>
          </w:p>
        </w:tc>
      </w:tr>
      <w:tr w:rsidR="001D1D89" w:rsidRPr="00FE6B7C"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1D1D89" w:rsidRPr="002C5414" w:rsidRDefault="001D1D89" w:rsidP="001D1D89">
            <w:pPr>
              <w:rPr>
                <w:rFonts w:ascii="Arial" w:hAnsi="Arial" w:cs="Arial"/>
              </w:rPr>
            </w:pPr>
            <w:r w:rsidRPr="002C5414">
              <w:rPr>
                <w:rFonts w:ascii="Arial" w:hAnsi="Arial" w:cs="Arial"/>
              </w:rPr>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1D1D89" w:rsidRPr="002C5414" w:rsidRDefault="001D1D89" w:rsidP="001D1D89">
            <w:pPr>
              <w:rPr>
                <w:rFonts w:ascii="Arial" w:hAnsi="Arial" w:cs="Arial"/>
              </w:rPr>
            </w:pPr>
          </w:p>
        </w:tc>
      </w:tr>
      <w:tr w:rsidR="001D1D89" w:rsidRPr="00FE6B7C"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1D1D89" w:rsidRPr="002C5414" w:rsidRDefault="001D1D89" w:rsidP="001D1D89">
            <w:pPr>
              <w:rPr>
                <w:rFonts w:ascii="Arial" w:hAnsi="Arial" w:cs="Arial"/>
                <w:b/>
              </w:rPr>
            </w:pPr>
            <w:r w:rsidRPr="002C5414">
              <w:rPr>
                <w:rFonts w:ascii="Arial" w:hAnsi="Arial" w:cs="Arial"/>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1D1D89" w:rsidRPr="002C5414" w:rsidRDefault="001D1D89" w:rsidP="001D1D89">
            <w:pPr>
              <w:rPr>
                <w:rFonts w:ascii="Arial" w:hAnsi="Arial" w:cs="Arial"/>
                <w:b/>
              </w:rPr>
            </w:pPr>
            <w:r w:rsidRPr="002C5414">
              <w:rPr>
                <w:rFonts w:ascii="Arial" w:hAnsi="Arial" w:cs="Arial"/>
                <w:b/>
                <w:bCs/>
              </w:rPr>
              <w:t xml:space="preserve">POGODBA </w:t>
            </w:r>
          </w:p>
        </w:tc>
      </w:tr>
      <w:tr w:rsidR="001D1D89" w:rsidRPr="00FE6B7C"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1D1D89" w:rsidRPr="002C5414" w:rsidRDefault="001D1D89" w:rsidP="001D1D8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1D1D89" w:rsidRPr="002C5414" w:rsidRDefault="001D1D89" w:rsidP="001D1D89">
            <w:pPr>
              <w:rPr>
                <w:rFonts w:ascii="Arial" w:hAnsi="Arial" w:cs="Arial"/>
              </w:rPr>
            </w:pPr>
          </w:p>
        </w:tc>
      </w:tr>
      <w:tr w:rsidR="001D1D89" w:rsidRPr="00FE6B7C" w14:paraId="26A75E11" w14:textId="77777777" w:rsidTr="007E6D93">
        <w:trPr>
          <w:jc w:val="center"/>
        </w:trPr>
        <w:tc>
          <w:tcPr>
            <w:tcW w:w="517" w:type="dxa"/>
            <w:tcBorders>
              <w:left w:val="single" w:sz="4" w:space="0" w:color="auto"/>
              <w:right w:val="single" w:sz="4" w:space="0" w:color="auto"/>
            </w:tcBorders>
            <w:hideMark/>
          </w:tcPr>
          <w:p w14:paraId="664CFB9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1D1D89" w:rsidRPr="002C5414" w:rsidRDefault="001D1D89" w:rsidP="001D1D89">
            <w:pPr>
              <w:rPr>
                <w:rFonts w:ascii="Arial" w:hAnsi="Arial" w:cs="Arial"/>
              </w:rPr>
            </w:pPr>
            <w:r w:rsidRPr="002C5414">
              <w:rPr>
                <w:rFonts w:ascii="Arial" w:hAnsi="Arial" w:cs="Arial"/>
              </w:rPr>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1D1D89" w:rsidRPr="002C5414" w:rsidRDefault="001D1D89" w:rsidP="001D1D89">
            <w:pPr>
              <w:rPr>
                <w:rFonts w:ascii="Arial" w:hAnsi="Arial" w:cs="Arial"/>
              </w:rPr>
            </w:pPr>
          </w:p>
        </w:tc>
      </w:tr>
      <w:tr w:rsidR="001D1D89" w:rsidRPr="00FE6B7C" w14:paraId="6743560A" w14:textId="77777777" w:rsidTr="007E6D93">
        <w:trPr>
          <w:jc w:val="center"/>
        </w:trPr>
        <w:tc>
          <w:tcPr>
            <w:tcW w:w="517" w:type="dxa"/>
            <w:tcBorders>
              <w:left w:val="single" w:sz="4" w:space="0" w:color="auto"/>
              <w:right w:val="single" w:sz="4" w:space="0" w:color="auto"/>
            </w:tcBorders>
            <w:hideMark/>
          </w:tcPr>
          <w:p w14:paraId="7DD07BD4"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1D1D89" w:rsidRPr="002C5414" w:rsidRDefault="001D1D89" w:rsidP="001D1D89">
            <w:pPr>
              <w:rPr>
                <w:rFonts w:ascii="Arial" w:hAnsi="Arial" w:cs="Arial"/>
              </w:rPr>
            </w:pPr>
            <w:r w:rsidRPr="002C5414">
              <w:rPr>
                <w:rFonts w:ascii="Arial" w:hAnsi="Arial" w:cs="Arial"/>
              </w:rPr>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1D1D89" w:rsidRPr="002C5414" w:rsidRDefault="001D1D89" w:rsidP="001D1D89">
            <w:pPr>
              <w:rPr>
                <w:rFonts w:ascii="Arial" w:hAnsi="Arial" w:cs="Arial"/>
              </w:rPr>
            </w:pPr>
          </w:p>
        </w:tc>
      </w:tr>
      <w:tr w:rsidR="001D1D89" w:rsidRPr="00FE6B7C" w14:paraId="2FEBE5CA" w14:textId="77777777" w:rsidTr="007E6D93">
        <w:trPr>
          <w:jc w:val="center"/>
        </w:trPr>
        <w:tc>
          <w:tcPr>
            <w:tcW w:w="517" w:type="dxa"/>
            <w:tcBorders>
              <w:left w:val="single" w:sz="4" w:space="0" w:color="auto"/>
              <w:right w:val="single" w:sz="4" w:space="0" w:color="auto"/>
            </w:tcBorders>
            <w:hideMark/>
          </w:tcPr>
          <w:p w14:paraId="1D48B153"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1D1D89" w:rsidRPr="002C5414" w:rsidRDefault="001D1D89" w:rsidP="001D1D8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1D1D89" w:rsidRPr="002C5414" w:rsidRDefault="001D1D89" w:rsidP="001D1D89">
            <w:pPr>
              <w:rPr>
                <w:rFonts w:ascii="Arial" w:hAnsi="Arial" w:cs="Arial"/>
              </w:rPr>
            </w:pPr>
          </w:p>
        </w:tc>
      </w:tr>
      <w:tr w:rsidR="001D1D89" w:rsidRPr="00FE6B7C" w14:paraId="75AC92B8" w14:textId="77777777" w:rsidTr="007E6D93">
        <w:trPr>
          <w:jc w:val="center"/>
        </w:trPr>
        <w:tc>
          <w:tcPr>
            <w:tcW w:w="517" w:type="dxa"/>
            <w:tcBorders>
              <w:left w:val="single" w:sz="4" w:space="0" w:color="auto"/>
              <w:right w:val="single" w:sz="4" w:space="0" w:color="auto"/>
            </w:tcBorders>
            <w:hideMark/>
          </w:tcPr>
          <w:p w14:paraId="07DB36C0"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1D1D89" w:rsidRPr="002C5414" w:rsidRDefault="001D1D89" w:rsidP="001D1D89">
            <w:pPr>
              <w:rPr>
                <w:rFonts w:ascii="Arial" w:hAnsi="Arial" w:cs="Arial"/>
              </w:rPr>
            </w:pPr>
            <w:r w:rsidRPr="002C5414">
              <w:rPr>
                <w:rFonts w:ascii="Arial" w:hAnsi="Arial" w:cs="Arial"/>
              </w:rPr>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1D1D89" w:rsidRPr="002C5414" w:rsidRDefault="001D1D89" w:rsidP="001D1D89">
            <w:pPr>
              <w:rPr>
                <w:rFonts w:ascii="Arial" w:hAnsi="Arial" w:cs="Arial"/>
              </w:rPr>
            </w:pPr>
          </w:p>
        </w:tc>
      </w:tr>
      <w:tr w:rsidR="001D1D89" w:rsidRPr="00FE6B7C" w14:paraId="1BDF33D3" w14:textId="77777777" w:rsidTr="007E6D93">
        <w:trPr>
          <w:jc w:val="center"/>
        </w:trPr>
        <w:tc>
          <w:tcPr>
            <w:tcW w:w="517" w:type="dxa"/>
            <w:tcBorders>
              <w:left w:val="single" w:sz="4" w:space="0" w:color="auto"/>
              <w:right w:val="single" w:sz="4" w:space="0" w:color="auto"/>
            </w:tcBorders>
            <w:hideMark/>
          </w:tcPr>
          <w:p w14:paraId="7885835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1D1D89" w:rsidRPr="002C5414" w:rsidRDefault="001D1D89" w:rsidP="001D1D89">
            <w:pPr>
              <w:rPr>
                <w:rFonts w:ascii="Arial" w:hAnsi="Arial" w:cs="Arial"/>
              </w:rPr>
            </w:pPr>
            <w:r w:rsidRPr="002C5414">
              <w:rPr>
                <w:rFonts w:ascii="Arial" w:hAnsi="Arial" w:cs="Arial"/>
              </w:rPr>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1D1D89" w:rsidRPr="002C5414" w:rsidRDefault="001D1D89" w:rsidP="001D1D89">
            <w:pPr>
              <w:rPr>
                <w:rFonts w:ascii="Arial" w:hAnsi="Arial" w:cs="Arial"/>
              </w:rPr>
            </w:pPr>
          </w:p>
        </w:tc>
      </w:tr>
      <w:tr w:rsidR="001D1D89" w:rsidRPr="00FE6B7C"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1D1D89" w:rsidRPr="002C5414" w:rsidRDefault="001D1D89" w:rsidP="001D1D89">
            <w:pPr>
              <w:rPr>
                <w:rFonts w:ascii="Arial" w:hAnsi="Arial" w:cs="Arial"/>
              </w:rPr>
            </w:pPr>
            <w:r w:rsidRPr="002C5414">
              <w:rPr>
                <w:rFonts w:ascii="Arial" w:hAnsi="Arial" w:cs="Arial"/>
              </w:rPr>
              <w:lastRenderedPageBreak/>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1D1D89" w:rsidRPr="002C5414" w:rsidRDefault="001D1D89" w:rsidP="001D1D89">
            <w:pPr>
              <w:autoSpaceDE w:val="0"/>
              <w:autoSpaceDN w:val="0"/>
              <w:adjustRightInd w:val="0"/>
              <w:rPr>
                <w:rFonts w:ascii="Arial" w:hAnsi="Arial" w:cs="Arial"/>
              </w:rPr>
            </w:pPr>
            <w:r w:rsidRPr="002C5414">
              <w:rPr>
                <w:rFonts w:ascii="Arial" w:hAnsi="Arial" w:cs="Arial"/>
              </w:rPr>
              <w:t xml:space="preserve">V pogodbi je naveden: </w:t>
            </w:r>
          </w:p>
          <w:p w14:paraId="237963B9" w14:textId="6FEA8BB9" w:rsidR="001D1D89" w:rsidRPr="002C5414" w:rsidRDefault="001D1D89" w:rsidP="001D1D89">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w:t>
            </w:r>
            <w:r w:rsidRPr="002C5414">
              <w:rPr>
                <w:rFonts w:ascii="Arial" w:hAnsi="Arial" w:cs="Arial"/>
              </w:rPr>
              <w:t xml:space="preserve"> </w:t>
            </w:r>
            <w:r w:rsidRPr="002C5414">
              <w:rPr>
                <w:rFonts w:ascii="Arial" w:hAnsi="Arial" w:cs="Arial"/>
                <w:u w:val="single"/>
              </w:rPr>
              <w:t>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w:t>
            </w:r>
            <w:r w:rsidRPr="002C5414">
              <w:rPr>
                <w:rFonts w:ascii="Arial" w:hAnsi="Arial" w:cs="Arial"/>
                <w:i/>
              </w:rPr>
              <w:t xml:space="preserve"> </w:t>
            </w:r>
          </w:p>
          <w:p w14:paraId="4AC2E3C4" w14:textId="5041A31C" w:rsidR="001D1D89" w:rsidRPr="002C5414" w:rsidRDefault="001D1D89" w:rsidP="001D1D8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1D1D89" w:rsidRPr="002C5414" w:rsidRDefault="001D1D89" w:rsidP="001D1D89">
            <w:pPr>
              <w:autoSpaceDE w:val="0"/>
              <w:autoSpaceDN w:val="0"/>
              <w:adjustRightInd w:val="0"/>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1D1D89" w:rsidRPr="002C5414" w:rsidRDefault="001D1D89" w:rsidP="001D1D89">
            <w:pPr>
              <w:rPr>
                <w:rFonts w:ascii="Arial" w:hAnsi="Arial" w:cs="Arial"/>
              </w:rPr>
            </w:pPr>
          </w:p>
        </w:tc>
      </w:tr>
      <w:tr w:rsidR="001D1D89" w:rsidRPr="00FE6B7C"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1D1D89" w:rsidRPr="002C5414" w:rsidRDefault="001D1D89" w:rsidP="001D1D89">
            <w:pPr>
              <w:rPr>
                <w:rFonts w:ascii="Arial" w:hAnsi="Arial" w:cs="Arial"/>
              </w:rPr>
            </w:pPr>
            <w:r w:rsidRPr="002C5414">
              <w:rPr>
                <w:rFonts w:ascii="Arial" w:hAnsi="Arial" w:cs="Arial"/>
              </w:rPr>
              <w:t>Pogodba skladno s ponudbo vsebuje podatke glede podizvajalcev oz. upoštevana so zakonska določila (94. čl. ZJN-3):</w:t>
            </w:r>
          </w:p>
          <w:p w14:paraId="6396C4F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A0FD549"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3C760DEA"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8008CE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8D4B5"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1D1D89" w:rsidRPr="00FE6B7C"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1D1D89" w:rsidRPr="002C5414" w:rsidRDefault="001D1D89" w:rsidP="001D1D8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2F1A19B5" w14:textId="77777777" w:rsidR="001D1D89" w:rsidRPr="002C5414" w:rsidRDefault="001D1D89" w:rsidP="001D1D8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7590DFF" w14:textId="51B83188" w:rsidR="001D1D89" w:rsidRPr="002C5414" w:rsidRDefault="001D1D89" w:rsidP="001D1D89">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hAnsi="Arial" w:cs="Arial"/>
                <w:i/>
                <w:sz w:val="20"/>
                <w:szCs w:val="20"/>
              </w:rPr>
              <w:t xml:space="preserve">višina finančnega zavarovanja za dobro izvedbo pogodbenih obveznosti ne znaša več kot 10 % </w:t>
            </w:r>
            <w:r w:rsidRPr="002C5414">
              <w:rPr>
                <w:rFonts w:ascii="Arial" w:eastAsia="Times New Roman" w:hAnsi="Arial" w:cs="Arial"/>
                <w:i/>
                <w:iCs/>
                <w:sz w:val="20"/>
                <w:szCs w:val="20"/>
                <w:lang w:eastAsia="sl-SI"/>
              </w:rPr>
              <w:t>pogodbene vrednosti (z DDV)</w:t>
            </w:r>
          </w:p>
          <w:p w14:paraId="225108D9" w14:textId="154CA272" w:rsidR="002D67B5" w:rsidRPr="002C5414" w:rsidRDefault="002D67B5" w:rsidP="002D67B5">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višina finančnega zavarovanja</w:t>
            </w:r>
            <w:r w:rsidRPr="002C5414" w:rsidDel="00FD1723">
              <w:rPr>
                <w:rFonts w:ascii="Arial" w:eastAsia="Times New Roman" w:hAnsi="Arial" w:cs="Arial"/>
                <w:i/>
                <w:iCs/>
                <w:sz w:val="20"/>
                <w:szCs w:val="20"/>
                <w:lang w:eastAsia="sl-SI"/>
              </w:rPr>
              <w:t xml:space="preserve"> </w:t>
            </w:r>
            <w:r w:rsidRPr="002C5414">
              <w:rPr>
                <w:rFonts w:ascii="Arial" w:eastAsia="Times New Roman" w:hAnsi="Arial" w:cs="Arial"/>
                <w:i/>
                <w:iCs/>
                <w:sz w:val="20"/>
                <w:szCs w:val="20"/>
                <w:lang w:eastAsia="sl-SI"/>
              </w:rPr>
              <w:t>za odpravo napak v garancijskem roku ne znaša več kot 5 % pogodbene vrednosti (z DDV)</w:t>
            </w:r>
          </w:p>
          <w:p w14:paraId="4E7AAFED"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eastAsia="Times New Roman" w:hAnsi="Arial" w:cs="Arial"/>
                <w:i/>
                <w:iCs/>
                <w:sz w:val="20"/>
                <w:szCs w:val="20"/>
                <w:lang w:eastAsia="sl-SI"/>
              </w:rPr>
              <w:t>v primeru zadržanih sredstev (naročnik zadrži</w:t>
            </w:r>
            <w:r w:rsidRPr="002C5414">
              <w:rPr>
                <w:rFonts w:ascii="Arial" w:hAnsi="Arial" w:cs="Arial"/>
                <w:i/>
                <w:sz w:val="20"/>
                <w:szCs w:val="20"/>
              </w:rPr>
              <w:t xml:space="preserve">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1D1D89" w:rsidRPr="00FE6B7C"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1D1D89" w:rsidRPr="002C5414" w:rsidRDefault="001D1D89" w:rsidP="001D1D89">
            <w:pPr>
              <w:rPr>
                <w:rFonts w:ascii="Arial" w:hAnsi="Arial" w:cs="Arial"/>
              </w:rPr>
            </w:pPr>
            <w:r w:rsidRPr="002C5414">
              <w:rPr>
                <w:rFonts w:ascii="Arial" w:hAnsi="Arial" w:cs="Arial"/>
              </w:rPr>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67B4C81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1D1D89" w:rsidRPr="002C5414" w:rsidRDefault="001D1D89" w:rsidP="001D1D89">
            <w:pPr>
              <w:rPr>
                <w:rFonts w:ascii="Arial" w:hAnsi="Arial" w:cs="Arial"/>
              </w:rPr>
            </w:pPr>
          </w:p>
        </w:tc>
      </w:tr>
      <w:tr w:rsidR="001D1D89" w:rsidRPr="00FE6B7C"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1D1D89" w:rsidRPr="002C5414" w:rsidRDefault="001D1D89" w:rsidP="001D1D89">
            <w:pPr>
              <w:rPr>
                <w:rFonts w:ascii="Arial" w:hAnsi="Arial" w:cs="Arial"/>
              </w:rPr>
            </w:pPr>
            <w:r w:rsidRPr="002C5414">
              <w:rPr>
                <w:rFonts w:ascii="Arial" w:hAnsi="Arial" w:cs="Arial"/>
              </w:rPr>
              <w:lastRenderedPageBreak/>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1D1D89" w:rsidRPr="002C5414" w:rsidRDefault="001D1D89" w:rsidP="001D1D8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10"/>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1D1D89" w:rsidRPr="002C5414" w:rsidRDefault="001D1D89" w:rsidP="001D1D89">
            <w:pPr>
              <w:rPr>
                <w:rFonts w:ascii="Arial" w:hAnsi="Arial" w:cs="Arial"/>
              </w:rPr>
            </w:pPr>
          </w:p>
        </w:tc>
      </w:tr>
      <w:tr w:rsidR="001D1D89" w:rsidRPr="00FE6B7C"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1D1D89" w:rsidRPr="002C5414" w:rsidRDefault="001D1D89" w:rsidP="001D1D89">
            <w:pPr>
              <w:rPr>
                <w:rFonts w:ascii="Arial" w:hAnsi="Arial" w:cs="Arial"/>
                <w:b/>
              </w:rPr>
            </w:pPr>
            <w:r w:rsidRPr="002C5414">
              <w:rPr>
                <w:rFonts w:ascii="Arial" w:hAnsi="Arial" w:cs="Arial"/>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1D1D89" w:rsidRPr="002C5414" w:rsidRDefault="001D1D89" w:rsidP="001D1D8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1D1D89" w:rsidRPr="00FE6B7C"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1D1D89" w:rsidRPr="002C5414" w:rsidRDefault="001D1D89" w:rsidP="001D1D8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1D1D89" w:rsidRPr="002C5414" w:rsidRDefault="001D1D89" w:rsidP="001D1D89">
            <w:pPr>
              <w:rPr>
                <w:rFonts w:ascii="Arial" w:hAnsi="Arial" w:cs="Arial"/>
              </w:rPr>
            </w:pPr>
          </w:p>
        </w:tc>
      </w:tr>
      <w:tr w:rsidR="001D1D89" w:rsidRPr="00FE6B7C" w14:paraId="35C27678" w14:textId="77777777" w:rsidTr="007E6D93">
        <w:trPr>
          <w:jc w:val="center"/>
        </w:trPr>
        <w:tc>
          <w:tcPr>
            <w:tcW w:w="517" w:type="dxa"/>
            <w:tcBorders>
              <w:left w:val="single" w:sz="4" w:space="0" w:color="auto"/>
              <w:right w:val="single" w:sz="4" w:space="0" w:color="auto"/>
            </w:tcBorders>
            <w:hideMark/>
          </w:tcPr>
          <w:p w14:paraId="42A808A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1D1D89" w:rsidRPr="002C5414" w:rsidRDefault="001D1D89" w:rsidP="001D1D89">
            <w:pPr>
              <w:rPr>
                <w:rFonts w:ascii="Arial" w:hAnsi="Arial" w:cs="Arial"/>
                <w:i/>
              </w:rPr>
            </w:pPr>
            <w:r w:rsidRPr="002C5414">
              <w:rPr>
                <w:rFonts w:ascii="Arial" w:hAnsi="Arial" w:cs="Arial"/>
              </w:rPr>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68E6567F" w14:textId="77777777" w:rsidTr="007E6D93">
        <w:trPr>
          <w:jc w:val="center"/>
        </w:trPr>
        <w:tc>
          <w:tcPr>
            <w:tcW w:w="517" w:type="dxa"/>
            <w:tcBorders>
              <w:left w:val="single" w:sz="4" w:space="0" w:color="auto"/>
              <w:right w:val="single" w:sz="4" w:space="0" w:color="auto"/>
            </w:tcBorders>
          </w:tcPr>
          <w:p w14:paraId="0047AC65"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1D1D89" w:rsidRPr="002C5414" w:rsidRDefault="001D1D89" w:rsidP="001D1D89">
            <w:pPr>
              <w:rPr>
                <w:rFonts w:ascii="Arial" w:hAnsi="Arial" w:cs="Arial"/>
              </w:rPr>
            </w:pPr>
            <w:r w:rsidRPr="002C5414">
              <w:rPr>
                <w:rFonts w:ascii="Arial" w:hAnsi="Arial" w:cs="Arial"/>
              </w:rPr>
              <w:t>Sprememba pogodbe o izvedbi JN je v skladu z razlogi iz 1.–4. tč.1. odst. 95. čl. ZJN-3 in ni bistvena</w:t>
            </w:r>
            <w:r w:rsidRPr="002C5414">
              <w:rPr>
                <w:rStyle w:val="Sprotnaopomba-sklic"/>
                <w:rFonts w:ascii="Arial" w:hAnsi="Arial" w:cs="Arial"/>
              </w:rPr>
              <w:footnoteReference w:id="111"/>
            </w:r>
            <w:r w:rsidRPr="002C5414">
              <w:rPr>
                <w:rFonts w:ascii="Arial" w:hAnsi="Arial" w:cs="Arial"/>
              </w:rPr>
              <w:t xml:space="preserve"> (5. tč. 1. odst. v povezavi s 4. odst. 95 čl. ZJN-3)</w:t>
            </w:r>
          </w:p>
          <w:p w14:paraId="0A8F804F" w14:textId="58DA5C8B" w:rsidR="001D1D89" w:rsidRPr="002C5414" w:rsidRDefault="001D1D89" w:rsidP="00DC09C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DC09CA">
              <w:rPr>
                <w:rFonts w:ascii="Arial" w:hAnsi="Arial" w:cs="Arial"/>
                <w:i/>
              </w:rPr>
              <w:t xml:space="preserve">- </w:t>
            </w:r>
            <w:r w:rsidRPr="002C5414">
              <w:rPr>
                <w:rFonts w:ascii="Arial" w:hAnsi="Arial" w:cs="Arial"/>
                <w:i/>
              </w:rPr>
              <w:t>preveri se vse zakonsko določene razloge za posamezno spremembo pogodbe (aneks) in njihovo utemeljitev, kar mora imeti naročnik dokumentirano</w:t>
            </w:r>
          </w:p>
          <w:p w14:paraId="0FF280E7" w14:textId="77777777" w:rsidR="001D6A40" w:rsidRDefault="00DC09CA" w:rsidP="001D1D89">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E3A1018" w14:textId="46CBB52E" w:rsidR="001D1D89" w:rsidRPr="002C5414" w:rsidRDefault="001D1D89" w:rsidP="001D1D8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2E031E35" w14:textId="77777777" w:rsidTr="007E6D93">
        <w:trPr>
          <w:jc w:val="center"/>
        </w:trPr>
        <w:tc>
          <w:tcPr>
            <w:tcW w:w="517" w:type="dxa"/>
            <w:tcBorders>
              <w:left w:val="single" w:sz="4" w:space="0" w:color="auto"/>
              <w:right w:val="single" w:sz="4" w:space="0" w:color="auto"/>
            </w:tcBorders>
            <w:hideMark/>
          </w:tcPr>
          <w:p w14:paraId="67912E9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1D1D89" w:rsidRPr="002C5414" w:rsidRDefault="001D1D89" w:rsidP="001D1D8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088AE2D9"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1D1D89" w:rsidRPr="00FE6B7C" w14:paraId="271082A6" w14:textId="77777777" w:rsidTr="007E6D93">
        <w:trPr>
          <w:jc w:val="center"/>
        </w:trPr>
        <w:tc>
          <w:tcPr>
            <w:tcW w:w="517" w:type="dxa"/>
            <w:tcBorders>
              <w:left w:val="single" w:sz="4" w:space="0" w:color="auto"/>
              <w:right w:val="single" w:sz="4" w:space="0" w:color="auto"/>
            </w:tcBorders>
          </w:tcPr>
          <w:p w14:paraId="48AAA5C7"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1D1D89" w:rsidRPr="002C5414" w:rsidRDefault="001D1D89" w:rsidP="001D1D8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1D1D89" w:rsidRPr="002C5414" w:rsidRDefault="001D1D89" w:rsidP="001D1D8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1D1D89" w:rsidRPr="00FE6B7C" w14:paraId="6A6B7441" w14:textId="77777777" w:rsidTr="007E6D93">
        <w:trPr>
          <w:jc w:val="center"/>
        </w:trPr>
        <w:tc>
          <w:tcPr>
            <w:tcW w:w="517" w:type="dxa"/>
            <w:tcBorders>
              <w:left w:val="single" w:sz="4" w:space="0" w:color="auto"/>
              <w:right w:val="single" w:sz="4" w:space="0" w:color="auto"/>
            </w:tcBorders>
            <w:hideMark/>
          </w:tcPr>
          <w:p w14:paraId="3F70F139"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1D1D89" w:rsidRPr="002C5414" w:rsidRDefault="001D1D89" w:rsidP="001D1D8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1D1D89" w:rsidRPr="002C5414" w:rsidRDefault="001D1D89" w:rsidP="001D1D8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1D1D89" w:rsidRPr="00FE6B7C" w14:paraId="1FFB579F" w14:textId="77777777" w:rsidTr="007E6D93">
        <w:trPr>
          <w:jc w:val="center"/>
        </w:trPr>
        <w:tc>
          <w:tcPr>
            <w:tcW w:w="517" w:type="dxa"/>
            <w:tcBorders>
              <w:left w:val="single" w:sz="4" w:space="0" w:color="auto"/>
              <w:right w:val="single" w:sz="4" w:space="0" w:color="auto"/>
            </w:tcBorders>
          </w:tcPr>
          <w:p w14:paraId="3757C9B1"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1D1D89" w:rsidRPr="002C5414" w:rsidRDefault="001D1D89" w:rsidP="001D1D8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1D1D89" w:rsidRPr="002C5414" w:rsidRDefault="001D1D89" w:rsidP="001D1D89">
            <w:pPr>
              <w:rPr>
                <w:rFonts w:ascii="Arial" w:hAnsi="Arial" w:cs="Arial"/>
              </w:rPr>
            </w:pPr>
          </w:p>
        </w:tc>
      </w:tr>
      <w:tr w:rsidR="001D1D89" w:rsidRPr="00FE6B7C" w14:paraId="278D3874" w14:textId="77777777" w:rsidTr="007E6D93">
        <w:trPr>
          <w:jc w:val="center"/>
        </w:trPr>
        <w:tc>
          <w:tcPr>
            <w:tcW w:w="517" w:type="dxa"/>
            <w:tcBorders>
              <w:left w:val="single" w:sz="4" w:space="0" w:color="auto"/>
              <w:right w:val="single" w:sz="4" w:space="0" w:color="auto"/>
            </w:tcBorders>
          </w:tcPr>
          <w:p w14:paraId="085D33ED"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7777777" w:rsidR="001D1D89" w:rsidRPr="002C5414" w:rsidRDefault="001D1D89" w:rsidP="001D1D8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1D1D89" w:rsidRPr="002C5414" w:rsidRDefault="001D1D89" w:rsidP="001D1D89">
            <w:pPr>
              <w:jc w:val="center"/>
              <w:rPr>
                <w:rFonts w:ascii="Arial" w:hAnsi="Arial" w:cs="Arial"/>
              </w:rPr>
            </w:pPr>
          </w:p>
        </w:tc>
      </w:tr>
      <w:tr w:rsidR="001D1D89" w:rsidRPr="00FE6B7C"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1D1D89" w:rsidRPr="002C5414" w:rsidRDefault="001D1D89" w:rsidP="001D1D89">
            <w:pPr>
              <w:rPr>
                <w:rFonts w:ascii="Arial" w:hAnsi="Arial" w:cs="Arial"/>
              </w:rPr>
            </w:pPr>
            <w:r w:rsidRPr="002C5414">
              <w:rPr>
                <w:rFonts w:ascii="Arial" w:hAnsi="Arial" w:cs="Arial"/>
              </w:rPr>
              <w:lastRenderedPageBreak/>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29E02029"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1D1D89" w:rsidRPr="002C5414" w:rsidRDefault="001D1D89" w:rsidP="001D1D89">
            <w:pPr>
              <w:rPr>
                <w:rFonts w:ascii="Arial" w:hAnsi="Arial" w:cs="Arial"/>
              </w:rPr>
            </w:pPr>
          </w:p>
        </w:tc>
      </w:tr>
    </w:tbl>
    <w:p w14:paraId="168C97A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77777777" w:rsidR="0047048A" w:rsidRPr="002C5414" w:rsidRDefault="0047048A" w:rsidP="007E6D93">
            <w:pPr>
              <w:rPr>
                <w:rFonts w:ascii="Arial" w:hAnsi="Arial" w:cs="Arial"/>
                <w:b/>
                <w:i/>
              </w:rPr>
            </w:pPr>
            <w:r w:rsidRPr="002C5414">
              <w:rPr>
                <w:rFonts w:ascii="Arial" w:hAnsi="Arial" w:cs="Arial"/>
                <w:b/>
                <w:bCs/>
                <w:i/>
              </w:rPr>
              <w:t>III DEL: POTRDITEV / ZAVRNITEV</w:t>
            </w:r>
            <w:r w:rsidRPr="002C5414">
              <w:rPr>
                <w:rFonts w:ascii="Arial" w:hAnsi="Arial" w:cs="Arial"/>
                <w:b/>
                <w:i/>
              </w:rPr>
              <w:t xml:space="preserve"> POSTOPKA</w:t>
            </w:r>
            <w:r w:rsidRPr="002C5414">
              <w:rPr>
                <w:rFonts w:ascii="Arial" w:hAnsi="Arial" w:cs="Arial"/>
                <w:b/>
                <w:bCs/>
                <w:i/>
              </w:rPr>
              <w:t xml:space="preserve"> JAVNEGA NAROČILA</w:t>
            </w:r>
          </w:p>
        </w:tc>
      </w:tr>
      <w:tr w:rsidR="0047048A" w:rsidRPr="00FE6B7C"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7587B4A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1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13"/>
            </w:r>
          </w:p>
          <w:p w14:paraId="722AE7C6"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C5414" w:rsidRDefault="0047048A" w:rsidP="007E6D93">
            <w:pPr>
              <w:rPr>
                <w:rFonts w:ascii="Arial" w:hAnsi="Arial" w:cs="Arial"/>
              </w:rPr>
            </w:pPr>
          </w:p>
        </w:tc>
      </w:tr>
    </w:tbl>
    <w:p w14:paraId="37919E1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77777777" w:rsidR="0047048A" w:rsidRPr="002C5414" w:rsidRDefault="0047048A" w:rsidP="007E6D93">
            <w:pPr>
              <w:rPr>
                <w:rFonts w:ascii="Arial" w:hAnsi="Arial" w:cs="Arial"/>
                <w:b/>
                <w:i/>
              </w:rPr>
            </w:pPr>
            <w:r w:rsidRPr="002C5414">
              <w:rPr>
                <w:rFonts w:ascii="Arial" w:hAnsi="Arial" w:cs="Arial"/>
                <w:b/>
                <w:bCs/>
                <w:i/>
              </w:rPr>
              <w:t>IV DEL: OPOMBE</w:t>
            </w:r>
          </w:p>
        </w:tc>
      </w:tr>
      <w:tr w:rsidR="0047048A" w:rsidRPr="00FE6B7C"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0475B44E" w14:textId="77777777" w:rsidR="0047048A" w:rsidRPr="002C5414" w:rsidRDefault="0047048A" w:rsidP="007E6D93">
            <w:pPr>
              <w:rPr>
                <w:rFonts w:ascii="Arial" w:hAnsi="Arial" w:cs="Arial"/>
                <w:bCs/>
                <w:color w:val="808080"/>
              </w:rPr>
            </w:pPr>
          </w:p>
          <w:p w14:paraId="3292B7EE" w14:textId="77777777" w:rsidR="0047048A" w:rsidRPr="002C5414" w:rsidRDefault="0047048A" w:rsidP="007E6D93">
            <w:pPr>
              <w:rPr>
                <w:rFonts w:ascii="Arial" w:hAnsi="Arial" w:cs="Arial"/>
                <w:bCs/>
                <w:color w:val="808080"/>
              </w:rPr>
            </w:pPr>
          </w:p>
          <w:p w14:paraId="41A6E3A7" w14:textId="77777777" w:rsidR="0047048A" w:rsidRPr="002C5414" w:rsidRDefault="0047048A" w:rsidP="007E6D93">
            <w:pPr>
              <w:rPr>
                <w:rFonts w:ascii="Arial" w:hAnsi="Arial" w:cs="Arial"/>
                <w:color w:val="808080"/>
              </w:rPr>
            </w:pPr>
          </w:p>
        </w:tc>
      </w:tr>
    </w:tbl>
    <w:p w14:paraId="346337A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068289AD" w:rsidR="0047048A" w:rsidRPr="002C5414" w:rsidRDefault="0047048A" w:rsidP="007E6D93">
            <w:pPr>
              <w:rPr>
                <w:rFonts w:ascii="Arial" w:hAnsi="Arial" w:cs="Arial"/>
              </w:rPr>
            </w:pPr>
            <w:r w:rsidRPr="002C5414">
              <w:rPr>
                <w:rFonts w:ascii="Arial" w:hAnsi="Arial" w:cs="Arial"/>
              </w:rPr>
              <w:t xml:space="preserve">Datum opravljenega preverjanja postopka oddaje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04372F9E" w14:textId="77777777" w:rsidR="0047048A" w:rsidRPr="002C5414" w:rsidRDefault="0047048A" w:rsidP="0047048A">
      <w:pPr>
        <w:rPr>
          <w:rFonts w:ascii="Arial" w:hAnsi="Arial" w:cs="Arial"/>
        </w:rPr>
      </w:pPr>
    </w:p>
    <w:p w14:paraId="542A7FC9" w14:textId="08AFECB3" w:rsidR="0047048A" w:rsidRPr="0088435E" w:rsidRDefault="0047048A" w:rsidP="0088435E">
      <w:pPr>
        <w:pStyle w:val="KLstrosek2"/>
        <w:rPr>
          <w:rFonts w:ascii="Arial" w:hAnsi="Arial" w:cs="Arial"/>
        </w:rPr>
      </w:pPr>
      <w:r w:rsidRPr="002C5414">
        <w:br w:type="page"/>
      </w:r>
      <w:bookmarkStart w:id="44" w:name="_Toc96690969"/>
      <w:r w:rsidR="0088435E" w:rsidRPr="0088435E">
        <w:rPr>
          <w:rFonts w:ascii="Arial" w:hAnsi="Arial" w:cs="Arial"/>
          <w:lang w:val="sl-SI"/>
        </w:rPr>
        <w:lastRenderedPageBreak/>
        <w:t xml:space="preserve"> </w:t>
      </w:r>
      <w:bookmarkStart w:id="45" w:name="_Toc152246833"/>
      <w:r w:rsidRPr="0088435E">
        <w:rPr>
          <w:rFonts w:ascii="Arial" w:hAnsi="Arial" w:cs="Arial"/>
        </w:rPr>
        <w:t>VZOREC KONTROLNEGA LISTA ZA IZVEDBO JAVNEGA NAROČILA PO POSTOPKU PARTNERSTVO ZA INOVACIJE – ZJN-3</w:t>
      </w:r>
      <w:bookmarkEnd w:id="44"/>
      <w:bookmarkEnd w:id="45"/>
    </w:p>
    <w:p w14:paraId="7D75357B" w14:textId="77777777" w:rsidR="0047048A" w:rsidRPr="002C5414" w:rsidRDefault="0047048A" w:rsidP="0047048A">
      <w:pPr>
        <w:pStyle w:val="Bojan1"/>
        <w:keepNext w:val="0"/>
        <w:ind w:left="0" w:right="-427" w:firstLine="0"/>
        <w:outlineLvl w:val="9"/>
        <w:rPr>
          <w:rFonts w:ascii="Arial" w:hAnsi="Arial" w:cs="Arial"/>
          <w:sz w:val="20"/>
          <w:szCs w:val="20"/>
          <w:lang w:val="sl-SI"/>
        </w:rPr>
      </w:pPr>
    </w:p>
    <w:p w14:paraId="1491AC5E" w14:textId="06AC6C8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8E4F37"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581CC3D" w14:textId="77777777" w:rsidR="0047048A" w:rsidRPr="002C5414" w:rsidRDefault="0047048A" w:rsidP="0047048A">
      <w:pPr>
        <w:ind w:left="-426" w:right="-433"/>
        <w:rPr>
          <w:rFonts w:ascii="Arial" w:hAnsi="Arial" w:cs="Arial"/>
        </w:rPr>
      </w:pPr>
    </w:p>
    <w:p w14:paraId="0F854982"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0761B1C2"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14"/>
      </w:r>
    </w:p>
    <w:p w14:paraId="49ED156D"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PARTNERSTVO ZA INOVACIJE</w:t>
      </w:r>
    </w:p>
    <w:p w14:paraId="275BC80C" w14:textId="77777777" w:rsidR="0047048A" w:rsidRPr="002C5414" w:rsidRDefault="0047048A" w:rsidP="0047048A">
      <w:pPr>
        <w:ind w:left="-426" w:right="-433"/>
        <w:jc w:val="center"/>
        <w:rPr>
          <w:rFonts w:ascii="Arial" w:hAnsi="Arial" w:cs="Arial"/>
          <w:bCs/>
        </w:rPr>
      </w:pPr>
    </w:p>
    <w:p w14:paraId="071638D9" w14:textId="77777777" w:rsidR="0047048A" w:rsidRPr="002C5414" w:rsidRDefault="0047048A" w:rsidP="0047048A">
      <w:pPr>
        <w:ind w:left="-426" w:right="-433"/>
        <w:rPr>
          <w:rFonts w:ascii="Arial" w:hAnsi="Arial" w:cs="Arial"/>
          <w:bCs/>
        </w:rPr>
      </w:pPr>
      <w:r w:rsidRPr="002C5414">
        <w:rPr>
          <w:rFonts w:ascii="Arial" w:hAnsi="Arial" w:cs="Arial"/>
          <w:bCs/>
        </w:rPr>
        <w:t xml:space="preserve">Partnerstvo za inovacije (43. čl. ZJN-3) za JN na </w:t>
      </w:r>
      <w:r w:rsidRPr="002C5414">
        <w:rPr>
          <w:rFonts w:ascii="Arial" w:hAnsi="Arial" w:cs="Arial"/>
          <w:b/>
          <w:bCs/>
        </w:rPr>
        <w:t>splošnem področju</w:t>
      </w:r>
      <w:r w:rsidRPr="002C5414">
        <w:rPr>
          <w:rFonts w:ascii="Arial" w:hAnsi="Arial" w:cs="Arial"/>
          <w:bCs/>
        </w:rPr>
        <w:t xml:space="preserve"> (21. tč. 1. odst. 2. čl. ZJN-3) ter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uporabi za:</w:t>
      </w:r>
    </w:p>
    <w:p w14:paraId="7A8F910E" w14:textId="1FCCBD61" w:rsidR="0047048A" w:rsidRPr="002C5414" w:rsidRDefault="0047048A" w:rsidP="006415DA">
      <w:pPr>
        <w:pStyle w:val="Odstavekseznama"/>
        <w:numPr>
          <w:ilvl w:val="0"/>
          <w:numId w:val="27"/>
        </w:numPr>
        <w:spacing w:line="240" w:lineRule="auto"/>
        <w:ind w:left="-284" w:right="-433" w:hanging="142"/>
        <w:jc w:val="both"/>
        <w:rPr>
          <w:rFonts w:ascii="Arial" w:hAnsi="Arial" w:cs="Arial"/>
          <w:sz w:val="20"/>
          <w:szCs w:val="20"/>
        </w:rPr>
      </w:pPr>
      <w:r w:rsidRPr="002C5414">
        <w:rPr>
          <w:rFonts w:ascii="Arial" w:hAnsi="Arial" w:cs="Arial"/>
          <w:sz w:val="20"/>
          <w:szCs w:val="20"/>
        </w:rPr>
        <w:t>potrebe po inovativnem blagu, storitvah ali gradnjah, ki je ne more zadovoljiti z nakupom blaga, storitev ali gradenj, že dostopnih na trgu (2. odst. 43. čl. ZJN-</w:t>
      </w:r>
      <w:r w:rsidR="0032409B">
        <w:rPr>
          <w:rFonts w:ascii="Arial" w:hAnsi="Arial" w:cs="Arial"/>
          <w:sz w:val="20"/>
          <w:szCs w:val="20"/>
        </w:rPr>
        <w:t>3</w:t>
      </w:r>
      <w:r w:rsidRPr="002C5414">
        <w:rPr>
          <w:rFonts w:ascii="Arial" w:hAnsi="Arial" w:cs="Arial"/>
          <w:sz w:val="20"/>
          <w:szCs w:val="20"/>
        </w:rPr>
        <w:t>)</w:t>
      </w:r>
    </w:p>
    <w:p w14:paraId="70BCB713" w14:textId="0C8A0483" w:rsidR="0047048A" w:rsidRPr="002C5414" w:rsidRDefault="0047048A" w:rsidP="006415DA">
      <w:pPr>
        <w:pStyle w:val="Odstavekseznama"/>
        <w:numPr>
          <w:ilvl w:val="0"/>
          <w:numId w:val="27"/>
        </w:numPr>
        <w:autoSpaceDE w:val="0"/>
        <w:autoSpaceDN w:val="0"/>
        <w:adjustRightInd w:val="0"/>
        <w:spacing w:line="240" w:lineRule="auto"/>
        <w:ind w:left="-284" w:right="-433" w:hanging="142"/>
        <w:jc w:val="both"/>
        <w:rPr>
          <w:rFonts w:ascii="Arial" w:hAnsi="Arial" w:cs="Arial"/>
          <w:sz w:val="20"/>
          <w:szCs w:val="20"/>
        </w:rPr>
      </w:pPr>
      <w:r w:rsidRPr="002C5414">
        <w:rPr>
          <w:rFonts w:ascii="Arial" w:hAnsi="Arial" w:cs="Arial"/>
          <w:sz w:val="20"/>
          <w:szCs w:val="20"/>
        </w:rPr>
        <w:t xml:space="preserve">cilj </w:t>
      </w:r>
      <w:r w:rsidRPr="002C5414">
        <w:rPr>
          <w:rFonts w:ascii="Arial" w:hAnsi="Arial" w:cs="Arial"/>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2C5414">
        <w:rPr>
          <w:rFonts w:ascii="Arial" w:hAnsi="Arial" w:cs="Arial"/>
          <w:sz w:val="20"/>
          <w:szCs w:val="20"/>
        </w:rPr>
        <w:t>(8. odst. 43. čl. ZJN-</w:t>
      </w:r>
      <w:r w:rsidR="0032409B">
        <w:rPr>
          <w:rFonts w:ascii="Arial" w:hAnsi="Arial" w:cs="Arial"/>
          <w:sz w:val="20"/>
          <w:szCs w:val="20"/>
        </w:rPr>
        <w:t>3</w:t>
      </w:r>
      <w:r w:rsidRPr="002C5414">
        <w:rPr>
          <w:rFonts w:ascii="Arial" w:hAnsi="Arial" w:cs="Arial"/>
          <w:sz w:val="20"/>
          <w:szCs w:val="20"/>
        </w:rPr>
        <w:t>).</w:t>
      </w:r>
    </w:p>
    <w:p w14:paraId="12C850D0" w14:textId="77777777" w:rsidR="0047048A" w:rsidRPr="002C5414" w:rsidRDefault="0047048A" w:rsidP="0047048A">
      <w:pPr>
        <w:ind w:left="-426" w:right="-433"/>
        <w:rPr>
          <w:rFonts w:ascii="Arial" w:hAnsi="Arial" w:cs="Arial"/>
          <w:b/>
        </w:rPr>
      </w:pPr>
    </w:p>
    <w:p w14:paraId="4D939FE5"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3369FD2B"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4222075"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C43E712"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83F21B6"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C956AFF"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 xml:space="preserve">I  DEL:  POSTOPEK </w:t>
            </w:r>
          </w:p>
        </w:tc>
      </w:tr>
      <w:tr w:rsidR="0047048A" w:rsidRPr="00FE6B7C" w14:paraId="627F5EF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2B36704F"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915A0A" w14:textId="77777777" w:rsidTr="007E6D93">
        <w:trPr>
          <w:trHeight w:val="271"/>
          <w:jc w:val="center"/>
        </w:trPr>
        <w:tc>
          <w:tcPr>
            <w:tcW w:w="5269" w:type="dxa"/>
            <w:gridSpan w:val="2"/>
            <w:tcBorders>
              <w:top w:val="nil"/>
              <w:left w:val="single" w:sz="12" w:space="0" w:color="auto"/>
              <w:bottom w:val="nil"/>
              <w:right w:val="nil"/>
            </w:tcBorders>
            <w:hideMark/>
          </w:tcPr>
          <w:p w14:paraId="4B6B0285"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34C8B85"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FB1D27A" w14:textId="77777777" w:rsidTr="007E6D93">
        <w:trPr>
          <w:trHeight w:val="179"/>
          <w:jc w:val="center"/>
        </w:trPr>
        <w:tc>
          <w:tcPr>
            <w:tcW w:w="5269" w:type="dxa"/>
            <w:gridSpan w:val="2"/>
            <w:tcBorders>
              <w:top w:val="nil"/>
              <w:left w:val="single" w:sz="12" w:space="0" w:color="auto"/>
              <w:bottom w:val="nil"/>
              <w:right w:val="nil"/>
            </w:tcBorders>
            <w:hideMark/>
          </w:tcPr>
          <w:p w14:paraId="0537FA9E"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F962FBA"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FF61176"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E47F57" w14:textId="77777777" w:rsidR="0047048A" w:rsidRPr="002C5414" w:rsidRDefault="0047048A" w:rsidP="007E6D93">
            <w:pPr>
              <w:jc w:val="center"/>
              <w:rPr>
                <w:rFonts w:ascii="Arial" w:hAnsi="Arial" w:cs="Arial"/>
                <w:b/>
              </w:rPr>
            </w:pPr>
          </w:p>
        </w:tc>
      </w:tr>
      <w:tr w:rsidR="0047048A" w:rsidRPr="00FE6B7C" w14:paraId="14594D6B"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E08A23A"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6C44540C"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D4D8FCA" w14:textId="77777777" w:rsidTr="007E6D93">
        <w:trPr>
          <w:trHeight w:val="179"/>
          <w:jc w:val="center"/>
        </w:trPr>
        <w:tc>
          <w:tcPr>
            <w:tcW w:w="5670" w:type="dxa"/>
            <w:gridSpan w:val="3"/>
            <w:tcBorders>
              <w:top w:val="nil"/>
              <w:left w:val="single" w:sz="12" w:space="0" w:color="auto"/>
              <w:bottom w:val="nil"/>
              <w:right w:val="nil"/>
            </w:tcBorders>
            <w:hideMark/>
          </w:tcPr>
          <w:p w14:paraId="40FBBB7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14549E67"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2EF27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391FEF6"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4258524B"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BCFA2CD" w14:textId="77777777" w:rsidR="0047048A" w:rsidRPr="002C5414" w:rsidRDefault="0047048A" w:rsidP="007E6D93">
            <w:pPr>
              <w:jc w:val="center"/>
              <w:rPr>
                <w:rFonts w:ascii="Arial" w:hAnsi="Arial" w:cs="Arial"/>
                <w:b/>
                <w:bCs/>
              </w:rPr>
            </w:pPr>
          </w:p>
          <w:p w14:paraId="17A57A7A" w14:textId="77777777" w:rsidR="0047048A" w:rsidRPr="002C5414" w:rsidRDefault="0047048A" w:rsidP="007E6D93">
            <w:pPr>
              <w:rPr>
                <w:rFonts w:ascii="Arial" w:hAnsi="Arial" w:cs="Arial"/>
                <w:b/>
                <w:bCs/>
              </w:rPr>
            </w:pPr>
          </w:p>
        </w:tc>
      </w:tr>
      <w:tr w:rsidR="0047048A" w:rsidRPr="00FE6B7C" w14:paraId="7E4E0F7B"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5159D50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EEB606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6DD794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1EE9AD98"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05B55DD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2D0F3974" w14:textId="77777777" w:rsidR="0047048A" w:rsidRPr="002C5414" w:rsidRDefault="0047048A" w:rsidP="007E6D93">
            <w:pPr>
              <w:rPr>
                <w:rFonts w:ascii="Arial" w:hAnsi="Arial" w:cs="Arial"/>
                <w:i/>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C1BD3D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36E829A1"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391C615" w14:textId="77777777" w:rsidR="0047048A" w:rsidRPr="002C5414" w:rsidRDefault="0047048A" w:rsidP="007E6D93">
            <w:pPr>
              <w:rPr>
                <w:rFonts w:ascii="Arial" w:hAnsi="Arial" w:cs="Arial"/>
                <w:b/>
                <w:caps/>
              </w:rPr>
            </w:pPr>
          </w:p>
        </w:tc>
      </w:tr>
      <w:tr w:rsidR="0047048A" w:rsidRPr="00FE6B7C"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946A3EA"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60AEA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A81D827"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624E41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040C6734"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6ADFE265"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9FD38D9" w14:textId="77777777" w:rsidR="0047048A" w:rsidRPr="002C5414" w:rsidRDefault="0047048A" w:rsidP="007E6D93">
            <w:pPr>
              <w:rPr>
                <w:rFonts w:ascii="Arial" w:hAnsi="Arial" w:cs="Arial"/>
              </w:rPr>
            </w:pPr>
          </w:p>
        </w:tc>
      </w:tr>
      <w:tr w:rsidR="0047048A" w:rsidRPr="00FE6B7C"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289ED30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0120AE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6C9FD72"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tcPr>
          <w:p w14:paraId="7E0CC61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2C5414" w:rsidRDefault="0047048A" w:rsidP="007E6D93">
            <w:pPr>
              <w:rPr>
                <w:rFonts w:ascii="Arial" w:hAnsi="Arial" w:cs="Arial"/>
              </w:rPr>
            </w:pPr>
          </w:p>
          <w:p w14:paraId="00CF6BCE" w14:textId="77777777" w:rsidR="0047048A" w:rsidRPr="002C5414" w:rsidRDefault="0047048A" w:rsidP="007E6D93">
            <w:pPr>
              <w:rPr>
                <w:rFonts w:ascii="Arial" w:hAnsi="Arial" w:cs="Arial"/>
              </w:rPr>
            </w:pPr>
            <w:r w:rsidRPr="002C5414">
              <w:rPr>
                <w:rFonts w:ascii="Arial" w:hAnsi="Arial" w:cs="Arial"/>
              </w:rPr>
              <w:lastRenderedPageBreak/>
              <w:t>8</w:t>
            </w:r>
          </w:p>
          <w:p w14:paraId="30676B78" w14:textId="77777777" w:rsidR="0047048A" w:rsidRPr="002C5414" w:rsidRDefault="0047048A" w:rsidP="007E6D93">
            <w:pPr>
              <w:rPr>
                <w:rFonts w:ascii="Arial" w:hAnsi="Arial" w:cs="Arial"/>
              </w:rPr>
            </w:pPr>
          </w:p>
          <w:p w14:paraId="0A92A5D4" w14:textId="77777777" w:rsidR="0047048A" w:rsidRPr="002C5414" w:rsidRDefault="0047048A" w:rsidP="007E6D93">
            <w:pPr>
              <w:rPr>
                <w:rFonts w:ascii="Arial" w:hAnsi="Arial" w:cs="Arial"/>
              </w:rPr>
            </w:pPr>
          </w:p>
          <w:p w14:paraId="36F05CB8"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E21BE7F" w14:textId="77777777" w:rsidR="0047048A" w:rsidRPr="002C5414" w:rsidRDefault="0047048A" w:rsidP="007E6D93">
            <w:pPr>
              <w:rPr>
                <w:rFonts w:ascii="Arial" w:hAnsi="Arial" w:cs="Arial"/>
                <w:b/>
              </w:rPr>
            </w:pPr>
            <w:r w:rsidRPr="002C5414">
              <w:rPr>
                <w:rFonts w:ascii="Arial" w:hAnsi="Arial" w:cs="Arial"/>
                <w:b/>
              </w:rPr>
              <w:lastRenderedPageBreak/>
              <w:t>DRUGA FAZA (faza »raziskav in razvoja«):</w:t>
            </w:r>
          </w:p>
          <w:p w14:paraId="2F95E069" w14:textId="77777777" w:rsidR="0047048A" w:rsidRPr="002C5414" w:rsidRDefault="0047048A" w:rsidP="007E6D93">
            <w:pPr>
              <w:rPr>
                <w:rFonts w:ascii="Arial" w:hAnsi="Arial" w:cs="Arial"/>
              </w:rPr>
            </w:pPr>
            <w:r w:rsidRPr="002C5414">
              <w:rPr>
                <w:rFonts w:ascii="Arial" w:hAnsi="Arial" w:cs="Arial"/>
              </w:rPr>
              <w:lastRenderedPageBreak/>
              <w:t xml:space="preserve">Povabilo izbranim udeležencem (kandidatom) k pogajanjem oz. razvoju inovativnih rešitev (lahko v več zaporednih fazah) </w:t>
            </w:r>
            <w:r w:rsidRPr="002C5414">
              <w:rPr>
                <w:rFonts w:ascii="Arial" w:hAnsi="Arial" w:cs="Arial"/>
                <w:i/>
              </w:rPr>
              <w:t>(43. čl. ZJN-3)</w:t>
            </w:r>
          </w:p>
          <w:p w14:paraId="23CEE08E" w14:textId="77777777" w:rsidR="0047048A" w:rsidRPr="002C5414" w:rsidRDefault="0047048A" w:rsidP="007E6D93">
            <w:pPr>
              <w:rPr>
                <w:rFonts w:ascii="Arial" w:hAnsi="Arial" w:cs="Arial"/>
              </w:rPr>
            </w:pPr>
            <w:r w:rsidRPr="002C5414">
              <w:rPr>
                <w:rFonts w:ascii="Arial" w:hAnsi="Arial" w:cs="Arial"/>
              </w:rPr>
              <w:t xml:space="preserve">Izvedba pogajanj oz. razvoja inovativnih rešitev (lahko v več zaporednih fazah) </w:t>
            </w:r>
            <w:r w:rsidRPr="002C5414">
              <w:rPr>
                <w:rFonts w:ascii="Arial" w:hAnsi="Arial" w:cs="Arial"/>
                <w:i/>
              </w:rPr>
              <w:t>(43. čl. ZJN-3)</w:t>
            </w:r>
          </w:p>
        </w:tc>
        <w:tc>
          <w:tcPr>
            <w:tcW w:w="4645" w:type="dxa"/>
            <w:gridSpan w:val="2"/>
            <w:tcBorders>
              <w:top w:val="nil"/>
              <w:left w:val="nil"/>
              <w:bottom w:val="nil"/>
              <w:right w:val="single" w:sz="12" w:space="0" w:color="auto"/>
            </w:tcBorders>
            <w:hideMark/>
          </w:tcPr>
          <w:p w14:paraId="52897B35" w14:textId="77777777" w:rsidR="0047048A" w:rsidRPr="002C5414" w:rsidRDefault="0047048A" w:rsidP="007E6D93">
            <w:pPr>
              <w:rPr>
                <w:rFonts w:ascii="Arial" w:hAnsi="Arial" w:cs="Arial"/>
              </w:rPr>
            </w:pPr>
          </w:p>
          <w:p w14:paraId="7F486F00" w14:textId="77777777" w:rsidR="0047048A" w:rsidRPr="002C5414" w:rsidRDefault="0047048A" w:rsidP="007E6D93">
            <w:pPr>
              <w:rPr>
                <w:rFonts w:ascii="Arial" w:hAnsi="Arial" w:cs="Arial"/>
              </w:rPr>
            </w:pPr>
          </w:p>
          <w:p w14:paraId="18D74F8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712EA0D" w14:textId="77777777" w:rsidR="0047048A" w:rsidRPr="002C5414" w:rsidRDefault="0047048A" w:rsidP="007E6D93">
            <w:pPr>
              <w:rPr>
                <w:rFonts w:ascii="Arial" w:hAnsi="Arial" w:cs="Arial"/>
              </w:rPr>
            </w:pPr>
          </w:p>
          <w:p w14:paraId="4BA9B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70D50C77" w14:textId="77777777" w:rsidR="0047048A" w:rsidRPr="002C5414" w:rsidRDefault="0047048A" w:rsidP="007E6D93">
            <w:pPr>
              <w:rPr>
                <w:rFonts w:ascii="Arial" w:hAnsi="Arial" w:cs="Arial"/>
                <w:b/>
              </w:rPr>
            </w:pPr>
            <w:r w:rsidRPr="002C5414">
              <w:rPr>
                <w:rFonts w:ascii="Arial" w:hAnsi="Arial" w:cs="Arial"/>
                <w:b/>
              </w:rPr>
              <w:t>TRETJA FAZA (faza »nakupa«):</w:t>
            </w:r>
          </w:p>
        </w:tc>
        <w:tc>
          <w:tcPr>
            <w:tcW w:w="4645" w:type="dxa"/>
            <w:gridSpan w:val="2"/>
            <w:tcBorders>
              <w:top w:val="nil"/>
              <w:left w:val="nil"/>
              <w:bottom w:val="nil"/>
              <w:right w:val="single" w:sz="12" w:space="0" w:color="auto"/>
            </w:tcBorders>
          </w:tcPr>
          <w:p w14:paraId="384C2692" w14:textId="77777777" w:rsidR="0047048A" w:rsidRPr="002C5414" w:rsidRDefault="0047048A" w:rsidP="007E6D93">
            <w:pPr>
              <w:rPr>
                <w:rFonts w:ascii="Arial" w:hAnsi="Arial" w:cs="Arial"/>
              </w:rPr>
            </w:pPr>
          </w:p>
        </w:tc>
      </w:tr>
      <w:tr w:rsidR="0047048A" w:rsidRPr="00FE6B7C"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2C5414" w:rsidRDefault="0047048A" w:rsidP="007E6D93">
            <w:pPr>
              <w:rPr>
                <w:rFonts w:ascii="Arial" w:hAnsi="Arial" w:cs="Arial"/>
              </w:rPr>
            </w:pPr>
            <w:r w:rsidRPr="002C5414">
              <w:rPr>
                <w:rFonts w:ascii="Arial" w:hAnsi="Arial" w:cs="Arial"/>
              </w:rPr>
              <w:t>10</w:t>
            </w:r>
          </w:p>
          <w:p w14:paraId="67195125" w14:textId="77777777" w:rsidR="0047048A" w:rsidRPr="002C5414" w:rsidRDefault="0047048A" w:rsidP="007E6D93">
            <w:pPr>
              <w:rPr>
                <w:rFonts w:ascii="Arial" w:hAnsi="Arial" w:cs="Arial"/>
              </w:rPr>
            </w:pPr>
          </w:p>
          <w:p w14:paraId="514AF738"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43FB0612" w14:textId="77777777" w:rsidR="0047048A" w:rsidRPr="002C5414" w:rsidRDefault="0047048A" w:rsidP="007E6D93">
            <w:pPr>
              <w:rPr>
                <w:rFonts w:ascii="Arial" w:hAnsi="Arial" w:cs="Arial"/>
              </w:rPr>
            </w:pPr>
            <w:r w:rsidRPr="002C5414">
              <w:rPr>
                <w:rFonts w:ascii="Arial" w:hAnsi="Arial" w:cs="Arial"/>
              </w:rPr>
              <w:t>Obvestilo partnerjem o zaključku pogajanj oz. razvoja inovativnih rešitev in povabilo k predložitvi »končnih« ponudb</w:t>
            </w:r>
          </w:p>
        </w:tc>
        <w:tc>
          <w:tcPr>
            <w:tcW w:w="4645" w:type="dxa"/>
            <w:gridSpan w:val="2"/>
            <w:tcBorders>
              <w:top w:val="nil"/>
              <w:left w:val="nil"/>
              <w:bottom w:val="nil"/>
              <w:right w:val="single" w:sz="12" w:space="0" w:color="auto"/>
            </w:tcBorders>
          </w:tcPr>
          <w:p w14:paraId="1024BB8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33EC5A8A" w14:textId="77777777" w:rsidR="0047048A" w:rsidRPr="002C5414" w:rsidRDefault="0047048A" w:rsidP="007E6D93">
            <w:pPr>
              <w:rPr>
                <w:rFonts w:ascii="Arial" w:hAnsi="Arial" w:cs="Arial"/>
              </w:rPr>
            </w:pPr>
            <w:r w:rsidRPr="002C5414">
              <w:rPr>
                <w:rFonts w:ascii="Arial" w:hAnsi="Arial" w:cs="Arial"/>
                <w:bCs/>
              </w:rPr>
              <w:t xml:space="preserve">Predložitev in javno odpiranje »končnih« ponudb </w:t>
            </w:r>
            <w:r w:rsidRPr="002C5414">
              <w:rPr>
                <w:rFonts w:ascii="Arial" w:hAnsi="Arial" w:cs="Arial"/>
              </w:rPr>
              <w:t xml:space="preserve">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D5A1D6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21E28836"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43.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0A904A7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74B2BA54"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07A3286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B679318" w14:textId="77777777" w:rsidTr="007E6D93">
        <w:trPr>
          <w:trHeight w:val="219"/>
          <w:jc w:val="center"/>
        </w:trPr>
        <w:tc>
          <w:tcPr>
            <w:tcW w:w="534" w:type="dxa"/>
            <w:tcBorders>
              <w:top w:val="nil"/>
              <w:left w:val="single" w:sz="12" w:space="0" w:color="auto"/>
              <w:bottom w:val="nil"/>
              <w:right w:val="nil"/>
            </w:tcBorders>
          </w:tcPr>
          <w:p w14:paraId="504DC5E5" w14:textId="77777777" w:rsidR="0047048A" w:rsidRDefault="0047048A" w:rsidP="007E6D93">
            <w:pPr>
              <w:rPr>
                <w:rFonts w:ascii="Arial" w:hAnsi="Arial" w:cs="Arial"/>
              </w:rPr>
            </w:pPr>
            <w:r w:rsidRPr="002C5414">
              <w:rPr>
                <w:rFonts w:ascii="Arial" w:hAnsi="Arial" w:cs="Arial"/>
              </w:rPr>
              <w:t>14</w:t>
            </w:r>
          </w:p>
          <w:p w14:paraId="0A3095A7" w14:textId="6394A544" w:rsidR="0056408F" w:rsidRPr="002C5414" w:rsidRDefault="0056408F" w:rsidP="0056408F">
            <w:pPr>
              <w:rPr>
                <w:rFonts w:ascii="Arial" w:hAnsi="Arial" w:cs="Arial"/>
              </w:rPr>
            </w:pPr>
            <w:r>
              <w:rPr>
                <w:rFonts w:ascii="Arial" w:hAnsi="Arial" w:cs="Arial"/>
              </w:rPr>
              <w:t xml:space="preserve">15         </w:t>
            </w:r>
          </w:p>
        </w:tc>
        <w:tc>
          <w:tcPr>
            <w:tcW w:w="4710" w:type="dxa"/>
            <w:tcBorders>
              <w:top w:val="nil"/>
              <w:left w:val="nil"/>
              <w:bottom w:val="nil"/>
              <w:right w:val="nil"/>
            </w:tcBorders>
          </w:tcPr>
          <w:p w14:paraId="69C46FA9" w14:textId="77777777" w:rsidR="0047048A"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p w14:paraId="04E9F047" w14:textId="3E66DEDF" w:rsidR="0056408F" w:rsidRPr="002C5414" w:rsidRDefault="0056408F" w:rsidP="0056408F">
            <w:pPr>
              <w:rPr>
                <w:rFonts w:ascii="Arial" w:hAnsi="Arial" w:cs="Arial"/>
              </w:rPr>
            </w:pPr>
            <w:r>
              <w:rPr>
                <w:rFonts w:ascii="Arial" w:hAnsi="Arial" w:cs="Arial"/>
              </w:rPr>
              <w:t>(Končno) poročilo o oddaji JN (105. čl.ZJN-3</w:t>
            </w:r>
          </w:p>
        </w:tc>
        <w:tc>
          <w:tcPr>
            <w:tcW w:w="4645" w:type="dxa"/>
            <w:gridSpan w:val="2"/>
            <w:tcBorders>
              <w:top w:val="nil"/>
              <w:left w:val="nil"/>
              <w:bottom w:val="nil"/>
              <w:right w:val="single" w:sz="12" w:space="0" w:color="auto"/>
            </w:tcBorders>
          </w:tcPr>
          <w:p w14:paraId="7A1C10E0" w14:textId="36EF3ED5" w:rsidR="007927C3"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w:t>
            </w:r>
          </w:p>
          <w:p w14:paraId="0D97007B" w14:textId="05D3097A" w:rsidR="0056408F" w:rsidRDefault="0056408F" w:rsidP="0056408F">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w:t>
            </w:r>
            <w:r>
              <w:rPr>
                <w:rFonts w:ascii="Arial" w:hAnsi="Arial" w:cs="Arial"/>
              </w:rPr>
              <w:t>E</w:t>
            </w:r>
          </w:p>
          <w:p w14:paraId="1DB387A5" w14:textId="35CC4FBF" w:rsidR="007927C3" w:rsidRPr="002C5414" w:rsidRDefault="007927C3" w:rsidP="007E6D93">
            <w:pPr>
              <w:rPr>
                <w:rFonts w:ascii="Arial" w:hAnsi="Arial" w:cs="Arial"/>
              </w:rPr>
            </w:pPr>
          </w:p>
        </w:tc>
      </w:tr>
      <w:tr w:rsidR="0047048A" w:rsidRPr="00FE6B7C" w14:paraId="13CC2A6B" w14:textId="77777777" w:rsidTr="007E6D93">
        <w:trPr>
          <w:trHeight w:val="326"/>
          <w:jc w:val="center"/>
        </w:trPr>
        <w:tc>
          <w:tcPr>
            <w:tcW w:w="534" w:type="dxa"/>
            <w:tcBorders>
              <w:top w:val="nil"/>
              <w:left w:val="single" w:sz="12" w:space="0" w:color="auto"/>
              <w:bottom w:val="nil"/>
              <w:right w:val="nil"/>
            </w:tcBorders>
          </w:tcPr>
          <w:p w14:paraId="1F82C481" w14:textId="134A4DD8" w:rsidR="0047048A" w:rsidRPr="002C5414" w:rsidRDefault="007927C3" w:rsidP="007E6D93">
            <w:pPr>
              <w:rPr>
                <w:rFonts w:ascii="Arial" w:hAnsi="Arial" w:cs="Arial"/>
              </w:rPr>
            </w:pPr>
            <w:r>
              <w:rPr>
                <w:rFonts w:ascii="Arial" w:hAnsi="Arial" w:cs="Arial"/>
              </w:rPr>
              <w:t>C</w:t>
            </w:r>
          </w:p>
        </w:tc>
        <w:tc>
          <w:tcPr>
            <w:tcW w:w="4710" w:type="dxa"/>
            <w:tcBorders>
              <w:top w:val="nil"/>
              <w:left w:val="nil"/>
              <w:bottom w:val="nil"/>
              <w:right w:val="nil"/>
            </w:tcBorders>
          </w:tcPr>
          <w:p w14:paraId="76B958F5"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115"/>
            </w:r>
            <w:r w:rsidRPr="002C5414">
              <w:rPr>
                <w:rFonts w:ascii="Arial" w:hAnsi="Arial" w:cs="Arial"/>
              </w:rPr>
              <w:t>)</w:t>
            </w:r>
          </w:p>
        </w:tc>
        <w:tc>
          <w:tcPr>
            <w:tcW w:w="4645" w:type="dxa"/>
            <w:gridSpan w:val="2"/>
            <w:tcBorders>
              <w:top w:val="nil"/>
              <w:left w:val="nil"/>
              <w:bottom w:val="nil"/>
              <w:right w:val="single" w:sz="12" w:space="0" w:color="auto"/>
            </w:tcBorders>
          </w:tcPr>
          <w:p w14:paraId="3F96B5E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1A57BF" w14:textId="77777777" w:rsidTr="007E6D93">
        <w:trPr>
          <w:trHeight w:val="158"/>
          <w:jc w:val="center"/>
        </w:trPr>
        <w:tc>
          <w:tcPr>
            <w:tcW w:w="534" w:type="dxa"/>
            <w:tcBorders>
              <w:top w:val="nil"/>
              <w:left w:val="single" w:sz="12" w:space="0" w:color="auto"/>
              <w:bottom w:val="nil"/>
              <w:right w:val="nil"/>
            </w:tcBorders>
          </w:tcPr>
          <w:p w14:paraId="1A840EC2" w14:textId="2499107E" w:rsidR="0047048A" w:rsidRPr="002C5414" w:rsidRDefault="007927C3" w:rsidP="007E6D93">
            <w:pPr>
              <w:rPr>
                <w:rFonts w:ascii="Arial" w:hAnsi="Arial" w:cs="Arial"/>
              </w:rPr>
            </w:pPr>
            <w:r>
              <w:rPr>
                <w:rFonts w:ascii="Arial" w:hAnsi="Arial" w:cs="Arial"/>
              </w:rPr>
              <w:t>D</w:t>
            </w:r>
          </w:p>
        </w:tc>
        <w:tc>
          <w:tcPr>
            <w:tcW w:w="4710" w:type="dxa"/>
            <w:tcBorders>
              <w:top w:val="nil"/>
              <w:left w:val="nil"/>
              <w:bottom w:val="nil"/>
              <w:right w:val="nil"/>
            </w:tcBorders>
          </w:tcPr>
          <w:p w14:paraId="5736F1A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71E28BC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1F1A6E0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153E5C8" w14:textId="6F3CB154"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AA2FAA7" w14:textId="70AD2774" w:rsidR="0047048A" w:rsidRPr="002C5414" w:rsidRDefault="0047048A" w:rsidP="007E6D93">
            <w:pPr>
              <w:rPr>
                <w:rFonts w:ascii="Arial" w:hAnsi="Arial" w:cs="Arial"/>
              </w:rPr>
            </w:pPr>
          </w:p>
        </w:tc>
      </w:tr>
    </w:tbl>
    <w:p w14:paraId="0BB33F7E"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16"/>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2C5414" w:rsidRDefault="0047048A" w:rsidP="007E6D93">
            <w:pPr>
              <w:rPr>
                <w:rFonts w:ascii="Arial" w:hAnsi="Arial" w:cs="Arial"/>
              </w:rPr>
            </w:pPr>
          </w:p>
        </w:tc>
      </w:tr>
      <w:tr w:rsidR="0047048A" w:rsidRPr="00FE6B7C"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524191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158A5DA7"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1E0A1D" w:rsidRPr="002C5414">
              <w:rPr>
                <w:rFonts w:ascii="Arial" w:hAnsi="Arial" w:cs="Arial"/>
              </w:rPr>
              <w:t xml:space="preserve">z vsemi količinskimi in cenovnimi parametri </w:t>
            </w:r>
            <w:r w:rsidRPr="002C5414">
              <w:rPr>
                <w:rFonts w:ascii="Arial" w:hAnsi="Arial" w:cs="Arial"/>
              </w:rPr>
              <w:t>(24. čl. ZJN-3) oz. najvišji stroški (8. odst. 43. čl. ZJN-3)</w:t>
            </w:r>
          </w:p>
          <w:p w14:paraId="7E94D0A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2C5414" w:rsidRDefault="0047048A" w:rsidP="007E6D93">
            <w:pPr>
              <w:rPr>
                <w:rFonts w:ascii="Arial" w:hAnsi="Arial" w:cs="Arial"/>
              </w:rPr>
            </w:pPr>
          </w:p>
        </w:tc>
      </w:tr>
      <w:tr w:rsidR="0047048A" w:rsidRPr="00FE6B7C"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40CA53E3"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2C5414" w:rsidRDefault="0047048A" w:rsidP="007E6D93">
            <w:pPr>
              <w:rPr>
                <w:rFonts w:ascii="Arial" w:hAnsi="Arial" w:cs="Arial"/>
              </w:rPr>
            </w:pPr>
          </w:p>
        </w:tc>
      </w:tr>
      <w:tr w:rsidR="0047048A" w:rsidRPr="00FE6B7C"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2C5414" w:rsidRDefault="0047048A" w:rsidP="007E6D93">
            <w:pPr>
              <w:rPr>
                <w:rFonts w:ascii="Arial" w:hAnsi="Arial" w:cs="Arial"/>
              </w:rPr>
            </w:pPr>
            <w:r w:rsidRPr="002C5414">
              <w:rPr>
                <w:rFonts w:ascii="Arial" w:hAnsi="Arial" w:cs="Arial"/>
              </w:rPr>
              <w:t xml:space="preserve">Dokumentiran je vir in obseg sredstev namenjenih za izvedbo JN (pred objavo obvestila o JN) - sklep o </w:t>
            </w:r>
            <w:r w:rsidRPr="002C5414">
              <w:rPr>
                <w:rFonts w:ascii="Arial" w:hAnsi="Arial" w:cs="Arial"/>
              </w:rPr>
              <w:lastRenderedPageBreak/>
              <w:t>začetku postopka ali drug ustrezen način (1. odst. 66. čl. ZJN-3)</w:t>
            </w:r>
          </w:p>
          <w:p w14:paraId="54A752A3"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81FB8B" w14:textId="77777777" w:rsidR="002C78C8" w:rsidRPr="002C5414" w:rsidRDefault="0047048A" w:rsidP="002C78C8">
            <w:pPr>
              <w:rPr>
                <w:rFonts w:ascii="Arial" w:hAnsi="Arial" w:cs="Arial"/>
              </w:rPr>
            </w:pPr>
            <w:r w:rsidRPr="002C5414">
              <w:rPr>
                <w:rFonts w:ascii="Arial" w:hAnsi="Arial" w:cs="Arial"/>
                <w:i/>
              </w:rPr>
              <w:t xml:space="preserve">neposredni in posredi proračunski uporabniki upoštevajo še pravila o javnih financah – ZJF in </w:t>
            </w:r>
            <w:r w:rsidR="002C78C8" w:rsidRPr="002C5414">
              <w:rPr>
                <w:rFonts w:ascii="Arial" w:hAnsi="Arial" w:cs="Arial"/>
                <w:i/>
              </w:rPr>
              <w:t>vsakokratni veljavni ZIPRS; za neposredne uporabnike – zagotovljen vir financiranja</w:t>
            </w:r>
          </w:p>
          <w:p w14:paraId="30A7CE3F"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117"/>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2C5414" w:rsidRDefault="0047048A" w:rsidP="007E6D93">
            <w:pPr>
              <w:rPr>
                <w:rFonts w:ascii="Arial" w:hAnsi="Arial" w:cs="Arial"/>
              </w:rPr>
            </w:pPr>
          </w:p>
        </w:tc>
      </w:tr>
      <w:tr w:rsidR="0047048A" w:rsidRPr="00FE6B7C"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2C5414" w:rsidRDefault="0047048A" w:rsidP="007E6D93">
            <w:pPr>
              <w:jc w:val="center"/>
              <w:rPr>
                <w:rFonts w:ascii="Arial" w:hAnsi="Arial" w:cs="Arial"/>
              </w:rPr>
            </w:pPr>
          </w:p>
          <w:p w14:paraId="1B2D735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7D5FFEE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63874804"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E3686" w:rsidRPr="002C5414">
              <w:rPr>
                <w:rStyle w:val="Sprotnaopomba-sklic"/>
                <w:rFonts w:ascii="Arial" w:hAnsi="Arial" w:cs="Arial"/>
              </w:rPr>
              <w:footnoteReference w:id="118"/>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F9F1B45"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2C5414" w:rsidRDefault="0047048A" w:rsidP="007E6D93">
            <w:pPr>
              <w:rPr>
                <w:rFonts w:ascii="Arial" w:hAnsi="Arial" w:cs="Arial"/>
              </w:rPr>
            </w:pPr>
            <w:r w:rsidRPr="002C5414">
              <w:rPr>
                <w:rFonts w:ascii="Arial" w:hAnsi="Arial" w:cs="Arial"/>
                <w:b/>
                <w:bCs/>
              </w:rPr>
              <w:t xml:space="preserve">DOKUMENTACIJA V ZVEZI Z ODDAJO JN OZ. </w:t>
            </w:r>
            <w:r w:rsidRPr="002C5414">
              <w:rPr>
                <w:rFonts w:ascii="Arial" w:hAnsi="Arial" w:cs="Arial"/>
                <w:b/>
              </w:rPr>
              <w:t>POVABILO K ODDAJI PRIJAVE ZA SODELOVANJE (OPISNI DOKUMENT)</w:t>
            </w:r>
          </w:p>
        </w:tc>
      </w:tr>
      <w:tr w:rsidR="0047048A" w:rsidRPr="00FE6B7C"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94C1A5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2C5414">
              <w:rPr>
                <w:rFonts w:ascii="Arial" w:hAnsi="Arial" w:cs="Arial"/>
                <w:u w:val="single"/>
              </w:rPr>
              <w:t>minimalne zahteve</w:t>
            </w:r>
            <w:r w:rsidRPr="002C5414">
              <w:rPr>
                <w:rFonts w:ascii="Arial" w:hAnsi="Arial" w:cs="Arial"/>
              </w:rPr>
              <w:t>, ki jih morajo izpolnjevati vse ponudbe (2. odst. 43. čl. ZJN-3) ter dokumentacija v zvezi z oddajo JN je pripravljena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679A8EE2"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685ECD" w14:textId="33A6EF80"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sidRPr="002C5414">
              <w:rPr>
                <w:rFonts w:ascii="Arial" w:hAnsi="Arial" w:cs="Arial"/>
                <w:i/>
                <w:sz w:val="20"/>
                <w:szCs w:val="20"/>
                <w:lang w:eastAsia="sl-SI"/>
              </w:rPr>
              <w:t xml:space="preserve"> (dostopna je vsa dokumentacija, razen tistih sestavnih delov dokumentacije, kjer zaradi oblike, velikosti ali zagotavljanj</w:t>
            </w:r>
            <w:r w:rsidR="0096542E" w:rsidRPr="002C5414">
              <w:rPr>
                <w:rFonts w:ascii="Arial" w:hAnsi="Arial" w:cs="Arial"/>
                <w:i/>
                <w:sz w:val="20"/>
                <w:szCs w:val="20"/>
                <w:lang w:eastAsia="sl-SI"/>
              </w:rPr>
              <w:t xml:space="preserve">a zaščite datotek to ni mogoče - </w:t>
            </w:r>
            <w:r w:rsidR="00383222" w:rsidRPr="002C5414">
              <w:rPr>
                <w:rFonts w:ascii="Arial" w:hAnsi="Arial" w:cs="Arial"/>
                <w:i/>
                <w:sz w:val="20"/>
                <w:szCs w:val="20"/>
                <w:lang w:eastAsia="sl-SI"/>
              </w:rPr>
              <w:t>1. odst. 67. čl. ZJN</w:t>
            </w:r>
            <w:r w:rsidR="0096542E" w:rsidRPr="002C5414">
              <w:rPr>
                <w:rFonts w:ascii="Arial" w:hAnsi="Arial" w:cs="Arial"/>
                <w:i/>
                <w:sz w:val="20"/>
                <w:szCs w:val="20"/>
                <w:lang w:eastAsia="sl-SI"/>
              </w:rPr>
              <w:t>- 3 (</w:t>
            </w:r>
            <w:r w:rsidR="00383222" w:rsidRPr="002C5414">
              <w:rPr>
                <w:rFonts w:ascii="Arial" w:hAnsi="Arial" w:cs="Arial"/>
                <w:i/>
                <w:sz w:val="20"/>
                <w:szCs w:val="20"/>
                <w:lang w:eastAsia="sl-SI"/>
              </w:rPr>
              <w:t>novela ZJN- 3b))</w:t>
            </w:r>
          </w:p>
          <w:p w14:paraId="5209AB20" w14:textId="08E211AD"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4AD10DE"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 xml:space="preserve">od 1. 1. 2022 (novela ZJN-3B) mora biti dokumentacija v zvezi z oddajo JN objavljena izključno na portalu JN (ukinila se je možnost objave te dokumentacije na posameznih drugih spletnih </w:t>
            </w:r>
            <w:r w:rsidRPr="002C5414">
              <w:rPr>
                <w:rFonts w:ascii="Arial" w:hAnsi="Arial" w:cs="Arial"/>
                <w:i/>
                <w:sz w:val="20"/>
                <w:szCs w:val="20"/>
                <w:lang w:eastAsia="sl-SI"/>
              </w:rPr>
              <w:lastRenderedPageBreak/>
              <w:t>mestih), razen izjem tistih delov dokumentacije, kjer zaradi oblike, velikosti ali zagotavljanja zaščite datotek to ni mogoče – 1. odst. 67. čl. ZJN-3</w:t>
            </w:r>
          </w:p>
          <w:p w14:paraId="3E6CE44C"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sklicevanje na blagovne znamke, patente ipd. ni dopustno, razen izjemoma s pojasnilom, vedno pa z dodatnim besedilom »ali enakovredni« – 6. odst. 68. čl. ZJN-3</w:t>
            </w:r>
          </w:p>
          <w:p w14:paraId="63CCBD49" w14:textId="6731652D" w:rsidR="00966341" w:rsidRPr="002C5414" w:rsidRDefault="00966341"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p w14:paraId="57F6BD7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kaj so minimalne zahteve, je pojasnjeno v uvodnem pojasnilu 45 Direktive 2014/24/EU o javnem naročanju: »</w:t>
            </w:r>
            <w:r w:rsidRPr="002C5414">
              <w:rPr>
                <w:rFonts w:ascii="Arial" w:hAnsi="Arial" w:cs="Arial"/>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2C5414" w:rsidRDefault="0047048A" w:rsidP="007E6D93">
            <w:pPr>
              <w:jc w:val="center"/>
              <w:rPr>
                <w:rFonts w:ascii="Arial" w:hAnsi="Arial" w:cs="Arial"/>
                <w:b/>
                <w:bCs/>
                <w:i/>
              </w:rPr>
            </w:pPr>
          </w:p>
        </w:tc>
      </w:tr>
      <w:tr w:rsidR="0047048A" w:rsidRPr="00FE6B7C"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7D5CCB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601C8364"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4635756"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7D74D9F"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right w:val="single" w:sz="4" w:space="0" w:color="auto"/>
            </w:tcBorders>
            <w:vAlign w:val="center"/>
          </w:tcPr>
          <w:p w14:paraId="09C996F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19"/>
            </w:r>
            <w:r w:rsidRPr="002C5414">
              <w:rPr>
                <w:rFonts w:ascii="Arial" w:hAnsi="Arial" w:cs="Arial"/>
              </w:rPr>
              <w:t xml:space="preserve"> ter usmeritve MF):</w:t>
            </w:r>
          </w:p>
          <w:p w14:paraId="66ED744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E93AA2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1F28D0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820DF87" w14:textId="77777777" w:rsidR="0047048A" w:rsidRPr="002C5414" w:rsidRDefault="0047048A" w:rsidP="007E6D93">
            <w:pPr>
              <w:rPr>
                <w:rFonts w:ascii="Arial" w:hAnsi="Arial" w:cs="Arial"/>
              </w:rPr>
            </w:pPr>
            <w:r w:rsidRPr="002C5414">
              <w:rPr>
                <w:rFonts w:ascii="Arial" w:hAnsi="Arial" w:cs="Arial"/>
              </w:rPr>
              <w:t xml:space="preserve"> </w:t>
            </w:r>
          </w:p>
          <w:p w14:paraId="502C2E82" w14:textId="77777777" w:rsidR="0047048A" w:rsidRPr="002C5414" w:rsidRDefault="0047048A" w:rsidP="007E6D93">
            <w:pPr>
              <w:rPr>
                <w:rFonts w:ascii="Arial" w:hAnsi="Arial" w:cs="Arial"/>
              </w:rPr>
            </w:pPr>
          </w:p>
          <w:p w14:paraId="4A0123B7" w14:textId="77777777" w:rsidR="0047048A" w:rsidRPr="002C5414" w:rsidRDefault="0047048A" w:rsidP="007E6D93">
            <w:pPr>
              <w:rPr>
                <w:rFonts w:ascii="Arial" w:hAnsi="Arial" w:cs="Arial"/>
              </w:rPr>
            </w:pPr>
          </w:p>
          <w:p w14:paraId="28C4124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4FEE041" w14:textId="77777777" w:rsidR="0047048A" w:rsidRPr="002C5414" w:rsidRDefault="0047048A" w:rsidP="007E6D93">
            <w:pPr>
              <w:jc w:val="center"/>
              <w:rPr>
                <w:rFonts w:ascii="Arial" w:hAnsi="Arial" w:cs="Arial"/>
              </w:rPr>
            </w:pPr>
          </w:p>
          <w:p w14:paraId="40EDCDA5" w14:textId="77777777" w:rsidR="0047048A" w:rsidRPr="002C5414" w:rsidRDefault="0047048A" w:rsidP="007E6D93">
            <w:pPr>
              <w:jc w:val="center"/>
              <w:rPr>
                <w:rFonts w:ascii="Arial" w:hAnsi="Arial" w:cs="Arial"/>
              </w:rPr>
            </w:pPr>
          </w:p>
          <w:p w14:paraId="7DF6F6F9" w14:textId="77777777" w:rsidR="0047048A" w:rsidRPr="002C5414" w:rsidRDefault="0047048A" w:rsidP="007E6D93">
            <w:pPr>
              <w:rPr>
                <w:rFonts w:ascii="Arial" w:hAnsi="Arial" w:cs="Arial"/>
              </w:rPr>
            </w:pPr>
          </w:p>
          <w:p w14:paraId="066DAB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2C5414" w:rsidRDefault="0047048A" w:rsidP="007E6D93">
            <w:pPr>
              <w:jc w:val="center"/>
              <w:rPr>
                <w:rFonts w:ascii="Arial" w:hAnsi="Arial" w:cs="Arial"/>
                <w:i/>
                <w:color w:val="A6A6A6"/>
              </w:rPr>
            </w:pPr>
          </w:p>
        </w:tc>
      </w:tr>
      <w:tr w:rsidR="0047048A" w:rsidRPr="00FE6B7C"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A521B0">
              <w:rPr>
                <w:rFonts w:ascii="Arial" w:hAnsi="Arial" w:cs="Arial"/>
              </w:rPr>
              <w:t xml:space="preserve"> </w:t>
            </w:r>
            <w:r w:rsidRPr="002C5414">
              <w:rPr>
                <w:rStyle w:val="Sprotnaopomba-sklic"/>
                <w:rFonts w:ascii="Arial" w:hAnsi="Arial" w:cs="Arial"/>
              </w:rPr>
              <w:footnoteReference w:id="120"/>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w:t>
            </w:r>
            <w:r w:rsidRPr="002C5414">
              <w:rPr>
                <w:rFonts w:ascii="Arial" w:hAnsi="Arial" w:cs="Arial"/>
              </w:rPr>
              <w:lastRenderedPageBreak/>
              <w:t>sodelovanje, dokazila, zahtevani standardi, ESPD, e-Certis,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9F375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1F01666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21"/>
            </w:r>
            <w:r w:rsidRPr="002C5414">
              <w:rPr>
                <w:rFonts w:ascii="Arial" w:hAnsi="Arial" w:cs="Arial"/>
                <w:i/>
                <w:sz w:val="20"/>
                <w:szCs w:val="20"/>
              </w:rPr>
              <w:t>)</w:t>
            </w:r>
          </w:p>
          <w:p w14:paraId="6B8FFC03" w14:textId="77777777" w:rsidR="00966341" w:rsidRPr="002C5414" w:rsidRDefault="00966341" w:rsidP="00966341">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F1C037D" w14:textId="0DC3FE19" w:rsidR="00966341" w:rsidRPr="002C5414" w:rsidRDefault="00966341" w:rsidP="0096634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xml:space="preserve">, razen obveznih razlogov za </w:t>
            </w:r>
            <w:r w:rsidRPr="002C5414">
              <w:rPr>
                <w:rFonts w:ascii="Arial" w:hAnsi="Arial" w:cs="Arial"/>
                <w:b/>
                <w:i/>
                <w:color w:val="A6A6A6"/>
              </w:rPr>
              <w:lastRenderedPageBreak/>
              <w:t>izključitev določenih z ZJN-3 (1., 2. in 4. odst. 75. čl. ZJN-3)</w:t>
            </w:r>
          </w:p>
        </w:tc>
      </w:tr>
      <w:tr w:rsidR="0047048A" w:rsidRPr="00FE6B7C"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2C5414" w:rsidRDefault="0047048A" w:rsidP="007E6D93">
            <w:pPr>
              <w:jc w:val="center"/>
              <w:rPr>
                <w:rFonts w:ascii="Arial" w:hAnsi="Arial" w:cs="Arial"/>
                <w:i/>
                <w:color w:val="A6A6A6"/>
              </w:rPr>
            </w:pPr>
          </w:p>
        </w:tc>
      </w:tr>
      <w:tr w:rsidR="0047048A" w:rsidRPr="00FE6B7C"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(6. odst. 43. čl. in 82. čl. ZJN-3)</w:t>
            </w:r>
          </w:p>
          <w:p w14:paraId="5B0A325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Določeno je izvajanje v zaporednih stopnjah: določeni so vmesni cilji, ki jih morajo partnerji doseči, in zagotovljeno je plačilo v ustreznih obrokih (9. odst. 43. čl. ZJN-3), v dokumentaciji v zvezi z oddajo JN je 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obvezna navedba prekinitve partnerstva, </w:t>
            </w:r>
            <w:r w:rsidRPr="002C5414">
              <w:rPr>
                <w:rFonts w:ascii="Arial" w:hAnsi="Arial" w:cs="Arial"/>
                <w:i/>
                <w:color w:val="A6A6A6"/>
              </w:rPr>
              <w:t>zgolj v primeru zmanjšanja st. partnerjev</w:t>
            </w:r>
          </w:p>
        </w:tc>
      </w:tr>
      <w:tr w:rsidR="0047048A" w:rsidRPr="00FE6B7C"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0B70F6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9D68C99" w14:textId="1420DB1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36DCD3E7" w14:textId="4B81292A"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D8228C">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0BA046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2C5414" w:rsidRDefault="0047048A" w:rsidP="007E6D93">
            <w:pPr>
              <w:rPr>
                <w:rFonts w:ascii="Arial" w:hAnsi="Arial" w:cs="Arial"/>
              </w:rPr>
            </w:pPr>
          </w:p>
        </w:tc>
      </w:tr>
      <w:tr w:rsidR="0047048A" w:rsidRPr="00FE6B7C"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24CC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skrajševanje rokov v partnerstvu za inovacije ni možno</w:t>
            </w:r>
          </w:p>
          <w:p w14:paraId="6CC1D398" w14:textId="17D4F0A6"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5F20C5BA" w14:textId="705BA86D" w:rsidR="00D8228C" w:rsidRPr="002C5414" w:rsidRDefault="00D8228C" w:rsidP="002C5414">
            <w:pPr>
              <w:pStyle w:val="Odstavekseznama"/>
              <w:numPr>
                <w:ilvl w:val="0"/>
                <w:numId w:val="15"/>
              </w:numPr>
              <w:spacing w:after="0" w:line="240" w:lineRule="auto"/>
              <w:ind w:left="155" w:hanging="155"/>
              <w:contextualSpacing w:val="0"/>
              <w:jc w:val="both"/>
              <w:rPr>
                <w:rFonts w:ascii="Arial" w:hAnsi="Arial" w:cs="Arial"/>
                <w:i/>
                <w:sz w:val="16"/>
                <w:szCs w:val="16"/>
              </w:rPr>
            </w:pPr>
            <w:r>
              <w:rPr>
                <w:rFonts w:ascii="Arial" w:hAnsi="Arial" w:cs="Arial"/>
                <w:i/>
                <w:sz w:val="16"/>
                <w:szCs w:val="16"/>
              </w:rPr>
              <w:t>r</w:t>
            </w:r>
            <w:r w:rsidRPr="00115DE9">
              <w:rPr>
                <w:rFonts w:ascii="Arial" w:hAnsi="Arial" w:cs="Arial"/>
                <w:i/>
                <w:sz w:val="16"/>
                <w:szCs w:val="16"/>
              </w:rPr>
              <w:t>ok za prejem ponudb v primeru večjih sprememb dokumentacije v zvezi z oddajo JN, ki je bila spremenjena pozneje kot šest dni pred iztekom roka za prejem ponudb, je bil podaljšan</w:t>
            </w:r>
          </w:p>
          <w:p w14:paraId="62DF620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2C5414" w:rsidRDefault="0047048A" w:rsidP="007E6D93">
            <w:pPr>
              <w:jc w:val="center"/>
              <w:rPr>
                <w:rFonts w:ascii="Arial" w:hAnsi="Arial" w:cs="Arial"/>
                <w:i/>
              </w:rPr>
            </w:pPr>
          </w:p>
        </w:tc>
      </w:tr>
      <w:tr w:rsidR="00593554" w:rsidRPr="00FE6B7C"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Pr="002C5414" w:rsidRDefault="00593554" w:rsidP="0059355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96542E" w:rsidRPr="002C5414">
              <w:rPr>
                <w:rFonts w:ascii="Arial" w:hAnsi="Arial" w:cs="Arial"/>
              </w:rPr>
              <w:t xml:space="preserve">polnjeni vsi naslednji pogoji - </w:t>
            </w:r>
            <w:r w:rsidRPr="002C5414">
              <w:rPr>
                <w:rFonts w:ascii="Arial" w:hAnsi="Arial" w:cs="Arial"/>
              </w:rPr>
              <w:t>8</w:t>
            </w:r>
            <w:r w:rsidR="0096542E" w:rsidRPr="002C5414">
              <w:rPr>
                <w:rFonts w:ascii="Arial" w:hAnsi="Arial" w:cs="Arial"/>
              </w:rPr>
              <w:t>.odst. 88. čl. ZJN-3</w:t>
            </w:r>
            <w:r w:rsidRPr="002C5414">
              <w:rPr>
                <w:rFonts w:ascii="Arial" w:hAnsi="Arial" w:cs="Arial"/>
              </w:rPr>
              <w:t xml:space="preserve"> (novela ZJN-3b):</w:t>
            </w:r>
          </w:p>
          <w:p w14:paraId="63BB2F1F"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1F0BA549"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1CD0A003"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A97594D" w14:textId="366F46DB"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kandidatu ali ponudniku ni uspelo oddati prijave oziroma ponudbe;</w:t>
            </w:r>
          </w:p>
          <w:p w14:paraId="6BFAD71E" w14:textId="4BAF343F" w:rsidR="00593554" w:rsidRPr="002C5414" w:rsidRDefault="00593554"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Pr="002C5414" w:rsidRDefault="00593554" w:rsidP="00593554">
            <w:pPr>
              <w:jc w:val="center"/>
              <w:rPr>
                <w:rFonts w:ascii="Arial" w:hAnsi="Arial" w:cs="Arial"/>
                <w:i/>
                <w:color w:val="A6A6A6" w:themeColor="background1" w:themeShade="A6"/>
              </w:rPr>
            </w:pPr>
          </w:p>
          <w:p w14:paraId="4EEE7432" w14:textId="77777777" w:rsidR="00593554" w:rsidRPr="002C5414" w:rsidRDefault="00593554" w:rsidP="00593554">
            <w:pPr>
              <w:jc w:val="center"/>
              <w:rPr>
                <w:rFonts w:ascii="Arial" w:hAnsi="Arial" w:cs="Arial"/>
                <w:i/>
                <w:color w:val="A6A6A6" w:themeColor="background1" w:themeShade="A6"/>
              </w:rPr>
            </w:pPr>
          </w:p>
          <w:p w14:paraId="2CEC9136" w14:textId="77777777" w:rsidR="00593554" w:rsidRPr="002C5414" w:rsidRDefault="00593554" w:rsidP="00593554">
            <w:pPr>
              <w:jc w:val="center"/>
              <w:rPr>
                <w:rFonts w:ascii="Arial" w:hAnsi="Arial" w:cs="Arial"/>
                <w:i/>
                <w:color w:val="A6A6A6" w:themeColor="background1" w:themeShade="A6"/>
              </w:rPr>
            </w:pPr>
          </w:p>
          <w:p w14:paraId="0A8B7F71" w14:textId="77777777" w:rsidR="00593554" w:rsidRPr="002C5414" w:rsidRDefault="00593554" w:rsidP="00593554">
            <w:pPr>
              <w:jc w:val="center"/>
              <w:rPr>
                <w:rFonts w:ascii="Arial" w:hAnsi="Arial" w:cs="Arial"/>
                <w:i/>
                <w:color w:val="A6A6A6" w:themeColor="background1" w:themeShade="A6"/>
              </w:rPr>
            </w:pPr>
          </w:p>
          <w:p w14:paraId="24A4B5B8" w14:textId="77777777" w:rsidR="00593554" w:rsidRPr="002C5414" w:rsidRDefault="00593554" w:rsidP="00593554">
            <w:pPr>
              <w:jc w:val="center"/>
              <w:rPr>
                <w:rFonts w:ascii="Arial" w:hAnsi="Arial" w:cs="Arial"/>
                <w:i/>
                <w:color w:val="A6A6A6" w:themeColor="background1" w:themeShade="A6"/>
              </w:rPr>
            </w:pPr>
          </w:p>
          <w:p w14:paraId="66F1776F" w14:textId="5DDC1900" w:rsidR="00593554" w:rsidRPr="002C5414" w:rsidRDefault="00593554" w:rsidP="00593554">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2C5414" w:rsidRDefault="00593554" w:rsidP="00593554">
            <w:pPr>
              <w:rPr>
                <w:rFonts w:ascii="Arial" w:hAnsi="Arial" w:cs="Arial"/>
              </w:rPr>
            </w:pPr>
            <w:r w:rsidRPr="002C5414">
              <w:rPr>
                <w:rFonts w:ascii="Arial" w:hAnsi="Arial" w:cs="Arial"/>
              </w:rPr>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2C5414" w:rsidRDefault="00593554" w:rsidP="00593554">
            <w:pPr>
              <w:jc w:val="center"/>
              <w:rPr>
                <w:rFonts w:ascii="Arial" w:hAnsi="Arial" w:cs="Arial"/>
                <w:b/>
                <w:i/>
                <w:color w:val="A6A6A6"/>
              </w:rPr>
            </w:pPr>
          </w:p>
        </w:tc>
      </w:tr>
      <w:tr w:rsidR="00593554" w:rsidRPr="00FE6B7C"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2C5414" w:rsidRDefault="00593554" w:rsidP="00593554">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593554" w:rsidRPr="00FE6B7C"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2C5414" w:rsidRDefault="00593554" w:rsidP="00593554">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2C5414" w:rsidRDefault="00593554" w:rsidP="00593554">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593554" w:rsidRPr="00FE6B7C"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9BD869" w14:textId="0FBEA538" w:rsidR="00593554" w:rsidRDefault="00593554" w:rsidP="00593554">
            <w:pPr>
              <w:rPr>
                <w:rFonts w:ascii="Arial" w:hAnsi="Arial" w:cs="Arial"/>
                <w:i/>
              </w:rPr>
            </w:pPr>
          </w:p>
          <w:p w14:paraId="60CA347F" w14:textId="77777777" w:rsidR="000203CE" w:rsidRPr="002C5414" w:rsidRDefault="000203CE" w:rsidP="000203CE">
            <w:pPr>
              <w:rPr>
                <w:rFonts w:ascii="Arial" w:hAnsi="Arial" w:cs="Arial"/>
              </w:rPr>
            </w:pPr>
            <w:r w:rsidRPr="002C5414">
              <w:rPr>
                <w:rFonts w:ascii="Arial" w:hAnsi="Arial" w:cs="Arial"/>
              </w:rPr>
              <w:t>Če je bilo predhodno informativno obvestilo objavljeno na portalu JN, je skladno z 52. in 54. čl. ZJN-3, in če mejna vrednost naročila presega prag za objavo v Ur. l. EU - TED (22. čl. ZJN-3), je obvestilo o JN objavljeno tudi v Ur. l. EU - TED z upoštevanjem zaporednosti objav (53. čl. ZJN-3)</w:t>
            </w:r>
          </w:p>
          <w:p w14:paraId="484CCBBF" w14:textId="7539BD60" w:rsidR="000203CE" w:rsidRPr="005D5949" w:rsidRDefault="000203CE" w:rsidP="000203CE">
            <w:pPr>
              <w:rPr>
                <w:rFonts w:ascii="Arial" w:hAnsi="Arial" w:cs="Arial"/>
                <w:i/>
              </w:rPr>
            </w:pPr>
            <w:r w:rsidRPr="005D5949">
              <w:rPr>
                <w:rFonts w:ascii="Arial" w:hAnsi="Arial" w:cs="Arial"/>
                <w:i/>
              </w:rPr>
              <w:t>(</w:t>
            </w:r>
            <w:r w:rsidRPr="005D5949">
              <w:rPr>
                <w:rFonts w:ascii="Arial" w:hAnsi="Arial" w:cs="Arial"/>
                <w:i/>
                <w:u w:val="single"/>
              </w:rPr>
              <w:t>pod opombe</w:t>
            </w:r>
            <w:r w:rsidR="005D5949">
              <w:rPr>
                <w:rFonts w:ascii="Arial" w:hAnsi="Arial" w:cs="Arial"/>
                <w:i/>
                <w:u w:val="single"/>
              </w:rPr>
              <w:t>:</w:t>
            </w:r>
            <w:r w:rsidRPr="005D5949">
              <w:rPr>
                <w:rFonts w:ascii="Arial" w:hAnsi="Arial" w:cs="Arial"/>
                <w:i/>
              </w:rPr>
              <w:t xml:space="preserve"> navesti številko in datum objave na portalu JN in po potrebi na TED</w:t>
            </w:r>
          </w:p>
          <w:p w14:paraId="4EFBF153" w14:textId="45312F89" w:rsidR="000203CE" w:rsidRPr="002C5414" w:rsidRDefault="000203CE" w:rsidP="000203CE">
            <w:pPr>
              <w:rPr>
                <w:rFonts w:ascii="Arial" w:hAnsi="Arial" w:cs="Arial"/>
                <w:i/>
              </w:rPr>
            </w:pPr>
            <w:r w:rsidRPr="005D5949">
              <w:rPr>
                <w:rFonts w:ascii="Arial" w:hAnsi="Arial" w:cs="Arial"/>
                <w:i/>
                <w:u w:val="single"/>
              </w:rPr>
              <w:t>opozorilo</w:t>
            </w:r>
            <w:r w:rsidRPr="005D5949">
              <w:rPr>
                <w:rFonts w:ascii="Arial" w:hAnsi="Arial" w:cs="Arial"/>
                <w:i/>
              </w:rPr>
              <w:t>: 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0CB2997E" w:rsidR="00593554" w:rsidRPr="002C5414" w:rsidRDefault="000203CE" w:rsidP="00593554">
            <w:pPr>
              <w:rPr>
                <w:rFonts w:ascii="Arial" w:hAnsi="Arial" w:cs="Arial"/>
                <w:i/>
                <w:iCs/>
              </w:rPr>
            </w:pPr>
            <w:r w:rsidRPr="002C5414">
              <w:rPr>
                <w:rFonts w:ascii="Arial" w:hAnsi="Arial" w:cs="Arial"/>
                <w:i/>
                <w:iCs/>
              </w:rPr>
              <w:t>ni obvezno, s tem se lahko krajšajo zakonsko določeni minimalni roki za prejem ponudb</w:t>
            </w:r>
          </w:p>
        </w:tc>
      </w:tr>
      <w:tr w:rsidR="00736D30" w:rsidRPr="00FE6B7C" w14:paraId="256922E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11BB9E3" w14:textId="77777777" w:rsidR="00736D30" w:rsidRPr="004C79DD" w:rsidRDefault="00736D30"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F859221" w14:textId="77777777" w:rsidR="000203CE" w:rsidRPr="000203CE" w:rsidRDefault="000203CE" w:rsidP="000203CE">
            <w:pPr>
              <w:rPr>
                <w:rFonts w:ascii="Arial" w:hAnsi="Arial" w:cs="Arial"/>
              </w:rPr>
            </w:pPr>
            <w:r w:rsidRPr="000203CE">
              <w:rPr>
                <w:rFonts w:ascii="Arial" w:hAnsi="Arial" w:cs="Arial"/>
              </w:rPr>
              <w:t>Obvestilo o JN (objava povabila k sodelovanju) je objavljeno na portalu JN (2. odst. 39. čl. in 22., 52., 56 in 67. čl. ZJN-3)</w:t>
            </w:r>
          </w:p>
          <w:p w14:paraId="0FB70FDC" w14:textId="4322FC91" w:rsidR="00736D30" w:rsidRPr="000203CE" w:rsidRDefault="000203CE" w:rsidP="000203CE">
            <w:pPr>
              <w:rPr>
                <w:rFonts w:ascii="Arial" w:hAnsi="Arial" w:cs="Arial"/>
              </w:rPr>
            </w:pPr>
            <w:r w:rsidRPr="000203CE">
              <w:rPr>
                <w:rFonts w:ascii="Arial" w:hAnsi="Arial" w:cs="Arial"/>
              </w:rPr>
              <w:t>(</w:t>
            </w:r>
            <w:r w:rsidRPr="005D5949">
              <w:rPr>
                <w:rFonts w:ascii="Arial" w:hAnsi="Arial" w:cs="Arial"/>
                <w:u w:val="single"/>
              </w:rPr>
              <w:t>pod opombe</w:t>
            </w:r>
            <w:r w:rsidR="005D5949">
              <w:rPr>
                <w:rFonts w:ascii="Arial" w:hAnsi="Arial" w:cs="Arial"/>
              </w:rPr>
              <w:t>:</w:t>
            </w:r>
            <w:r w:rsidRPr="000203CE">
              <w:rPr>
                <w:rFonts w:ascii="Arial" w:hAnsi="Arial" w:cs="Arial"/>
              </w:rPr>
              <w:t xml:space="preserve"> 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7CE82EF4" w14:textId="6FA014E3" w:rsidR="00736D30" w:rsidRPr="000203CE" w:rsidRDefault="000203CE"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E4425" w14:textId="77777777" w:rsidR="00736D30" w:rsidRPr="0003209B" w:rsidRDefault="00736D30" w:rsidP="00593554">
            <w:pPr>
              <w:rPr>
                <w:rFonts w:ascii="Arial" w:hAnsi="Arial" w:cs="Arial"/>
              </w:rPr>
            </w:pPr>
          </w:p>
        </w:tc>
      </w:tr>
      <w:tr w:rsidR="00593554" w:rsidRPr="00FE6B7C"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2C5414" w:rsidRDefault="00593554" w:rsidP="00593554">
            <w:pPr>
              <w:rPr>
                <w:rFonts w:ascii="Arial" w:hAnsi="Arial" w:cs="Arial"/>
              </w:rPr>
            </w:pPr>
            <w:r w:rsidRPr="002C5414">
              <w:rPr>
                <w:rFonts w:ascii="Arial" w:hAnsi="Arial" w:cs="Arial"/>
              </w:rPr>
              <w:t>Obvestilo o naročilu je objavljeno v Ur. l. EU, če mejna vrednosti naročila presega prag za objavo v Ur. l. EU - TED</w:t>
            </w:r>
            <w:r w:rsidRPr="002C5414">
              <w:rPr>
                <w:rStyle w:val="Sprotnaopomba-sklic"/>
                <w:rFonts w:ascii="Arial" w:hAnsi="Arial" w:cs="Arial"/>
              </w:rPr>
              <w:footnoteReference w:id="122"/>
            </w:r>
            <w:r w:rsidRPr="002C5414">
              <w:rPr>
                <w:rFonts w:ascii="Arial" w:hAnsi="Arial" w:cs="Arial"/>
              </w:rPr>
              <w:t xml:space="preserve">  (22., 52. in 56. čl. ZJN-3)</w:t>
            </w:r>
          </w:p>
          <w:p w14:paraId="733253D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r w:rsidRPr="002C5414" w:rsidDel="001633CC">
              <w:rPr>
                <w:rFonts w:ascii="Arial" w:hAnsi="Arial" w:cs="Arial"/>
                <w:i/>
              </w:rPr>
              <w:t xml:space="preserve"> </w:t>
            </w:r>
            <w:r w:rsidRPr="002C5414">
              <w:rPr>
                <w:rFonts w:ascii="Arial" w:hAnsi="Arial" w:cs="Arial"/>
                <w:i/>
              </w:rPr>
              <w:t>- TED</w:t>
            </w:r>
          </w:p>
          <w:p w14:paraId="6CC85765" w14:textId="77777777" w:rsidR="00593554" w:rsidRPr="002C5414" w:rsidRDefault="00593554" w:rsidP="00593554">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593554" w:rsidRPr="00FE6B7C"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5C1EC2" w14:textId="1D2AA417" w:rsidR="00593554" w:rsidRPr="002C5414" w:rsidRDefault="00593554" w:rsidP="007D28BE">
            <w:pPr>
              <w:rPr>
                <w:rFonts w:ascii="Arial" w:hAnsi="Arial" w:cs="Arial"/>
              </w:rPr>
            </w:pPr>
            <w:r w:rsidRPr="002C5414">
              <w:rPr>
                <w:rFonts w:ascii="Arial" w:hAnsi="Arial" w:cs="Arial"/>
              </w:rPr>
              <w:t>V obvestilu so spoštovane določbe o</w:t>
            </w:r>
            <w:r w:rsidR="007D28BE"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2C5414" w:rsidRDefault="00593554" w:rsidP="00593554">
            <w:pPr>
              <w:rPr>
                <w:rFonts w:ascii="Arial" w:hAnsi="Arial" w:cs="Arial"/>
              </w:rPr>
            </w:pPr>
          </w:p>
        </w:tc>
      </w:tr>
      <w:tr w:rsidR="00593554" w:rsidRPr="00FE6B7C"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07E5B6FD" w:rsidR="00593554" w:rsidRPr="002C5414" w:rsidRDefault="00593554" w:rsidP="00593554">
            <w:pPr>
              <w:rPr>
                <w:rFonts w:ascii="Arial" w:hAnsi="Arial" w:cs="Arial"/>
              </w:rPr>
            </w:pPr>
            <w:r w:rsidRPr="002C5414">
              <w:rPr>
                <w:rFonts w:ascii="Arial" w:hAnsi="Arial" w:cs="Arial"/>
              </w:rPr>
              <w:t xml:space="preserve">Obvestilo o dodatnih informacijah ali popravku je objavljeno na portalu JN (22., 52., 60. in 2. odst. 67. čl. ZJN-3) in če je bilo obvestilo o JN objavljeno v Ur. l. EU, je objavljeno tudi to obvestilo, in upoštevana je zaporednost objav in spoštovane so določbe o </w:t>
            </w:r>
            <w:r w:rsidR="007D28BE" w:rsidRPr="002C5414">
              <w:rPr>
                <w:rFonts w:ascii="Arial" w:hAnsi="Arial" w:cs="Arial"/>
              </w:rPr>
              <w:t>prepoznavnosti, preglednosti in komuniciranju</w:t>
            </w:r>
          </w:p>
          <w:p w14:paraId="02CAA3C2"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662EFB4B" w14:textId="55B4854D" w:rsidR="00593554" w:rsidRPr="002C5414" w:rsidRDefault="00593554" w:rsidP="00593554">
            <w:pPr>
              <w:rPr>
                <w:rFonts w:ascii="Arial" w:hAnsi="Arial" w:cs="Arial"/>
              </w:rPr>
            </w:pPr>
            <w:r w:rsidRPr="002C5414">
              <w:rPr>
                <w:rFonts w:ascii="Arial" w:hAnsi="Arial" w:cs="Arial"/>
                <w:i/>
                <w:u w:val="single"/>
              </w:rPr>
              <w:t xml:space="preserve">opozorilo: </w:t>
            </w:r>
            <w:r w:rsidR="002B2BEF">
              <w:rPr>
                <w:rFonts w:ascii="Arial" w:hAnsi="Arial" w:cs="Arial"/>
                <w:i/>
                <w:u w:val="single"/>
              </w:rPr>
              <w:t xml:space="preserve">- </w:t>
            </w:r>
            <w:r w:rsidRPr="002C5414">
              <w:rPr>
                <w:rFonts w:ascii="Arial" w:hAnsi="Arial" w:cs="Arial"/>
                <w:i/>
              </w:rPr>
              <w:t xml:space="preserve">objava tega obvestila je določena tudi za primere, kadar se spreminja ali dopolnjuje navedbe v predhodno objavljenem obvestilu – 2. odst. 60. čl. </w:t>
            </w:r>
            <w:r w:rsidRPr="002C5414">
              <w:rPr>
                <w:rFonts w:ascii="Arial" w:hAnsi="Arial" w:cs="Arial"/>
              </w:rPr>
              <w:t>ZJN-3)</w:t>
            </w:r>
          </w:p>
          <w:p w14:paraId="15E516F0" w14:textId="77777777" w:rsidR="002B2BEF" w:rsidRDefault="002B2BEF" w:rsidP="002B2BEF">
            <w:pPr>
              <w:rPr>
                <w:rFonts w:ascii="Arial" w:hAnsi="Arial" w:cs="Arial"/>
                <w:i/>
                <w:iCs/>
                <w:sz w:val="16"/>
                <w:szCs w:val="16"/>
              </w:rPr>
            </w:pPr>
            <w:r w:rsidRPr="002C5414">
              <w:rPr>
                <w:rFonts w:ascii="Arial" w:hAnsi="Arial" w:cs="Arial"/>
                <w:i/>
                <w:iCs/>
              </w:rPr>
              <w:t xml:space="preserve">-v primeru spreminjanja ali dopolnjevanja dokumentacije v zvezi z oddajo javnega naročila </w:t>
            </w:r>
            <w:r w:rsidRPr="002C5414">
              <w:rPr>
                <w:rFonts w:ascii="Arial" w:hAnsi="Arial" w:cs="Arial"/>
                <w:i/>
                <w:iCs/>
              </w:rPr>
              <w:lastRenderedPageBreak/>
              <w:t>preko odgovorov na vprašanja na portalu JN ali prek njega (2. odst. 67. čl. ZJN-3) mora naročnik objaviti na portalu JN tudi obvestilo o dodatnih</w:t>
            </w:r>
            <w:r w:rsidRPr="002C5414">
              <w:rPr>
                <w:rFonts w:ascii="Arial" w:hAnsi="Arial" w:cs="Arial"/>
                <w:i/>
                <w:iCs/>
                <w:sz w:val="16"/>
                <w:szCs w:val="16"/>
              </w:rPr>
              <w:t xml:space="preserve"> </w:t>
            </w:r>
            <w:r w:rsidRPr="002C5414">
              <w:rPr>
                <w:rFonts w:ascii="Arial" w:hAnsi="Arial" w:cs="Arial"/>
                <w:i/>
                <w:iCs/>
              </w:rPr>
              <w:t>informacijah</w:t>
            </w:r>
            <w:r w:rsidRPr="002C5414">
              <w:rPr>
                <w:rFonts w:ascii="Arial" w:hAnsi="Arial" w:cs="Arial"/>
                <w:i/>
                <w:iCs/>
                <w:sz w:val="16"/>
                <w:szCs w:val="16"/>
              </w:rPr>
              <w:t xml:space="preserve"> ali popravku v skladu s 1. odst. 60. čl. ZJN-3)</w:t>
            </w:r>
          </w:p>
          <w:p w14:paraId="32F90173" w14:textId="770F02A3" w:rsidR="0003209B" w:rsidRPr="002C5414" w:rsidRDefault="0003209B" w:rsidP="002B2BEF">
            <w:pPr>
              <w:rPr>
                <w:rFonts w:ascii="Arial" w:hAnsi="Arial" w:cs="Arial"/>
                <w:i/>
                <w:iCs/>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593554" w:rsidRPr="00FE6B7C"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2C5414" w:rsidRDefault="00593554" w:rsidP="00593554">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2C5414" w:rsidRDefault="00593554" w:rsidP="00593554">
            <w:pPr>
              <w:rPr>
                <w:rFonts w:ascii="Arial" w:hAnsi="Arial" w:cs="Arial"/>
              </w:rPr>
            </w:pPr>
            <w:r w:rsidRPr="002C5414">
              <w:rPr>
                <w:rFonts w:ascii="Arial" w:hAnsi="Arial" w:cs="Arial"/>
                <w:b/>
                <w:bCs/>
              </w:rPr>
              <w:t>PREDLOŽITEV IN ODPIRANJE PRIJAV ZA SODELOVANJE</w:t>
            </w:r>
          </w:p>
        </w:tc>
      </w:tr>
      <w:tr w:rsidR="00593554" w:rsidRPr="00FE6B7C"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2C5414" w:rsidRDefault="00593554" w:rsidP="00593554">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2C5414" w:rsidRDefault="00593554" w:rsidP="00593554">
            <w:pPr>
              <w:rPr>
                <w:rFonts w:ascii="Arial" w:hAnsi="Arial" w:cs="Arial"/>
              </w:rPr>
            </w:pPr>
          </w:p>
        </w:tc>
      </w:tr>
      <w:tr w:rsidR="00593554" w:rsidRPr="00FE6B7C"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2C5414" w:rsidRDefault="00593554" w:rsidP="00593554">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188536D" w14:textId="52A2376E" w:rsidR="004B7062"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354C9B" w14:textId="28BF6705" w:rsidR="004B7062" w:rsidRPr="002C5414" w:rsidRDefault="004B7062" w:rsidP="00593554">
            <w:pPr>
              <w:rPr>
                <w:rFonts w:ascii="Arial" w:hAnsi="Arial" w:cs="Arial"/>
                <w:i/>
              </w:rPr>
            </w:pPr>
            <w:r w:rsidRPr="002C5414">
              <w:rPr>
                <w:rFonts w:ascii="Arial" w:hAnsi="Arial" w:cs="Arial"/>
                <w:i/>
              </w:rPr>
              <w:t>-odpiranje prijav ne sme biti izvedeno prej kot eno uro por roku za oddajo prijav- 5. odst. 88. čl. ZJN-3 (novela ZJN-3b)</w:t>
            </w:r>
          </w:p>
          <w:p w14:paraId="702F5ECF" w14:textId="77777777" w:rsidR="00593554" w:rsidRDefault="004B7062" w:rsidP="00593554">
            <w:pPr>
              <w:rPr>
                <w:rFonts w:ascii="Arial" w:hAnsi="Arial" w:cs="Arial"/>
                <w:i/>
              </w:rPr>
            </w:pPr>
            <w:r w:rsidRPr="002C5414">
              <w:rPr>
                <w:rFonts w:ascii="Arial" w:hAnsi="Arial" w:cs="Arial"/>
                <w:i/>
              </w:rPr>
              <w:t>-</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45515F8" w14:textId="77777777" w:rsidR="0003209B" w:rsidRPr="002C5414" w:rsidRDefault="0003209B" w:rsidP="0003209B">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EC1B720" w14:textId="1E5299E7" w:rsidR="0003209B" w:rsidRPr="002C5414" w:rsidRDefault="0003209B" w:rsidP="0003209B">
            <w:pPr>
              <w:rPr>
                <w:rFonts w:ascii="Arial" w:hAnsi="Arial" w:cs="Arial"/>
              </w:rPr>
            </w:pPr>
            <w:r>
              <w:rPr>
                <w:rFonts w:ascii="Arial" w:hAnsi="Arial" w:cs="Arial"/>
                <w:i/>
              </w:rPr>
              <w:t xml:space="preserve">- </w:t>
            </w: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2C5414" w:rsidRDefault="00593554" w:rsidP="00593554">
            <w:pPr>
              <w:rPr>
                <w:rFonts w:ascii="Arial" w:hAnsi="Arial" w:cs="Arial"/>
              </w:rPr>
            </w:pPr>
          </w:p>
        </w:tc>
      </w:tr>
      <w:tr w:rsidR="00593554" w:rsidRPr="00FE6B7C"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2C5414" w:rsidRDefault="00593554" w:rsidP="0059355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leče  je imenovana komisija</w:t>
            </w:r>
          </w:p>
          <w:p w14:paraId="270908C6" w14:textId="77777777" w:rsidR="00593554" w:rsidRPr="002C5414" w:rsidRDefault="00593554" w:rsidP="00593554">
            <w:pPr>
              <w:jc w:val="center"/>
              <w:rPr>
                <w:rFonts w:ascii="Arial" w:hAnsi="Arial" w:cs="Arial"/>
                <w:b/>
                <w:i/>
                <w:color w:val="A6A6A6"/>
              </w:rPr>
            </w:pPr>
          </w:p>
          <w:p w14:paraId="20A24F80"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593554" w:rsidRPr="00FE6B7C"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Pr="002C5414" w:rsidRDefault="00593554" w:rsidP="00593554">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7D1E879B" w14:textId="77777777" w:rsidR="00060BEA" w:rsidRPr="002C5414" w:rsidRDefault="00060BEA" w:rsidP="00060BEA">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0BB687" w14:textId="6ABEBCD4" w:rsidR="00060BEA" w:rsidRPr="002C5414" w:rsidRDefault="00060BEA" w:rsidP="00593554">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2C5414" w:rsidRDefault="00593554" w:rsidP="00593554">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2C5414" w:rsidRDefault="00593554" w:rsidP="00593554">
            <w:pPr>
              <w:rPr>
                <w:rFonts w:ascii="Arial" w:hAnsi="Arial" w:cs="Arial"/>
                <w:b/>
              </w:rPr>
            </w:pPr>
            <w:r w:rsidRPr="002C5414">
              <w:rPr>
                <w:rFonts w:ascii="Arial" w:hAnsi="Arial" w:cs="Arial"/>
                <w:b/>
              </w:rPr>
              <w:t>PREGLED OZ. OCENA PRIJAV ZA SODELOVANJE</w:t>
            </w:r>
          </w:p>
        </w:tc>
      </w:tr>
      <w:tr w:rsidR="00593554" w:rsidRPr="00FE6B7C"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2C5414" w:rsidRDefault="00593554" w:rsidP="00593554">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(6. in 15. odst. 43. čl. ZJN-3)</w:t>
            </w:r>
          </w:p>
          <w:p w14:paraId="4514996C"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24E90F6"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lastRenderedPageBreak/>
              <w:t>revizijska sled ocenjevanja mora biti jasna/dovolj pregledna - preveri se obstoj poročila o pregledu »kvalificiranosti«</w:t>
            </w:r>
          </w:p>
          <w:p w14:paraId="5B1C0734"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2C5414" w:rsidRDefault="00593554" w:rsidP="00593554">
            <w:pPr>
              <w:rPr>
                <w:rFonts w:ascii="Arial" w:hAnsi="Arial" w:cs="Arial"/>
              </w:rPr>
            </w:pPr>
          </w:p>
        </w:tc>
      </w:tr>
      <w:tr w:rsidR="00593554" w:rsidRPr="00FE6B7C"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8A4197" w:rsidRPr="002C5414">
              <w:rPr>
                <w:rFonts w:ascii="Arial" w:hAnsi="Arial" w:cs="Arial"/>
                <w:i/>
              </w:rPr>
              <w:t xml:space="preserve"> tem</w:t>
            </w:r>
            <w:r w:rsidRPr="002C5414">
              <w:rPr>
                <w:rFonts w:ascii="Arial" w:hAnsi="Arial" w:cs="Arial"/>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2C5414" w:rsidRDefault="00593554" w:rsidP="00593554">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2C5414" w:rsidRDefault="00593554" w:rsidP="00593554">
            <w:pPr>
              <w:rPr>
                <w:rFonts w:ascii="Arial" w:hAnsi="Arial" w:cs="Arial"/>
                <w:b/>
                <w:bCs/>
              </w:rPr>
            </w:pPr>
            <w:r w:rsidRPr="002C5414">
              <w:rPr>
                <w:rFonts w:ascii="Arial" w:hAnsi="Arial" w:cs="Arial"/>
                <w:b/>
              </w:rPr>
              <w:t>IZBIRA (DOLOČITEV) USPOSOBLJENIH KANDIDATOV</w:t>
            </w:r>
          </w:p>
        </w:tc>
      </w:tr>
      <w:tr w:rsidR="00593554" w:rsidRPr="00FE6B7C"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2C5414" w:rsidRDefault="00593554" w:rsidP="00593554">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2C5414" w:rsidRDefault="00593554" w:rsidP="00593554">
            <w:pPr>
              <w:rPr>
                <w:rFonts w:ascii="Arial" w:hAnsi="Arial" w:cs="Arial"/>
              </w:rPr>
            </w:pPr>
          </w:p>
        </w:tc>
      </w:tr>
      <w:tr w:rsidR="00593554" w:rsidRPr="00FE6B7C"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2C5414" w:rsidRDefault="00593554" w:rsidP="00593554">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CD6E021"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2C5414" w:rsidRDefault="00593554" w:rsidP="00593554">
            <w:pPr>
              <w:rPr>
                <w:rFonts w:ascii="Arial" w:hAnsi="Arial" w:cs="Arial"/>
                <w:b/>
                <w:bCs/>
              </w:rPr>
            </w:pPr>
            <w:r w:rsidRPr="002C5414">
              <w:rPr>
                <w:rFonts w:ascii="Arial" w:hAnsi="Arial" w:cs="Arial"/>
                <w:b/>
                <w:bCs/>
              </w:rPr>
              <w:t>DRUGA FAZA (FAZA »RAZISKAV IN RAZVOJA«)</w:t>
            </w:r>
          </w:p>
        </w:tc>
      </w:tr>
      <w:tr w:rsidR="00593554" w:rsidRPr="00FE6B7C"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2C5414" w:rsidRDefault="00593554" w:rsidP="00593554">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2C5414" w:rsidRDefault="00593554" w:rsidP="00593554">
            <w:pPr>
              <w:rPr>
                <w:rFonts w:ascii="Arial" w:hAnsi="Arial" w:cs="Arial"/>
                <w:b/>
                <w:bCs/>
              </w:rPr>
            </w:pPr>
            <w:r w:rsidRPr="002C5414">
              <w:rPr>
                <w:rFonts w:ascii="Arial" w:hAnsi="Arial" w:cs="Arial"/>
                <w:b/>
                <w:bCs/>
              </w:rPr>
              <w:t xml:space="preserve">POVABILO IZBRANIM KANDIDATOM K </w:t>
            </w:r>
            <w:r w:rsidRPr="002C5414">
              <w:rPr>
                <w:rFonts w:ascii="Arial" w:hAnsi="Arial" w:cs="Arial"/>
                <w:b/>
              </w:rPr>
              <w:t>POGAJANJEM OZ. RAZVOJU INOVATIVNIH REŠITEV</w:t>
            </w:r>
          </w:p>
        </w:tc>
      </w:tr>
      <w:tr w:rsidR="00593554" w:rsidRPr="00FE6B7C"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2C5414" w:rsidRDefault="00593554" w:rsidP="00593554">
            <w:pPr>
              <w:rPr>
                <w:rFonts w:ascii="Arial" w:hAnsi="Arial" w:cs="Arial"/>
              </w:rPr>
            </w:pPr>
            <w:r w:rsidRPr="002C5414">
              <w:rPr>
                <w:rFonts w:ascii="Arial" w:hAnsi="Arial" w:cs="Arial"/>
              </w:rPr>
              <w:t>Povabilo k udeležbi pogajanj oz. razvoju inovativnih rešitev je poslano sočasno v pisni obliki vsem izbranim (»kvalificiranim«) kandidatom  oz. udeležencem in zajema najmanj podatke v skladu z zakonskimi določili  (12. odst. 43. čl. in 1., 3. in 4. odst. 62. čl. ZJN-3)</w:t>
            </w:r>
          </w:p>
          <w:p w14:paraId="2B1165F5" w14:textId="20B51862" w:rsidR="0059355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4C79DD">
              <w:rPr>
                <w:rFonts w:ascii="Arial" w:hAnsi="Arial" w:cs="Arial"/>
                <w:i/>
              </w:rPr>
              <w:t>-</w:t>
            </w:r>
            <w:r w:rsidRPr="002C5414">
              <w:rPr>
                <w:rFonts w:ascii="Arial" w:hAnsi="Arial" w:cs="Arial"/>
                <w:i/>
              </w:rPr>
              <w:t>komunikacija naročnika s posameznim kandidatom/udeležencem mora omogočati sledljivost)</w:t>
            </w:r>
          </w:p>
          <w:p w14:paraId="4B921D27" w14:textId="3470A7CA" w:rsidR="004C79DD" w:rsidRPr="002C5414" w:rsidRDefault="004C79DD" w:rsidP="00593554">
            <w:pPr>
              <w:rPr>
                <w:rFonts w:ascii="Arial" w:hAnsi="Arial" w:cs="Arial"/>
                <w:i/>
              </w:rPr>
            </w:pPr>
            <w:r>
              <w:rPr>
                <w:rFonts w:ascii="Arial" w:hAnsi="Arial" w:cs="Arial"/>
                <w:i/>
                <w:sz w:val="16"/>
                <w:szCs w:val="16"/>
              </w:rPr>
              <w:t>-</w:t>
            </w:r>
            <w:r w:rsidRPr="002C5414">
              <w:rPr>
                <w:rFonts w:ascii="Arial" w:hAnsi="Arial" w:cs="Arial"/>
                <w:i/>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2C5414" w:rsidRDefault="00593554" w:rsidP="00593554">
            <w:pPr>
              <w:rPr>
                <w:rFonts w:ascii="Arial" w:hAnsi="Arial" w:cs="Arial"/>
              </w:rPr>
            </w:pPr>
          </w:p>
        </w:tc>
      </w:tr>
      <w:tr w:rsidR="00593554" w:rsidRPr="00FE6B7C"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2C5414" w:rsidRDefault="00593554" w:rsidP="00593554">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2C5414" w:rsidRDefault="00593554" w:rsidP="00593554">
            <w:pPr>
              <w:rPr>
                <w:rFonts w:ascii="Arial" w:hAnsi="Arial" w:cs="Arial"/>
                <w:b/>
                <w:bCs/>
              </w:rPr>
            </w:pPr>
            <w:r w:rsidRPr="002C5414">
              <w:rPr>
                <w:rFonts w:ascii="Arial" w:hAnsi="Arial" w:cs="Arial"/>
                <w:b/>
                <w:bCs/>
              </w:rPr>
              <w:t>IZVEDBA POGAJANJ OZ. RAZVOJA INOVATIVNIH REŠITEV</w:t>
            </w:r>
          </w:p>
        </w:tc>
      </w:tr>
      <w:tr w:rsidR="00593554" w:rsidRPr="00FE6B7C"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(11. odst. 43. čl. </w:t>
            </w:r>
            <w:r w:rsidRPr="002C5414">
              <w:rPr>
                <w:rFonts w:ascii="Arial" w:hAnsi="Arial" w:cs="Arial"/>
              </w:rPr>
              <w:lastRenderedPageBreak/>
              <w:t>ZJN-3), kjer naročnik zagotovi, da se struktura partnerstva ter zlasti trajanje in vrednost posameznih stopenj določijo ob upoštevanju stopnje inovativnosti predlagane rešitve ter zaporedja raziskovalnih in inovativnih dejavnosti, potrebnih za razvojinovativne rešitve, ki na trgu še ni na voljo (17. odst. 43. čl. ZJN-3)</w:t>
            </w:r>
          </w:p>
          <w:p w14:paraId="736641A4"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4F1211F"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21907582"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- 11. odst. 43. čl. ZJN-3</w:t>
            </w:r>
          </w:p>
          <w:p w14:paraId="3DF8CE80"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med pogajanji mora biti zagotovljena enaka obravnava vseh ponudnikov in informacij se ne nudi diskriminatorno, zaradi česar bi lahko nekateri ponudniki imeli prednost pred drugimi - 12. odst. 43. čl. ZJN-3</w:t>
            </w:r>
          </w:p>
          <w:p w14:paraId="0D16C8EA"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naslednjo stopnjo so pisno obveščeni o vseh spremembah ali določitvah tehničnih specifikacij ali drugi dokumentaciji v zvezi z oddajo JN (razen o tistih, ki določajo minimalne zahteve glede JN) in določen je ustrezni rok za oddajo ponudbe - 12. odst. 43. čl. ZJN-3</w:t>
            </w:r>
          </w:p>
          <w:p w14:paraId="3E266644"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partnerja v pogajanjih drugim partnerjem niso razkrite predlagane rešitve ali druge zaupne informacije - 16. odst. 43. čl. ZJN-3</w:t>
            </w:r>
          </w:p>
          <w:p w14:paraId="622E0D73"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2C5414" w:rsidRDefault="00593554" w:rsidP="00593554">
            <w:pPr>
              <w:rPr>
                <w:rFonts w:ascii="Arial" w:hAnsi="Arial" w:cs="Arial"/>
              </w:rPr>
            </w:pPr>
          </w:p>
        </w:tc>
      </w:tr>
      <w:tr w:rsidR="00593554" w:rsidRPr="00FE6B7C"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Naročnik je določil </w:t>
            </w:r>
            <w:r w:rsidRPr="002C5414">
              <w:rPr>
                <w:rFonts w:ascii="Arial" w:hAnsi="Arial" w:cs="Arial"/>
                <w:u w:val="single"/>
              </w:rPr>
              <w:t>vmesne cilje</w:t>
            </w:r>
            <w:r w:rsidRPr="002C5414">
              <w:rPr>
                <w:rFonts w:ascii="Arial" w:hAnsi="Arial" w:cs="Arial"/>
              </w:rPr>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2C5414" w:rsidRDefault="00593554" w:rsidP="00593554">
            <w:pPr>
              <w:rPr>
                <w:rFonts w:ascii="Arial" w:hAnsi="Arial" w:cs="Arial"/>
                <w:strike/>
              </w:rPr>
            </w:pPr>
          </w:p>
        </w:tc>
      </w:tr>
      <w:tr w:rsidR="00593554" w:rsidRPr="00FE6B7C"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Naročnik se je na podlagi vmesnih ciljev po vsaki stopnji odločil za prekinitev partnerstva za inovacije ali za zmanjšanje števila partnerjev s prekinitvijo posameznih pogodb (10. odst. 43. čl. ZJN-3)</w:t>
            </w:r>
          </w:p>
          <w:p w14:paraId="7CFBFD7B" w14:textId="77777777" w:rsidR="00593554" w:rsidRPr="002C5414" w:rsidRDefault="00593554" w:rsidP="00593554">
            <w:pPr>
              <w:autoSpaceDE w:val="0"/>
              <w:autoSpaceDN w:val="0"/>
              <w:adjustRightInd w:val="0"/>
              <w:rPr>
                <w:rFonts w:ascii="Arial" w:hAnsi="Arial" w:cs="Arial"/>
                <w:i/>
                <w:strike/>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2C5414" w:rsidRDefault="00593554" w:rsidP="00593554">
            <w:pPr>
              <w:jc w:val="center"/>
              <w:rPr>
                <w:rFonts w:ascii="Arial" w:hAnsi="Arial" w:cs="Arial"/>
                <w:strike/>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 xml:space="preserve">le, če je bilo v RD predvideno zmanjšanje št. partnerjev </w:t>
            </w:r>
          </w:p>
        </w:tc>
      </w:tr>
      <w:tr w:rsidR="00593554" w:rsidRPr="00FE6B7C"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(13. odst. 43. čl. ZJN-3)</w:t>
            </w:r>
          </w:p>
          <w:p w14:paraId="505C6028"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02E1C2DD"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593554" w:rsidRPr="00FE6B7C"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2C5414" w:rsidRDefault="00593554" w:rsidP="00593554">
            <w:pPr>
              <w:rPr>
                <w:rFonts w:ascii="Arial" w:hAnsi="Arial" w:cs="Arial"/>
                <w:b/>
              </w:rPr>
            </w:pPr>
            <w:r w:rsidRPr="002C5414">
              <w:rPr>
                <w:rFonts w:ascii="Arial" w:hAnsi="Arial" w:cs="Arial"/>
                <w:b/>
                <w:bCs/>
              </w:rPr>
              <w:t xml:space="preserve">TRETJA FAZA (faza »nakupa«) </w:t>
            </w:r>
          </w:p>
        </w:tc>
      </w:tr>
      <w:tr w:rsidR="00593554" w:rsidRPr="00FE6B7C"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2C5414" w:rsidRDefault="00593554" w:rsidP="00593554">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2C5414" w:rsidRDefault="00593554" w:rsidP="00593554">
            <w:pPr>
              <w:rPr>
                <w:rFonts w:ascii="Arial" w:hAnsi="Arial" w:cs="Arial"/>
                <w:b/>
              </w:rPr>
            </w:pPr>
            <w:r w:rsidRPr="002C5414">
              <w:rPr>
                <w:rFonts w:ascii="Arial" w:hAnsi="Arial" w:cs="Arial"/>
                <w:b/>
              </w:rPr>
              <w:t>OBVESTILO PARTNERJEM O ZAKLJUČKU POGAJANJ OZ. RAZVOJA INOVATIVNIH REŠITEV IN POVABILO K PREDLOŽITVI »KONČNIH« PONUDB</w:t>
            </w:r>
          </w:p>
        </w:tc>
      </w:tr>
      <w:tr w:rsidR="00593554" w:rsidRPr="00FE6B7C"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9262358" w14:textId="77777777" w:rsidR="00593554" w:rsidRDefault="00593554" w:rsidP="00593554">
            <w:pPr>
              <w:autoSpaceDE w:val="0"/>
              <w:autoSpaceDN w:val="0"/>
              <w:adjustRightInd w:val="0"/>
              <w:rPr>
                <w:rFonts w:ascii="Arial" w:hAnsi="Arial" w:cs="Arial"/>
              </w:rPr>
            </w:pPr>
            <w:r w:rsidRPr="002C5414">
              <w:rPr>
                <w:rFonts w:ascii="Arial" w:hAnsi="Arial" w:cs="Arial"/>
              </w:rPr>
              <w:t>Obvestilo partnerjem, ki so sodelovali v zadnji stopnji pogajanj oz. razvoja inovativnih rešitev, o zaključku te faze in povabilo vsem tem partnerjem k predložitvi »končnih« ponudb (4. odst. 62. čl. ZJN-3)</w:t>
            </w:r>
          </w:p>
          <w:p w14:paraId="620BEF74" w14:textId="77F5D14D" w:rsidR="00433275" w:rsidRPr="002C5414" w:rsidRDefault="00433275" w:rsidP="00593554">
            <w:pPr>
              <w:autoSpaceDE w:val="0"/>
              <w:autoSpaceDN w:val="0"/>
              <w:adjustRightInd w:val="0"/>
              <w:rPr>
                <w:rFonts w:ascii="Arial" w:hAnsi="Arial" w:cs="Arial"/>
              </w:rPr>
            </w:pPr>
            <w:r w:rsidRPr="004819EC">
              <w:rPr>
                <w:rFonts w:cs="Arial"/>
                <w:i/>
                <w:sz w:val="16"/>
                <w:szCs w:val="16"/>
              </w:rPr>
              <w:t>(</w:t>
            </w:r>
            <w:r w:rsidRPr="00772877">
              <w:rPr>
                <w:rFonts w:ascii="Arial" w:hAnsi="Arial" w:cs="Arial"/>
                <w:i/>
                <w:iCs/>
                <w:u w:val="single"/>
              </w:rPr>
              <w:t>opozorilo</w:t>
            </w:r>
            <w:r w:rsidRPr="002C5414">
              <w:rPr>
                <w:rFonts w:ascii="Arial" w:hAnsi="Arial" w:cs="Arial"/>
                <w:i/>
                <w:iCs/>
              </w:rPr>
              <w:t>: od 1. 4. 2018 se obvezno uporabljajo elektronska komunikacijska sredstva za vsakršno sporočanje in izmenjavo informacij, zlasti zagotavljanje elektronske oddaje ponudb v postopkih javnega naročanja, razen izjem - 37. in 118.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2C5414" w:rsidRDefault="00593554" w:rsidP="00593554">
            <w:pPr>
              <w:rPr>
                <w:rFonts w:ascii="Arial" w:hAnsi="Arial" w:cs="Arial"/>
              </w:rPr>
            </w:pPr>
          </w:p>
        </w:tc>
      </w:tr>
      <w:tr w:rsidR="00593554" w:rsidRPr="00FE6B7C"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2C5414" w:rsidRDefault="00593554" w:rsidP="00593554">
            <w:pPr>
              <w:rPr>
                <w:rFonts w:ascii="Arial" w:hAnsi="Arial" w:cs="Arial"/>
              </w:rPr>
            </w:pPr>
            <w:r w:rsidRPr="002C5414">
              <w:rPr>
                <w:rFonts w:ascii="Arial" w:hAnsi="Arial" w:cs="Arial"/>
              </w:rPr>
              <w:lastRenderedPageBreak/>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2C5414" w:rsidRDefault="00593554" w:rsidP="00593554">
            <w:pPr>
              <w:rPr>
                <w:rFonts w:ascii="Arial" w:hAnsi="Arial" w:cs="Arial"/>
              </w:rPr>
            </w:pPr>
            <w:r w:rsidRPr="002C5414">
              <w:rPr>
                <w:rFonts w:ascii="Arial" w:hAnsi="Arial" w:cs="Arial"/>
                <w:b/>
                <w:bCs/>
              </w:rPr>
              <w:t>PREDLOŽITEV IN JAVNO ODPIRANJE »KONČNIH« PONUDB</w:t>
            </w:r>
          </w:p>
        </w:tc>
      </w:tr>
      <w:tr w:rsidR="00593554" w:rsidRPr="00FE6B7C"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CCC2CD6" w14:textId="77777777" w:rsidR="00593554" w:rsidRDefault="00593554" w:rsidP="00593554">
            <w:pPr>
              <w:autoSpaceDE w:val="0"/>
              <w:autoSpaceDN w:val="0"/>
              <w:adjustRightInd w:val="0"/>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2D514924" w14:textId="69F49A12" w:rsidR="00433275" w:rsidRPr="002C5414" w:rsidRDefault="00821DA8" w:rsidP="00593554">
            <w:pPr>
              <w:autoSpaceDE w:val="0"/>
              <w:autoSpaceDN w:val="0"/>
              <w:adjustRightInd w:val="0"/>
              <w:rPr>
                <w:rFonts w:ascii="Arial" w:hAnsi="Arial" w:cs="Arial"/>
              </w:rPr>
            </w:pPr>
            <w:r>
              <w:rPr>
                <w:rFonts w:cs="Arial"/>
                <w:sz w:val="18"/>
                <w:szCs w:val="18"/>
              </w:rPr>
              <w:t>(</w:t>
            </w:r>
            <w:r w:rsidRPr="005D5949">
              <w:rPr>
                <w:rFonts w:ascii="Arial" w:hAnsi="Arial" w:cs="Arial"/>
                <w:i/>
                <w:iCs/>
                <w:u w:val="single"/>
              </w:rPr>
              <w:t>opozorilo</w:t>
            </w:r>
            <w:r w:rsidRPr="002C5414">
              <w:rPr>
                <w:rFonts w:ascii="Arial" w:hAnsi="Arial" w:cs="Arial"/>
                <w:i/>
                <w:iCs/>
              </w:rPr>
              <w:t>: (če je imenovana) sestava strokovne komisije za izvedbo JN je skladna s sklepom o imenovanju strokovne komisije (2. odst. 66. čl. ZJN-3), kar ni relevantno v primeru elektronske oddaje ponudbe)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2C5414" w:rsidRDefault="00593554" w:rsidP="00593554">
            <w:pPr>
              <w:rPr>
                <w:rFonts w:ascii="Arial" w:hAnsi="Arial" w:cs="Arial"/>
              </w:rPr>
            </w:pPr>
          </w:p>
        </w:tc>
      </w:tr>
      <w:tr w:rsidR="00593554" w:rsidRPr="00FE6B7C" w14:paraId="0848D25F" w14:textId="77777777" w:rsidTr="002C5414">
        <w:trPr>
          <w:trHeight w:val="490"/>
          <w:jc w:val="center"/>
        </w:trPr>
        <w:tc>
          <w:tcPr>
            <w:tcW w:w="447" w:type="dxa"/>
            <w:vMerge/>
            <w:tcBorders>
              <w:left w:val="single" w:sz="4" w:space="0" w:color="auto"/>
              <w:right w:val="single" w:sz="4" w:space="0" w:color="auto"/>
            </w:tcBorders>
          </w:tcPr>
          <w:p w14:paraId="5B615FE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5A7B7AB3" w:rsidR="00593554" w:rsidRPr="002C5414" w:rsidRDefault="00593554" w:rsidP="00593554">
            <w:pPr>
              <w:rPr>
                <w:rFonts w:ascii="Arial" w:hAnsi="Arial" w:cs="Arial"/>
              </w:rPr>
            </w:pPr>
            <w:r w:rsidRPr="002C5414">
              <w:rPr>
                <w:rFonts w:ascii="Arial" w:hAnsi="Arial" w:cs="Arial"/>
              </w:rPr>
              <w:t>Izvedeno je</w:t>
            </w:r>
            <w:r w:rsidR="009723E8">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0FB6D4C7" w14:textId="7C62E742" w:rsidR="00CE5517"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94EC476" w14:textId="7DD512AA" w:rsidR="00CE5517" w:rsidRPr="002C5414" w:rsidRDefault="00CE5517" w:rsidP="00593554">
            <w:pPr>
              <w:autoSpaceDE w:val="0"/>
              <w:autoSpaceDN w:val="0"/>
              <w:adjustRightInd w:val="0"/>
              <w:rPr>
                <w:rFonts w:ascii="Arial" w:hAnsi="Arial" w:cs="Arial"/>
                <w:i/>
              </w:rPr>
            </w:pPr>
            <w:r w:rsidRPr="002C5414">
              <w:rPr>
                <w:rFonts w:ascii="Arial" w:hAnsi="Arial" w:cs="Arial"/>
                <w:i/>
              </w:rPr>
              <w:t>-</w:t>
            </w:r>
            <w:r w:rsidR="00862E64" w:rsidRPr="002C5414">
              <w:rPr>
                <w:rFonts w:ascii="Arial" w:hAnsi="Arial" w:cs="Arial"/>
                <w:i/>
              </w:rPr>
              <w:t>odpiranje ponudb ne sme biti izvedeno prej kot eno uro po roku za oddajo ponudb -5. odst. 88. čl. ZJN-3 (novela ZJN-3b)</w:t>
            </w:r>
          </w:p>
          <w:p w14:paraId="03737F9D" w14:textId="77777777" w:rsidR="00593554" w:rsidRDefault="00CE5517" w:rsidP="00593554">
            <w:pPr>
              <w:autoSpaceDE w:val="0"/>
              <w:autoSpaceDN w:val="0"/>
              <w:adjustRightInd w:val="0"/>
              <w:rPr>
                <w:rFonts w:ascii="Arial" w:hAnsi="Arial" w:cs="Arial"/>
                <w:i/>
              </w:rPr>
            </w:pPr>
            <w:r w:rsidRPr="002C5414">
              <w:rPr>
                <w:rFonts w:ascii="Arial" w:hAnsi="Arial" w:cs="Arial"/>
                <w:i/>
              </w:rPr>
              <w:t xml:space="preserve">- </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F3F34E" w14:textId="79DBBE99" w:rsidR="009723E8" w:rsidRPr="002C5414" w:rsidRDefault="009723E8" w:rsidP="002C5414">
            <w:pPr>
              <w:pStyle w:val="Odstavekseznama"/>
              <w:autoSpaceDE w:val="0"/>
              <w:autoSpaceDN w:val="0"/>
              <w:adjustRightInd w:val="0"/>
              <w:spacing w:line="240" w:lineRule="auto"/>
              <w:ind w:left="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od 1. 1. 2022 (novela ZJN-3B) odpiranje ponudb ne sme biti izvedeno prej kot eno uro po roku za oddajo ponudb (5. odst. 88. čl. ZJN-3)</w:t>
            </w:r>
          </w:p>
          <w:p w14:paraId="790D80EE" w14:textId="5BC9ED46" w:rsidR="009723E8" w:rsidRPr="002C5414" w:rsidRDefault="009723E8" w:rsidP="002C5414">
            <w:pPr>
              <w:pStyle w:val="Odstavekseznama"/>
              <w:numPr>
                <w:ilvl w:val="0"/>
                <w:numId w:val="17"/>
              </w:numPr>
              <w:autoSpaceDE w:val="0"/>
              <w:autoSpaceDN w:val="0"/>
              <w:adjustRightInd w:val="0"/>
              <w:spacing w:after="0"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2C5414" w:rsidRDefault="00593554" w:rsidP="00593554">
            <w:pPr>
              <w:rPr>
                <w:rFonts w:ascii="Arial" w:hAnsi="Arial" w:cs="Arial"/>
              </w:rPr>
            </w:pPr>
          </w:p>
        </w:tc>
      </w:tr>
      <w:tr w:rsidR="00593554" w:rsidRPr="00FE6B7C"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51B71FE5" w14:textId="77777777" w:rsidR="00593554" w:rsidRPr="002C5414" w:rsidRDefault="00593554" w:rsidP="00593554">
            <w:pPr>
              <w:jc w:val="center"/>
              <w:rPr>
                <w:rFonts w:ascii="Arial" w:hAnsi="Arial" w:cs="Arial"/>
                <w:i/>
                <w:color w:val="A6A6A6"/>
              </w:rPr>
            </w:pPr>
          </w:p>
          <w:p w14:paraId="794F6E1A" w14:textId="77777777" w:rsidR="00593554" w:rsidRPr="002C5414" w:rsidRDefault="00593554" w:rsidP="00593554">
            <w:pPr>
              <w:jc w:val="center"/>
              <w:rPr>
                <w:rFonts w:ascii="Arial" w:hAnsi="Arial" w:cs="Arial"/>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93554" w:rsidRPr="00FE6B7C" w14:paraId="1D252EC1" w14:textId="77777777" w:rsidTr="002C5414">
        <w:trPr>
          <w:trHeight w:val="2774"/>
          <w:jc w:val="center"/>
        </w:trPr>
        <w:tc>
          <w:tcPr>
            <w:tcW w:w="447" w:type="dxa"/>
            <w:vMerge/>
            <w:tcBorders>
              <w:left w:val="single" w:sz="4" w:space="0" w:color="auto"/>
              <w:right w:val="single" w:sz="4" w:space="0" w:color="auto"/>
            </w:tcBorders>
          </w:tcPr>
          <w:p w14:paraId="67AC431E"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5DCD8953" w:rsidR="00D96288" w:rsidRPr="002C5414" w:rsidRDefault="00593554" w:rsidP="00D96288">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697D1E7" w14:textId="311A1FA0" w:rsidR="00D96288" w:rsidRPr="002C5414" w:rsidRDefault="00D96288" w:rsidP="002C5414">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Pr="002C5414" w:rsidRDefault="00CA007A" w:rsidP="00CA007A">
            <w:pPr>
              <w:jc w:val="center"/>
              <w:rPr>
                <w:rFonts w:ascii="Arial" w:hAnsi="Arial" w:cs="Arial"/>
                <w:b/>
                <w:i/>
                <w:color w:val="A6A6A6" w:themeColor="background1" w:themeShade="A6"/>
              </w:rPr>
            </w:pPr>
          </w:p>
          <w:p w14:paraId="3C1904F8" w14:textId="77777777" w:rsidR="00CA007A" w:rsidRPr="002C5414" w:rsidRDefault="00CA007A" w:rsidP="00CA007A">
            <w:pPr>
              <w:jc w:val="center"/>
              <w:rPr>
                <w:rFonts w:ascii="Arial" w:hAnsi="Arial" w:cs="Arial"/>
                <w:b/>
                <w:i/>
                <w:color w:val="A6A6A6" w:themeColor="background1" w:themeShade="A6"/>
              </w:rPr>
            </w:pPr>
          </w:p>
          <w:p w14:paraId="05E4AFC5" w14:textId="77777777" w:rsidR="00CA007A" w:rsidRPr="002C5414" w:rsidRDefault="00CA007A" w:rsidP="00CA007A">
            <w:pPr>
              <w:jc w:val="center"/>
              <w:rPr>
                <w:rFonts w:ascii="Arial" w:hAnsi="Arial" w:cs="Arial"/>
                <w:b/>
                <w:i/>
                <w:color w:val="A6A6A6" w:themeColor="background1" w:themeShade="A6"/>
              </w:rPr>
            </w:pPr>
          </w:p>
          <w:p w14:paraId="59890124" w14:textId="77777777" w:rsidR="00CA007A" w:rsidRPr="002C5414" w:rsidRDefault="00CA007A" w:rsidP="00CA007A">
            <w:pPr>
              <w:jc w:val="center"/>
              <w:rPr>
                <w:rFonts w:ascii="Arial" w:hAnsi="Arial" w:cs="Arial"/>
                <w:b/>
                <w:i/>
                <w:color w:val="A6A6A6" w:themeColor="background1" w:themeShade="A6"/>
              </w:rPr>
            </w:pPr>
          </w:p>
          <w:p w14:paraId="32E8BDC4" w14:textId="77777777" w:rsidR="00CA007A" w:rsidRPr="002C5414" w:rsidRDefault="00CA007A" w:rsidP="00CA007A">
            <w:pPr>
              <w:jc w:val="center"/>
              <w:rPr>
                <w:rFonts w:ascii="Arial" w:hAnsi="Arial" w:cs="Arial"/>
                <w:b/>
                <w:i/>
                <w:color w:val="A6A6A6" w:themeColor="background1" w:themeShade="A6"/>
              </w:rPr>
            </w:pPr>
          </w:p>
          <w:p w14:paraId="0C1BAF6A" w14:textId="742462A1" w:rsidR="00593554" w:rsidRPr="002C5414" w:rsidRDefault="00D96288"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2C5414" w:rsidRDefault="00593554" w:rsidP="00593554">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2C5414" w:rsidRDefault="00593554" w:rsidP="00593554">
            <w:pPr>
              <w:rPr>
                <w:rFonts w:ascii="Arial" w:hAnsi="Arial" w:cs="Arial"/>
                <w:b/>
                <w:bCs/>
              </w:rPr>
            </w:pPr>
            <w:r w:rsidRPr="002C5414">
              <w:rPr>
                <w:rFonts w:ascii="Arial" w:hAnsi="Arial" w:cs="Arial"/>
                <w:b/>
                <w:bCs/>
              </w:rPr>
              <w:t>OCENA PREJETIH »KONČNIH« PONUDB</w:t>
            </w:r>
          </w:p>
        </w:tc>
      </w:tr>
      <w:tr w:rsidR="00593554" w:rsidRPr="00FE6B7C"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2C5414" w:rsidRDefault="00593554" w:rsidP="00593554">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53A55920"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9590CE6"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38509917"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2C5414" w:rsidRDefault="00593554" w:rsidP="00593554">
            <w:pPr>
              <w:rPr>
                <w:rFonts w:ascii="Arial" w:hAnsi="Arial" w:cs="Arial"/>
                <w:b/>
                <w:bCs/>
              </w:rPr>
            </w:pPr>
          </w:p>
        </w:tc>
      </w:tr>
      <w:tr w:rsidR="00593554" w:rsidRPr="00FE6B7C"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2C5414" w:rsidRDefault="00593554" w:rsidP="00593554">
            <w:pPr>
              <w:jc w:val="center"/>
              <w:rPr>
                <w:rFonts w:ascii="Arial" w:hAnsi="Arial" w:cs="Arial"/>
                <w:b/>
                <w:i/>
                <w:color w:val="A6A6A6"/>
              </w:rPr>
            </w:pPr>
          </w:p>
        </w:tc>
      </w:tr>
      <w:tr w:rsidR="00593554" w:rsidRPr="00FE6B7C"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2C5414" w:rsidRDefault="00593554" w:rsidP="00593554">
            <w:pPr>
              <w:rPr>
                <w:rFonts w:ascii="Arial" w:hAnsi="Arial" w:cs="Arial"/>
              </w:rPr>
            </w:pPr>
            <w:r w:rsidRPr="002C5414">
              <w:rPr>
                <w:rFonts w:ascii="Arial" w:hAnsi="Arial" w:cs="Arial"/>
              </w:rPr>
              <w:t>Dopolnitev, popravek, pojasnilo ponudb je izvedeno na poziv naročnika in je dopustno (5., 6. in 7. odst. 89. čl. ZJN-3)</w:t>
            </w:r>
          </w:p>
          <w:p w14:paraId="18258D2D" w14:textId="1DFA119A"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F65F9BC" w14:textId="20DD81FC" w:rsidR="0096542E"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96542E" w:rsidRPr="002C5414">
              <w:rPr>
                <w:rFonts w:ascii="Arial" w:eastAsia="Times New Roman" w:hAnsi="Arial" w:cs="Arial"/>
                <w:i/>
                <w:sz w:val="20"/>
                <w:szCs w:val="20"/>
              </w:rPr>
              <w:t xml:space="preserve"> </w:t>
            </w:r>
          </w:p>
          <w:p w14:paraId="320DDECB" w14:textId="77777777" w:rsidR="00CB7529" w:rsidRPr="002C5414" w:rsidRDefault="00CB7529" w:rsidP="00CB7529">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928E344" w14:textId="77777777" w:rsidR="00CB7529" w:rsidRPr="002C5414" w:rsidRDefault="00CB7529" w:rsidP="00CB7529">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v vseh primerih je treba upoštevati dejstvo, da je morala okoliščina, katere izpolnitev se izkazuje, obstajati v času oddaje ponudbe oz. pred iztekom roka določenega za predložitev ponudbe - 5. odst. 89. čl. ZJN-3</w:t>
            </w:r>
          </w:p>
          <w:p w14:paraId="09B65F19" w14:textId="36EC80A0" w:rsidR="00CB7529" w:rsidRPr="002C5414" w:rsidRDefault="00CB7529"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3A5A5E0" w14:textId="090CE97C"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34D97ADC" w14:textId="77777777" w:rsidR="00593554" w:rsidRPr="002C5414" w:rsidRDefault="00593554" w:rsidP="0059355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4B26C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2C5414" w:rsidRDefault="00593554" w:rsidP="00593554">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93554" w:rsidRPr="00FE6B7C"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2C5414" w:rsidRDefault="00593554" w:rsidP="00593554">
            <w:pPr>
              <w:rPr>
                <w:rFonts w:ascii="Arial" w:hAnsi="Arial" w:cs="Arial"/>
              </w:rPr>
            </w:pPr>
            <w:r w:rsidRPr="002C5414">
              <w:rPr>
                <w:rFonts w:ascii="Arial" w:hAnsi="Arial" w:cs="Arial"/>
              </w:rPr>
              <w:t>Nedopustne ponudbe so izločene (29. tč. 1. odst. 2. čl. ZJN-3)</w:t>
            </w:r>
          </w:p>
          <w:p w14:paraId="19C4FC78"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5164E5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33C7B1FA"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F0385E9"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534F711"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lastRenderedPageBreak/>
              <w:t>neizpolnjevanje obveznih dajatev in drugih denarnih nedavčnih obveznosti, vključno s preveritvijo o predloženih vseh obračunov davčnih odtegljajev iz delovnega razmerja za dobo zadnjih petih let (2. odst. 75. čl. ZJN-3)</w:t>
            </w:r>
          </w:p>
          <w:p w14:paraId="3D3707A0" w14:textId="6DE8A80A" w:rsidR="00593554" w:rsidRPr="002C5414" w:rsidRDefault="006A6CBC"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592BA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93554"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2C5414" w:rsidRDefault="00593554" w:rsidP="00593554">
            <w:pPr>
              <w:rPr>
                <w:rFonts w:ascii="Arial" w:hAnsi="Arial" w:cs="Arial"/>
                <w:b/>
                <w:bCs/>
              </w:rPr>
            </w:pPr>
          </w:p>
        </w:tc>
      </w:tr>
      <w:tr w:rsidR="00593554" w:rsidRPr="00FE6B7C"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2C5414" w:rsidRDefault="00593554" w:rsidP="0059355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C4320A" w:rsidRPr="00FE6B7C" w14:paraId="36475A12" w14:textId="77777777" w:rsidTr="007E6D93">
        <w:trPr>
          <w:jc w:val="center"/>
        </w:trPr>
        <w:tc>
          <w:tcPr>
            <w:tcW w:w="447" w:type="dxa"/>
            <w:vMerge/>
            <w:tcBorders>
              <w:left w:val="single" w:sz="4" w:space="0" w:color="auto"/>
              <w:right w:val="single" w:sz="4" w:space="0" w:color="auto"/>
            </w:tcBorders>
            <w:shd w:val="clear" w:color="auto" w:fill="FFFFFF"/>
          </w:tcPr>
          <w:p w14:paraId="28A25D42" w14:textId="77777777" w:rsidR="00C4320A" w:rsidRPr="009A5C05" w:rsidRDefault="00C4320A"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F46CDAB" w14:textId="77777777" w:rsidR="00C4320A" w:rsidRPr="002C5414" w:rsidRDefault="00C4320A" w:rsidP="00C4320A">
            <w:pPr>
              <w:rPr>
                <w:rFonts w:ascii="Arial" w:hAnsi="Arial" w:cs="Arial"/>
              </w:rPr>
            </w:pPr>
            <w:r w:rsidRPr="002C5414">
              <w:rPr>
                <w:rFonts w:ascii="Arial" w:hAnsi="Arial" w:cs="Arial"/>
              </w:rPr>
              <w:t>Če je oddana ponudba s podizvajalci, so upoštevana zakonska določila (94. čl. ZJN-3):</w:t>
            </w:r>
          </w:p>
          <w:p w14:paraId="3A4D0DEF"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91C6A7C"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7E06AF0" w14:textId="122DD6AA" w:rsidR="00C4320A" w:rsidRPr="00C4320A" w:rsidRDefault="00C4320A" w:rsidP="00C4320A">
            <w:pPr>
              <w:rPr>
                <w:rFonts w:ascii="Arial" w:hAnsi="Arial" w:cs="Arial"/>
              </w:rPr>
            </w:pPr>
            <w:r w:rsidRPr="00E33C9E">
              <w:rPr>
                <w:rFonts w:cs="Arial"/>
                <w:sz w:val="16"/>
                <w:szCs w:val="16"/>
              </w:rPr>
              <w:t>(</w:t>
            </w:r>
            <w:r w:rsidRPr="000A361F">
              <w:rPr>
                <w:rFonts w:ascii="Arial" w:hAnsi="Arial" w:cs="Arial"/>
                <w:i/>
                <w:iCs/>
                <w:u w:val="single"/>
              </w:rPr>
              <w:t>opozorilo</w:t>
            </w:r>
            <w:r w:rsidRPr="002C5414">
              <w:rPr>
                <w:rFonts w:ascii="Arial" w:hAnsi="Arial" w:cs="Arial"/>
                <w:i/>
                <w:iCs/>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77381B4" w14:textId="5BB504A9" w:rsidR="00C4320A" w:rsidRPr="00C4320A" w:rsidRDefault="00C4320A"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2543D4CC" w14:textId="37630FCB" w:rsidR="00C4320A" w:rsidRPr="00C4320A" w:rsidRDefault="00C4320A" w:rsidP="00593554">
            <w:pPr>
              <w:jc w:val="center"/>
              <w:rPr>
                <w:rFonts w:ascii="Arial" w:hAnsi="Arial" w:cs="Arial"/>
                <w:b/>
                <w:i/>
                <w:color w:val="A6A6A6"/>
              </w:rPr>
            </w:pPr>
            <w:r w:rsidRPr="002C5414">
              <w:rPr>
                <w:rFonts w:ascii="Arial" w:hAnsi="Arial" w:cs="Arial"/>
                <w:b/>
                <w:i/>
                <w:color w:val="A6A6A6"/>
              </w:rPr>
              <w:t>ni obvezno, če ni podizvajalcev</w:t>
            </w:r>
          </w:p>
        </w:tc>
      </w:tr>
      <w:tr w:rsidR="00593554" w:rsidRPr="00FE6B7C"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2C5414" w:rsidRDefault="00593554" w:rsidP="00593554">
            <w:pPr>
              <w:rPr>
                <w:rFonts w:ascii="Arial" w:hAnsi="Arial" w:cs="Arial"/>
              </w:rPr>
            </w:pPr>
            <w:r w:rsidRPr="002C5414">
              <w:rPr>
                <w:rFonts w:ascii="Arial" w:hAnsi="Arial" w:cs="Arial"/>
              </w:rPr>
              <w:t>Predloženo je finančno zavarovanje za resnost ponudbe (če je bilo zahtevano)</w:t>
            </w:r>
          </w:p>
          <w:p w14:paraId="7094418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2A25187"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81E632A"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93554" w:rsidRPr="00FE6B7C"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2C5414" w:rsidRDefault="00593554" w:rsidP="00593554">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272529" w:rsidRPr="00FE6B7C" w14:paraId="282AA222" w14:textId="77777777" w:rsidTr="007E6D93">
        <w:trPr>
          <w:jc w:val="center"/>
        </w:trPr>
        <w:tc>
          <w:tcPr>
            <w:tcW w:w="447" w:type="dxa"/>
            <w:tcBorders>
              <w:left w:val="single" w:sz="4" w:space="0" w:color="auto"/>
              <w:right w:val="single" w:sz="4" w:space="0" w:color="auto"/>
            </w:tcBorders>
            <w:shd w:val="clear" w:color="auto" w:fill="FFFFFF"/>
          </w:tcPr>
          <w:p w14:paraId="4C836770" w14:textId="77777777" w:rsidR="00272529" w:rsidRPr="00272529" w:rsidRDefault="00272529"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D6A8965" w14:textId="77777777" w:rsidR="00272529" w:rsidRPr="002C5414" w:rsidRDefault="00272529" w:rsidP="00272529">
            <w:pPr>
              <w:rPr>
                <w:rFonts w:ascii="Arial" w:hAnsi="Arial" w:cs="Arial"/>
              </w:rPr>
            </w:pPr>
            <w:r w:rsidRPr="002C5414">
              <w:rPr>
                <w:rFonts w:ascii="Arial" w:hAnsi="Arial" w:cs="Arial"/>
              </w:rPr>
              <w:t>Izbrana ponudba ni neobičajno nizka oz. je ponudba utemeljeno pojasnjena (86. čl. ZJN-3)</w:t>
            </w:r>
          </w:p>
          <w:p w14:paraId="6823FFD0" w14:textId="7B25E053" w:rsidR="00272529" w:rsidRPr="00272529" w:rsidRDefault="00272529" w:rsidP="00272529">
            <w:pPr>
              <w:rPr>
                <w:rFonts w:ascii="Arial" w:hAnsi="Arial" w:cs="Arial"/>
              </w:rPr>
            </w:pPr>
            <w:r w:rsidRPr="002C5414">
              <w:rPr>
                <w:rFonts w:ascii="Arial" w:hAnsi="Arial" w:cs="Arial"/>
              </w:rPr>
              <w:t>(</w:t>
            </w:r>
            <w:r w:rsidRPr="000A361F">
              <w:rPr>
                <w:rFonts w:ascii="Arial" w:hAnsi="Arial" w:cs="Arial"/>
                <w:i/>
                <w:iCs/>
                <w:u w:val="single"/>
              </w:rPr>
              <w:t>opozorilo</w:t>
            </w:r>
            <w:r w:rsidRPr="002C5414">
              <w:rPr>
                <w:rFonts w:ascii="Arial" w:hAnsi="Arial" w:cs="Arial"/>
                <w:i/>
                <w:iCs/>
              </w:rPr>
              <w:t xml:space="preserve">: od 1. 1. 2022 (novela ZJN-3B) ima naročnik diskrecijsko pravico, da lahko ob predhodni izvedbi zakonsko predpisanih ravnanj neobičajno nizko ponudbo vseeno izloči, če ob predhodno </w:t>
            </w:r>
            <w:r w:rsidRPr="002C5414">
              <w:rPr>
                <w:rFonts w:ascii="Arial" w:hAnsi="Arial" w:cs="Arial"/>
                <w:i/>
                <w:iCs/>
              </w:rPr>
              <w:lastRenderedPageBreak/>
              <w:t>izvedenem posvetu s ponudnikom vseeno meni, da predložena dokazila ne pojasnjujejo nizke ravni cene ali stroškov – 3. odst. 86.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19BD62" w14:textId="5720D78B" w:rsidR="00272529" w:rsidRPr="00272529" w:rsidRDefault="00272529" w:rsidP="00593554">
            <w:pPr>
              <w:jc w:val="center"/>
              <w:rPr>
                <w:rFonts w:ascii="Arial" w:hAnsi="Arial" w:cs="Arial"/>
              </w:rPr>
            </w:pPr>
            <w:r w:rsidRPr="00737B6E">
              <w:rPr>
                <w:rFonts w:ascii="Arial" w:hAnsi="Arial" w:cs="Arial"/>
              </w:rPr>
              <w:lastRenderedPageBreak/>
              <w:fldChar w:fldCharType="begin">
                <w:ffData>
                  <w:name w:val=""/>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E8324E2" w14:textId="77777777" w:rsidR="00272529" w:rsidRPr="00272529" w:rsidRDefault="00272529" w:rsidP="00593554">
            <w:pPr>
              <w:jc w:val="center"/>
              <w:rPr>
                <w:rFonts w:ascii="Arial" w:hAnsi="Arial" w:cs="Arial"/>
                <w:b/>
                <w:i/>
                <w:color w:val="A6A6A6"/>
              </w:rPr>
            </w:pPr>
          </w:p>
        </w:tc>
      </w:tr>
      <w:tr w:rsidR="00593554" w:rsidRPr="00FE6B7C"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2C5414" w:rsidRDefault="00593554" w:rsidP="00593554">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2C5414" w:rsidRDefault="00593554" w:rsidP="00593554">
            <w:pPr>
              <w:rPr>
                <w:rFonts w:ascii="Arial" w:hAnsi="Arial" w:cs="Arial"/>
              </w:rPr>
            </w:pPr>
            <w:r w:rsidRPr="002C5414">
              <w:rPr>
                <w:rFonts w:ascii="Arial" w:hAnsi="Arial" w:cs="Arial"/>
                <w:b/>
                <w:bCs/>
              </w:rPr>
              <w:t>ODLOČITEV O ODDAJI JAVNEGA NAROČILA</w:t>
            </w:r>
          </w:p>
        </w:tc>
      </w:tr>
      <w:tr w:rsidR="00593554" w:rsidRPr="00FE6B7C"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2C5414" w:rsidRDefault="00593554" w:rsidP="00593554">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15B20577"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9886804" w14:textId="77777777" w:rsidR="00593554" w:rsidRPr="002C5414" w:rsidRDefault="00593554" w:rsidP="00593554">
            <w:pPr>
              <w:rPr>
                <w:rFonts w:ascii="Arial" w:hAnsi="Arial" w:cs="Arial"/>
                <w:i/>
              </w:rPr>
            </w:pPr>
            <w:r w:rsidRPr="002C5414">
              <w:rPr>
                <w:rFonts w:ascii="Arial" w:hAnsi="Arial" w:cs="Arial"/>
                <w:i/>
              </w:rPr>
              <w:t>- odločitev mora vsebovati tudi kratek opis poteka pogajanj s ponudniki – 3. odst. 90. čl. ZJN-3</w:t>
            </w:r>
          </w:p>
          <w:p w14:paraId="310B4DBA" w14:textId="77777777" w:rsidR="00593554" w:rsidRPr="002C5414" w:rsidRDefault="00593554" w:rsidP="00593554">
            <w:pPr>
              <w:rPr>
                <w:rFonts w:ascii="Arial" w:hAnsi="Arial" w:cs="Arial"/>
                <w:i/>
              </w:rPr>
            </w:pPr>
            <w:r w:rsidRPr="002C5414">
              <w:rPr>
                <w:rFonts w:ascii="Arial" w:hAnsi="Arial" w:cs="Arial"/>
                <w:i/>
              </w:rPr>
              <w:t>- lahko je vzpostavljeno partnersko razmerje z več partnerji, ki bodo opravljali ločne raziskovalne in razvojne dejavnosti – 3. odst. 43. ZJN-3</w:t>
            </w:r>
          </w:p>
          <w:p w14:paraId="19B19E1B" w14:textId="77777777" w:rsidR="00593554" w:rsidRPr="002C5414" w:rsidRDefault="00593554" w:rsidP="00593554">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4E0B3AD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ustavitve postopka (do roka za oddajo ponudb) – 1. odst. 90. čl. ZJN-3, </w:t>
            </w:r>
          </w:p>
          <w:p w14:paraId="1FDE0DF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4C9D8B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E8B386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2C5414" w:rsidRDefault="00593554" w:rsidP="00593554">
            <w:pPr>
              <w:rPr>
                <w:rFonts w:ascii="Arial" w:hAnsi="Arial" w:cs="Arial"/>
              </w:rPr>
            </w:pPr>
          </w:p>
        </w:tc>
      </w:tr>
      <w:tr w:rsidR="00593554" w:rsidRPr="00FE6B7C"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2C5414" w:rsidRDefault="00593554" w:rsidP="0059355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2C5414" w:rsidRDefault="00593554" w:rsidP="00593554">
            <w:pPr>
              <w:rPr>
                <w:rFonts w:ascii="Arial" w:hAnsi="Arial" w:cs="Arial"/>
              </w:rPr>
            </w:pPr>
          </w:p>
        </w:tc>
      </w:tr>
      <w:tr w:rsidR="00593554" w:rsidRPr="00FE6B7C"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2C5414" w:rsidRDefault="00593554" w:rsidP="00593554">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2C5414" w:rsidRDefault="00593554" w:rsidP="00593554">
            <w:pPr>
              <w:rPr>
                <w:rFonts w:ascii="Arial" w:hAnsi="Arial" w:cs="Arial"/>
              </w:rPr>
            </w:pPr>
          </w:p>
        </w:tc>
      </w:tr>
      <w:tr w:rsidR="00593554" w:rsidRPr="00FE6B7C"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2C5414" w:rsidRDefault="00593554" w:rsidP="00593554">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2C5414" w:rsidRDefault="00593554" w:rsidP="00593554">
            <w:pPr>
              <w:jc w:val="center"/>
              <w:rPr>
                <w:rFonts w:ascii="Arial" w:hAnsi="Arial" w:cs="Arial"/>
                <w:b/>
                <w:i/>
              </w:rPr>
            </w:pPr>
            <w:r w:rsidRPr="002C5414">
              <w:rPr>
                <w:rFonts w:ascii="Arial" w:hAnsi="Arial" w:cs="Arial"/>
                <w:b/>
                <w:i/>
                <w:color w:val="A6A6A6"/>
              </w:rPr>
              <w:t>ni obvezno za izjeme, ki jih našteva ZJN-3</w:t>
            </w:r>
          </w:p>
        </w:tc>
      </w:tr>
      <w:tr w:rsidR="00593554" w:rsidRPr="00FE6B7C"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E5257" w14:textId="03CFBFCA" w:rsidR="00593554" w:rsidRDefault="00593554" w:rsidP="00CE5764">
            <w:pPr>
              <w:rPr>
                <w:rFonts w:ascii="Arial" w:hAnsi="Arial" w:cs="Arial"/>
              </w:rPr>
            </w:pPr>
            <w:r w:rsidRPr="002C5414">
              <w:rPr>
                <w:rFonts w:ascii="Arial" w:hAnsi="Arial" w:cs="Arial"/>
              </w:rPr>
              <w:t xml:space="preserve">Zagotovljeno je učinkovito preprečevanje nasprotja interesov </w:t>
            </w:r>
          </w:p>
          <w:p w14:paraId="190AB5A3" w14:textId="77777777" w:rsidR="008E417B" w:rsidRPr="002C5414" w:rsidRDefault="008E417B" w:rsidP="008E417B">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A8BD3E3" w14:textId="53AFC44E" w:rsidR="009A5C05" w:rsidRPr="002C5414" w:rsidRDefault="008E417B" w:rsidP="002C5414">
            <w:pPr>
              <w:pStyle w:val="Odstavekseznama"/>
              <w:numPr>
                <w:ilvl w:val="0"/>
                <w:numId w:val="15"/>
              </w:numPr>
              <w:spacing w:after="0" w:line="240" w:lineRule="auto"/>
              <w:ind w:left="137" w:hanging="137"/>
              <w:contextualSpacing w:val="0"/>
              <w:jc w:val="both"/>
              <w:rPr>
                <w:rFonts w:ascii="Arial" w:hAnsi="Arial" w:cs="Arial"/>
                <w:i/>
                <w:sz w:val="16"/>
                <w:szCs w:val="16"/>
              </w:rPr>
            </w:pPr>
            <w:r w:rsidRPr="002C5414">
              <w:rPr>
                <w:rFonts w:ascii="Arial" w:hAnsi="Arial" w:cs="Arial"/>
                <w:i/>
                <w:sz w:val="20"/>
                <w:szCs w:val="20"/>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8E417B">
              <w:rPr>
                <w:rStyle w:val="Sprotnaopomba-sklic"/>
                <w:rFonts w:cs="Arial"/>
                <w:sz w:val="18"/>
                <w:szCs w:val="18"/>
              </w:rPr>
              <w:t xml:space="preserve"> </w:t>
            </w:r>
            <w:r w:rsidRPr="002C5414">
              <w:rPr>
                <w:rStyle w:val="Sprotnaopomba-sklic"/>
                <w:rFonts w:cs="Arial"/>
                <w:sz w:val="20"/>
                <w:szCs w:val="20"/>
              </w:rPr>
              <w:footnoteReference w:id="123"/>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2C5414" w:rsidRDefault="00593554" w:rsidP="00593554">
            <w:pPr>
              <w:jc w:val="center"/>
              <w:rPr>
                <w:rFonts w:ascii="Arial" w:hAnsi="Arial" w:cs="Arial"/>
                <w:b/>
                <w:i/>
                <w:color w:val="A6A6A6"/>
              </w:rPr>
            </w:pPr>
          </w:p>
        </w:tc>
      </w:tr>
      <w:tr w:rsidR="00593554" w:rsidRPr="00FE6B7C"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2C5414" w:rsidRDefault="00593554" w:rsidP="00593554">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2C5414" w:rsidRDefault="00593554" w:rsidP="00593554">
            <w:pPr>
              <w:rPr>
                <w:rFonts w:ascii="Arial" w:hAnsi="Arial" w:cs="Arial"/>
              </w:rPr>
            </w:pPr>
            <w:r w:rsidRPr="002C5414">
              <w:rPr>
                <w:rFonts w:ascii="Arial" w:hAnsi="Arial" w:cs="Arial"/>
                <w:b/>
                <w:bCs/>
              </w:rPr>
              <w:t>OBJAVA OBVESTILA O ODDAJI JAVNEGA NAROČILA</w:t>
            </w:r>
          </w:p>
        </w:tc>
      </w:tr>
      <w:tr w:rsidR="00593554" w:rsidRPr="00FE6B7C"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2C5414" w:rsidRDefault="00593554" w:rsidP="00593554">
            <w:pPr>
              <w:rPr>
                <w:rFonts w:ascii="Arial" w:hAnsi="Arial" w:cs="Arial"/>
              </w:rPr>
            </w:pPr>
            <w:r w:rsidRPr="002C5414">
              <w:rPr>
                <w:rFonts w:ascii="Arial" w:hAnsi="Arial" w:cs="Arial"/>
              </w:rPr>
              <w:t>Obvestilo o oddaji naročila je objavljeno na portalu JN najpozneje 30 dni po sklenitvi pogodbe (22., 52. in 58. čl. ZJN-3)</w:t>
            </w:r>
          </w:p>
          <w:p w14:paraId="7AD3585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18F07AA4" w14:textId="77777777" w:rsidR="00593554" w:rsidRPr="002C5414" w:rsidRDefault="00593554" w:rsidP="00593554">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2C5414" w:rsidRDefault="00593554" w:rsidP="00593554">
            <w:pPr>
              <w:rPr>
                <w:rFonts w:ascii="Arial" w:hAnsi="Arial" w:cs="Arial"/>
              </w:rPr>
            </w:pPr>
          </w:p>
        </w:tc>
      </w:tr>
      <w:tr w:rsidR="00593554" w:rsidRPr="00FE6B7C"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2C5414" w:rsidRDefault="00593554" w:rsidP="00593554">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38B91B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593554" w:rsidRPr="00FE6B7C"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B2C21FA" w14:textId="3F6666FB" w:rsidR="00593554" w:rsidRPr="002C5414" w:rsidRDefault="00593554" w:rsidP="00925256">
            <w:pPr>
              <w:rPr>
                <w:rFonts w:ascii="Arial" w:hAnsi="Arial" w:cs="Arial"/>
              </w:rPr>
            </w:pPr>
            <w:r w:rsidRPr="002C5414">
              <w:rPr>
                <w:rFonts w:ascii="Arial" w:hAnsi="Arial" w:cs="Arial"/>
              </w:rPr>
              <w:t>V obvestilu so spoštovane določbe o</w:t>
            </w:r>
            <w:r w:rsidR="00925256"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2C5414" w:rsidRDefault="00593554" w:rsidP="00593554">
            <w:pPr>
              <w:rPr>
                <w:rFonts w:ascii="Arial" w:hAnsi="Arial" w:cs="Arial"/>
              </w:rPr>
            </w:pPr>
          </w:p>
        </w:tc>
      </w:tr>
      <w:tr w:rsidR="00593554" w:rsidRPr="00FE6B7C"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2C5414" w:rsidRDefault="00593554" w:rsidP="00593554">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2C5414" w:rsidRDefault="00593554" w:rsidP="00593554">
            <w:pPr>
              <w:rPr>
                <w:rFonts w:ascii="Arial" w:hAnsi="Arial" w:cs="Arial"/>
              </w:rPr>
            </w:pPr>
            <w:r w:rsidRPr="002C5414">
              <w:rPr>
                <w:rFonts w:ascii="Arial" w:hAnsi="Arial" w:cs="Arial"/>
                <w:b/>
                <w:bCs/>
              </w:rPr>
              <w:t>POROČILO v skladu s 105 čl. ZJN-3</w:t>
            </w:r>
          </w:p>
        </w:tc>
      </w:tr>
      <w:tr w:rsidR="00593554" w:rsidRPr="00FE6B7C"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2C5414" w:rsidRDefault="00593554" w:rsidP="00593554">
            <w:pPr>
              <w:rPr>
                <w:rFonts w:ascii="Arial" w:hAnsi="Arial" w:cs="Arial"/>
              </w:rPr>
            </w:pPr>
            <w:r w:rsidRPr="002C5414">
              <w:rPr>
                <w:rFonts w:ascii="Arial" w:hAnsi="Arial" w:cs="Arial"/>
              </w:rPr>
              <w:t>(Končno) poročilo o postopku oddaje JN je pripravljeno in zajema vse predpisane informacije (105. čl. ZJN-3)</w:t>
            </w:r>
          </w:p>
          <w:p w14:paraId="621029F2"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593554" w:rsidRPr="00FE6B7C"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2C5414" w:rsidRDefault="00593554" w:rsidP="00593554">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2C5414" w:rsidRDefault="00593554" w:rsidP="00593554">
            <w:pPr>
              <w:rPr>
                <w:rFonts w:ascii="Arial" w:hAnsi="Arial" w:cs="Arial"/>
                <w:b/>
                <w:bCs/>
              </w:rPr>
            </w:pPr>
            <w:r w:rsidRPr="002C5414">
              <w:rPr>
                <w:rFonts w:ascii="Arial" w:hAnsi="Arial" w:cs="Arial"/>
                <w:b/>
                <w:bCs/>
              </w:rPr>
              <w:t>TEMELJNA NAČELA JAVNEGA NAROČANJA</w:t>
            </w:r>
          </w:p>
        </w:tc>
      </w:tr>
      <w:tr w:rsidR="00593554" w:rsidRPr="00FE6B7C"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2C5414" w:rsidRDefault="00593554" w:rsidP="00593554">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2C5414" w:rsidRDefault="00593554" w:rsidP="00593554">
            <w:pPr>
              <w:rPr>
                <w:rFonts w:ascii="Arial" w:hAnsi="Arial" w:cs="Arial"/>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2C5414" w:rsidRDefault="00593554" w:rsidP="00593554">
            <w:pPr>
              <w:rPr>
                <w:rFonts w:ascii="Arial" w:hAnsi="Arial" w:cs="Arial"/>
                <w:b/>
                <w:bCs/>
              </w:rPr>
            </w:pPr>
          </w:p>
        </w:tc>
      </w:tr>
      <w:tr w:rsidR="00593554" w:rsidRPr="00FE6B7C"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2C5414" w:rsidRDefault="00593554" w:rsidP="00593554">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231A656" w:rsidR="00593554" w:rsidRPr="002C5414" w:rsidRDefault="00925256" w:rsidP="00925256">
            <w:pPr>
              <w:rPr>
                <w:rFonts w:ascii="Arial" w:hAnsi="Arial" w:cs="Arial"/>
              </w:rPr>
            </w:pPr>
            <w:r w:rsidRPr="002C5414">
              <w:rPr>
                <w:rFonts w:ascii="Arial" w:hAnsi="Arial" w:cs="Arial"/>
                <w:b/>
                <w:bCs/>
              </w:rPr>
              <w:t xml:space="preserve">PREPOZNAVNOST, PREGLEDNOST  IN </w:t>
            </w:r>
            <w:r w:rsidR="00593554" w:rsidRPr="002C5414">
              <w:rPr>
                <w:rFonts w:ascii="Arial" w:hAnsi="Arial" w:cs="Arial"/>
                <w:b/>
                <w:bCs/>
              </w:rPr>
              <w:t xml:space="preserve"> IN KOMUNICIRANJE </w:t>
            </w:r>
          </w:p>
        </w:tc>
      </w:tr>
      <w:tr w:rsidR="00593554" w:rsidRPr="00FE6B7C"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67A26269" w:rsidR="00593554" w:rsidRPr="002C5414" w:rsidRDefault="00593554" w:rsidP="00925256">
            <w:pPr>
              <w:rPr>
                <w:rFonts w:ascii="Arial" w:hAnsi="Arial" w:cs="Arial"/>
              </w:rPr>
            </w:pPr>
            <w:r w:rsidRPr="002C5414">
              <w:rPr>
                <w:rFonts w:ascii="Arial" w:hAnsi="Arial" w:cs="Arial"/>
              </w:rPr>
              <w:t xml:space="preserve">Upoštevana so pravila </w:t>
            </w:r>
            <w:r w:rsidR="00925256" w:rsidRPr="002C5414">
              <w:rPr>
                <w:rFonts w:ascii="Arial" w:hAnsi="Arial" w:cs="Arial"/>
              </w:rPr>
              <w:t xml:space="preserve">prepoznavnosti, preglednosti in komuniciranju </w:t>
            </w:r>
            <w:r w:rsidRPr="002C5414">
              <w:rPr>
                <w:rFonts w:ascii="Arial" w:hAnsi="Arial" w:cs="Arial"/>
              </w:rPr>
              <w:t xml:space="preserve"> v postopku JN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2C5414" w:rsidRDefault="00593554" w:rsidP="00593554">
            <w:pPr>
              <w:rPr>
                <w:rFonts w:ascii="Arial" w:hAnsi="Arial" w:cs="Arial"/>
              </w:rPr>
            </w:pPr>
          </w:p>
        </w:tc>
      </w:tr>
      <w:tr w:rsidR="00593554" w:rsidRPr="00FE6B7C"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2C5414" w:rsidRDefault="00593554" w:rsidP="00593554">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2C5414" w:rsidRDefault="00593554" w:rsidP="00593554">
            <w:pPr>
              <w:rPr>
                <w:rFonts w:ascii="Arial" w:hAnsi="Arial" w:cs="Arial"/>
              </w:rPr>
            </w:pPr>
            <w:r w:rsidRPr="002C5414">
              <w:rPr>
                <w:rFonts w:ascii="Arial" w:hAnsi="Arial" w:cs="Arial"/>
                <w:b/>
                <w:bCs/>
              </w:rPr>
              <w:t>UPOŠTEVAN JE INTERNI DOKUMENT ZA IZVAJANJE JAVNIH NAROČIL</w:t>
            </w:r>
          </w:p>
        </w:tc>
      </w:tr>
      <w:tr w:rsidR="00593554" w:rsidRPr="00FE6B7C"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2C5414" w:rsidRDefault="00593554" w:rsidP="00593554">
            <w:pPr>
              <w:rPr>
                <w:rFonts w:ascii="Arial" w:hAnsi="Arial" w:cs="Arial"/>
              </w:rPr>
            </w:pPr>
            <w:r w:rsidRPr="002C5414">
              <w:rPr>
                <w:rFonts w:ascii="Arial" w:hAnsi="Arial" w:cs="Arial"/>
              </w:rPr>
              <w:t xml:space="preserve">Upoštevana so določila internega dokumenta za izvajanje JN </w:t>
            </w:r>
          </w:p>
          <w:p w14:paraId="14FC02A0"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593554" w:rsidRPr="00FE6B7C"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2C5414" w:rsidRDefault="00593554" w:rsidP="00593554">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2C5414" w:rsidRDefault="00593554" w:rsidP="00593554">
            <w:pPr>
              <w:rPr>
                <w:rFonts w:ascii="Arial" w:hAnsi="Arial" w:cs="Arial"/>
                <w:b/>
              </w:rPr>
            </w:pPr>
            <w:r w:rsidRPr="002C5414">
              <w:rPr>
                <w:rFonts w:ascii="Arial" w:hAnsi="Arial" w:cs="Arial"/>
                <w:b/>
                <w:bCs/>
              </w:rPr>
              <w:t>REVIZIJA</w:t>
            </w:r>
          </w:p>
        </w:tc>
      </w:tr>
      <w:tr w:rsidR="00593554" w:rsidRPr="00FE6B7C"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5C38923A" w:rsidR="00593554" w:rsidRPr="002C5414" w:rsidRDefault="00593554" w:rsidP="00593554">
            <w:pPr>
              <w:rPr>
                <w:rFonts w:ascii="Arial" w:hAnsi="Arial" w:cs="Arial"/>
              </w:rPr>
            </w:pPr>
            <w:r w:rsidRPr="002C5414">
              <w:rPr>
                <w:rFonts w:ascii="Arial" w:hAnsi="Arial" w:cs="Arial"/>
              </w:rPr>
              <w:t xml:space="preserve">Uveden je bil predrevizijski postopek </w:t>
            </w:r>
            <w:r w:rsidR="00BB366A">
              <w:rPr>
                <w:rFonts w:ascii="Arial" w:hAnsi="Arial" w:cs="Arial"/>
              </w:rPr>
              <w:t xml:space="preserve">pred </w:t>
            </w:r>
            <w:r w:rsidRPr="002C5414">
              <w:rPr>
                <w:rFonts w:ascii="Arial" w:hAnsi="Arial" w:cs="Arial"/>
              </w:rPr>
              <w:t>(pri naročnik</w:t>
            </w:r>
            <w:r w:rsidR="00BB366A">
              <w:rPr>
                <w:rFonts w:ascii="Arial" w:hAnsi="Arial" w:cs="Arial"/>
              </w:rPr>
              <w:t>om</w:t>
            </w:r>
            <w:r w:rsidRPr="002C5414">
              <w:rPr>
                <w:rFonts w:ascii="Arial" w:hAnsi="Arial" w:cs="Arial"/>
              </w:rPr>
              <w:t xml:space="preserve"> – </w:t>
            </w:r>
            <w:r w:rsidR="00BB366A">
              <w:rPr>
                <w:rFonts w:ascii="Arial" w:hAnsi="Arial" w:cs="Arial"/>
              </w:rPr>
              <w:t xml:space="preserve">24. – 29. </w:t>
            </w:r>
            <w:r w:rsidRPr="002C5414">
              <w:rPr>
                <w:rFonts w:ascii="Arial" w:hAnsi="Arial" w:cs="Arial"/>
              </w:rPr>
              <w:t>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2C5414" w:rsidRDefault="00593554" w:rsidP="00593554">
            <w:pPr>
              <w:rPr>
                <w:rFonts w:ascii="Arial" w:hAnsi="Arial" w:cs="Arial"/>
              </w:rPr>
            </w:pPr>
          </w:p>
        </w:tc>
      </w:tr>
      <w:tr w:rsidR="00593554" w:rsidRPr="00FE6B7C"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2C5414" w:rsidRDefault="00593554" w:rsidP="00593554">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2C5414" w:rsidRDefault="00593554" w:rsidP="00593554">
            <w:pPr>
              <w:rPr>
                <w:rFonts w:ascii="Arial" w:hAnsi="Arial" w:cs="Arial"/>
              </w:rPr>
            </w:pPr>
          </w:p>
        </w:tc>
      </w:tr>
      <w:tr w:rsidR="00593554" w:rsidRPr="00FE6B7C"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2C5414" w:rsidRDefault="00593554" w:rsidP="00593554">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2C5414" w:rsidRDefault="00593554" w:rsidP="00593554">
            <w:pPr>
              <w:rPr>
                <w:rFonts w:ascii="Arial" w:hAnsi="Arial" w:cs="Arial"/>
              </w:rPr>
            </w:pPr>
          </w:p>
        </w:tc>
      </w:tr>
      <w:tr w:rsidR="00593554" w:rsidRPr="00FE6B7C"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2C5414" w:rsidRDefault="00593554" w:rsidP="00593554">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2C5414" w:rsidRDefault="00593554" w:rsidP="00593554">
            <w:pPr>
              <w:rPr>
                <w:rFonts w:ascii="Arial" w:hAnsi="Arial" w:cs="Arial"/>
              </w:rPr>
            </w:pPr>
          </w:p>
        </w:tc>
      </w:tr>
      <w:tr w:rsidR="00593554" w:rsidRPr="00FE6B7C"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2C5414" w:rsidRDefault="00593554" w:rsidP="00593554">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2C5414" w:rsidRDefault="00593554" w:rsidP="00593554">
            <w:pPr>
              <w:rPr>
                <w:rFonts w:ascii="Arial" w:hAnsi="Arial" w:cs="Arial"/>
              </w:rPr>
            </w:pPr>
          </w:p>
        </w:tc>
      </w:tr>
      <w:tr w:rsidR="00593554" w:rsidRPr="00FE6B7C"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2C5414" w:rsidRDefault="00593554" w:rsidP="00593554">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2C5414" w:rsidRDefault="00593554" w:rsidP="00593554">
            <w:pPr>
              <w:rPr>
                <w:rFonts w:ascii="Arial" w:hAnsi="Arial" w:cs="Arial"/>
              </w:rPr>
            </w:pPr>
          </w:p>
        </w:tc>
      </w:tr>
      <w:tr w:rsidR="00593554" w:rsidRPr="00FE6B7C"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2C5414" w:rsidRDefault="00593554" w:rsidP="00593554">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2C5414" w:rsidRDefault="00593554" w:rsidP="00593554">
            <w:pPr>
              <w:rPr>
                <w:rFonts w:ascii="Arial" w:hAnsi="Arial" w:cs="Arial"/>
                <w:b/>
              </w:rPr>
            </w:pPr>
            <w:r w:rsidRPr="002C5414">
              <w:rPr>
                <w:rFonts w:ascii="Arial" w:hAnsi="Arial" w:cs="Arial"/>
                <w:b/>
                <w:bCs/>
              </w:rPr>
              <w:t xml:space="preserve">POGODBA </w:t>
            </w:r>
          </w:p>
        </w:tc>
      </w:tr>
      <w:tr w:rsidR="00593554" w:rsidRPr="00FE6B7C"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2C5414" w:rsidRDefault="00593554" w:rsidP="00593554">
            <w:pPr>
              <w:rPr>
                <w:rFonts w:ascii="Arial" w:hAnsi="Arial" w:cs="Arial"/>
              </w:rPr>
            </w:pPr>
            <w:r w:rsidRPr="002C5414">
              <w:rPr>
                <w:rFonts w:ascii="Arial" w:hAnsi="Arial" w:cs="Arial"/>
              </w:rPr>
              <w:t>Pogodba je podpisana najpozneje v 48 dneh od pravnomočnosti odločitve (razen v izjemnih primerih – odstop od izvedbe JN) (8. odst. 90. čl. ZJN-3) in vsebuje datum njene veljavnosti (lahko je 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2C5414" w:rsidRDefault="00593554" w:rsidP="00593554">
            <w:pPr>
              <w:jc w:val="center"/>
              <w:rPr>
                <w:rFonts w:ascii="Arial" w:hAnsi="Arial" w:cs="Arial"/>
              </w:rPr>
            </w:pPr>
            <w:r w:rsidRPr="002C5414">
              <w:rPr>
                <w:rFonts w:ascii="Arial" w:hAnsi="Arial" w:cs="Arial"/>
                <w:b/>
                <w:i/>
                <w:color w:val="A6A6A6"/>
              </w:rPr>
              <w:t>V primeru več partnerskih razmerij je treba preveriti vse pogodbe.</w:t>
            </w:r>
          </w:p>
        </w:tc>
      </w:tr>
      <w:tr w:rsidR="00593554" w:rsidRPr="00FE6B7C"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2C5414" w:rsidRDefault="00593554" w:rsidP="00593554">
            <w:pPr>
              <w:rPr>
                <w:rFonts w:ascii="Arial" w:hAnsi="Arial" w:cs="Arial"/>
              </w:rPr>
            </w:pPr>
            <w:r w:rsidRPr="002C5414">
              <w:rPr>
                <w:rFonts w:ascii="Arial" w:hAnsi="Arial" w:cs="Arial"/>
              </w:rPr>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2C5414" w:rsidRDefault="00593554" w:rsidP="00593554">
            <w:pPr>
              <w:rPr>
                <w:rFonts w:ascii="Arial" w:hAnsi="Arial" w:cs="Arial"/>
              </w:rPr>
            </w:pPr>
          </w:p>
        </w:tc>
      </w:tr>
      <w:tr w:rsidR="00593554" w:rsidRPr="00FE6B7C"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2C5414" w:rsidRDefault="00593554" w:rsidP="00593554">
            <w:pPr>
              <w:rPr>
                <w:rFonts w:ascii="Arial" w:hAnsi="Arial" w:cs="Arial"/>
              </w:rPr>
            </w:pPr>
            <w:r w:rsidRPr="002C5414">
              <w:rPr>
                <w:rFonts w:ascii="Arial" w:hAnsi="Arial" w:cs="Arial"/>
              </w:rPr>
              <w:lastRenderedPageBreak/>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2C5414" w:rsidRDefault="00593554" w:rsidP="00593554">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2C5414" w:rsidRDefault="00593554" w:rsidP="00593554">
            <w:pPr>
              <w:rPr>
                <w:rFonts w:ascii="Arial" w:hAnsi="Arial" w:cs="Arial"/>
              </w:rPr>
            </w:pPr>
          </w:p>
        </w:tc>
      </w:tr>
      <w:tr w:rsidR="00593554" w:rsidRPr="00FE6B7C"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2C5414" w:rsidRDefault="00593554" w:rsidP="00593554">
            <w:pPr>
              <w:rPr>
                <w:rFonts w:ascii="Arial" w:hAnsi="Arial" w:cs="Arial"/>
              </w:rPr>
            </w:pPr>
            <w:r w:rsidRPr="002C5414">
              <w:rPr>
                <w:rFonts w:ascii="Arial" w:hAnsi="Arial" w:cs="Arial"/>
              </w:rPr>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2C5414" w:rsidRDefault="00593554" w:rsidP="00593554">
            <w:pPr>
              <w:rPr>
                <w:rFonts w:ascii="Arial" w:hAnsi="Arial" w:cs="Arial"/>
              </w:rPr>
            </w:pPr>
          </w:p>
        </w:tc>
      </w:tr>
      <w:tr w:rsidR="00593554" w:rsidRPr="00FE6B7C"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2C5414" w:rsidRDefault="00593554" w:rsidP="0059355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2C5414" w:rsidRDefault="00593554" w:rsidP="00593554">
            <w:pPr>
              <w:rPr>
                <w:rFonts w:ascii="Arial" w:hAnsi="Arial" w:cs="Arial"/>
              </w:rPr>
            </w:pPr>
          </w:p>
        </w:tc>
      </w:tr>
      <w:tr w:rsidR="00593554" w:rsidRPr="00FE6B7C"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2C5414" w:rsidRDefault="00593554" w:rsidP="00593554">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2C5414" w:rsidRDefault="00593554" w:rsidP="00593554">
            <w:pPr>
              <w:rPr>
                <w:rFonts w:ascii="Arial" w:hAnsi="Arial" w:cs="Arial"/>
              </w:rPr>
            </w:pPr>
          </w:p>
        </w:tc>
      </w:tr>
      <w:tr w:rsidR="00593554" w:rsidRPr="00FE6B7C"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2C5414" w:rsidRDefault="00593554" w:rsidP="00593554">
            <w:pPr>
              <w:autoSpaceDE w:val="0"/>
              <w:autoSpaceDN w:val="0"/>
              <w:adjustRightInd w:val="0"/>
              <w:rPr>
                <w:rFonts w:ascii="Arial" w:hAnsi="Arial" w:cs="Arial"/>
              </w:rPr>
            </w:pPr>
            <w:r w:rsidRPr="002C5414">
              <w:rPr>
                <w:rFonts w:ascii="Arial" w:hAnsi="Arial" w:cs="Arial"/>
              </w:rPr>
              <w:t>V pogodbi je naveden:</w:t>
            </w:r>
          </w:p>
          <w:p w14:paraId="2470B983" w14:textId="7A827FE4" w:rsidR="00A61506" w:rsidRPr="002C5414" w:rsidRDefault="0099677C" w:rsidP="00A61506">
            <w:pPr>
              <w:autoSpaceDE w:val="0"/>
              <w:autoSpaceDN w:val="0"/>
              <w:adjustRightInd w:val="0"/>
              <w:rPr>
                <w:rFonts w:ascii="Arial" w:hAnsi="Arial" w:cs="Arial"/>
                <w:i/>
              </w:rPr>
            </w:pPr>
            <w:r w:rsidRPr="002C5414">
              <w:rPr>
                <w:rFonts w:ascii="Arial" w:hAnsi="Arial" w:cs="Arial"/>
              </w:rPr>
              <w:t xml:space="preserve">- </w:t>
            </w:r>
            <w:r w:rsidR="00593554" w:rsidRPr="002C5414">
              <w:rPr>
                <w:rFonts w:ascii="Arial" w:hAnsi="Arial" w:cs="Arial"/>
                <w:u w:val="single"/>
              </w:rPr>
              <w:t>razvezni pogoj</w:t>
            </w:r>
            <w:r w:rsidR="00593554" w:rsidRPr="002C5414">
              <w:rPr>
                <w:rFonts w:ascii="Arial" w:hAnsi="Arial" w:cs="Arial"/>
              </w:rPr>
              <w:t xml:space="preserve"> </w:t>
            </w:r>
            <w:r w:rsidRPr="002C5414">
              <w:rPr>
                <w:rFonts w:ascii="Arial" w:hAnsi="Arial" w:cs="Arial"/>
                <w:u w:val="single"/>
              </w:rPr>
              <w:t>(</w:t>
            </w:r>
            <w:r w:rsidR="00986DF7" w:rsidRPr="002C5414">
              <w:rPr>
                <w:rFonts w:ascii="Arial" w:hAnsi="Arial" w:cs="Arial"/>
                <w:u w:val="single"/>
              </w:rPr>
              <w:t xml:space="preserve">če so bila obvestila o JN poslana v objavo) </w:t>
            </w:r>
            <w:r w:rsidR="00593554"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w:t>
            </w:r>
            <w:r w:rsidR="00A61506" w:rsidRPr="002C5414">
              <w:rPr>
                <w:rFonts w:ascii="Arial" w:hAnsi="Arial" w:cs="Arial"/>
                <w:i/>
              </w:rPr>
              <w:t xml:space="preserve"> </w:t>
            </w:r>
          </w:p>
          <w:p w14:paraId="311BEA43" w14:textId="4D957B36" w:rsidR="00A61506" w:rsidRPr="002C5414" w:rsidRDefault="00A61506" w:rsidP="00A61506">
            <w:pPr>
              <w:autoSpaceDE w:val="0"/>
              <w:autoSpaceDN w:val="0"/>
              <w:adjustRightInd w:val="0"/>
              <w:rPr>
                <w:rFonts w:ascii="Arial" w:hAnsi="Arial" w:cs="Arial"/>
              </w:rPr>
            </w:pPr>
            <w:r w:rsidRPr="002C5414">
              <w:rPr>
                <w:rFonts w:ascii="Arial" w:hAnsi="Arial" w:cs="Arial"/>
                <w:i/>
              </w:rPr>
              <w:t>(</w:t>
            </w:r>
            <w:r w:rsidRPr="000A361F">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sidRPr="002C5414">
              <w:rPr>
                <w:rFonts w:ascii="Arial" w:hAnsi="Arial" w:cs="Arial"/>
                <w:i/>
              </w:rPr>
              <w:t xml:space="preserve"> </w:t>
            </w:r>
            <w:r w:rsidRPr="002C5414">
              <w:rPr>
                <w:rFonts w:ascii="Arial" w:hAnsi="Arial" w:cs="Arial"/>
                <w:i/>
              </w:rPr>
              <w:t>dneh od seznanitve s kršitvijo obvesti, da se pogodba ne razveže- tretja alineja 4.odst. 67.čl. ZJN- 3 (novela ZJN-3b))</w:t>
            </w:r>
          </w:p>
          <w:p w14:paraId="3A6F18F8" w14:textId="56FC8F32" w:rsidR="00A61506" w:rsidRPr="002C5414" w:rsidRDefault="00A61506" w:rsidP="00986DF7">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2C5414" w:rsidRDefault="00593554" w:rsidP="00593554">
            <w:pPr>
              <w:rPr>
                <w:rFonts w:ascii="Arial" w:hAnsi="Arial" w:cs="Arial"/>
              </w:rPr>
            </w:pPr>
          </w:p>
        </w:tc>
      </w:tr>
      <w:tr w:rsidR="00593554" w:rsidRPr="00FE6B7C"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2C5414" w:rsidRDefault="00593554" w:rsidP="00593554">
            <w:pPr>
              <w:rPr>
                <w:rFonts w:ascii="Arial" w:hAnsi="Arial" w:cs="Arial"/>
              </w:rPr>
            </w:pPr>
            <w:r w:rsidRPr="002C5414">
              <w:rPr>
                <w:rFonts w:ascii="Arial" w:hAnsi="Arial" w:cs="Arial"/>
              </w:rPr>
              <w:t>Pogodba skladno s ponudbo vsebuje podatke glede podizvajalcev oz. upoštevana so zakonska določila (94. čl. ZJN-3):</w:t>
            </w:r>
          </w:p>
          <w:p w14:paraId="67B7180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7621B23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5BFA502"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429DEE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593554" w:rsidRPr="00FE6B7C"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2C5414" w:rsidRDefault="00593554" w:rsidP="00593554">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46DE925D" w14:textId="77777777"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A1D738" w14:textId="06654B1D"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lastRenderedPageBreak/>
              <w:t>višina finančnega zavarovanja za dobro izvedbo pogodbenih obveznosti ne znaša več kot 10 % pogodbene vrednosti (z DDV)</w:t>
            </w:r>
          </w:p>
          <w:p w14:paraId="76FF40F8" w14:textId="0554C671" w:rsidR="00BB366A" w:rsidRPr="002C5414" w:rsidRDefault="00BB366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CA6C9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593554" w:rsidRPr="00FE6B7C"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2C5414" w:rsidRDefault="00593554" w:rsidP="00593554">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00A99E59" w:rsidR="00593554" w:rsidRPr="002C5414" w:rsidRDefault="00A74E8E" w:rsidP="00925256">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2C5414" w:rsidRDefault="00593554" w:rsidP="00593554">
            <w:pPr>
              <w:rPr>
                <w:rFonts w:ascii="Arial" w:hAnsi="Arial" w:cs="Arial"/>
              </w:rPr>
            </w:pPr>
          </w:p>
        </w:tc>
      </w:tr>
      <w:tr w:rsidR="00593554" w:rsidRPr="00FE6B7C"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2C5414" w:rsidRDefault="00593554" w:rsidP="00593554">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2C5414" w:rsidRDefault="00593554" w:rsidP="00593554">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2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2C5414" w:rsidRDefault="00593554" w:rsidP="00593554">
            <w:pPr>
              <w:rPr>
                <w:rFonts w:ascii="Arial" w:hAnsi="Arial" w:cs="Arial"/>
              </w:rPr>
            </w:pPr>
          </w:p>
        </w:tc>
      </w:tr>
      <w:tr w:rsidR="00593554" w:rsidRPr="00FE6B7C"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2C5414" w:rsidRDefault="00593554" w:rsidP="00593554">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2C5414" w:rsidRDefault="00593554" w:rsidP="0059355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593554" w:rsidRPr="00FE6B7C"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2C5414" w:rsidRDefault="00593554" w:rsidP="0059355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2C5414" w:rsidRDefault="00593554" w:rsidP="00593554">
            <w:pPr>
              <w:rPr>
                <w:rFonts w:ascii="Arial" w:hAnsi="Arial" w:cs="Arial"/>
              </w:rPr>
            </w:pPr>
          </w:p>
        </w:tc>
      </w:tr>
      <w:tr w:rsidR="00593554" w:rsidRPr="00FE6B7C"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2C5414" w:rsidRDefault="00593554" w:rsidP="00593554">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05D1B969" w:rsidR="00593554" w:rsidRPr="002C5414" w:rsidRDefault="00593554" w:rsidP="00593554">
            <w:pPr>
              <w:rPr>
                <w:rFonts w:ascii="Arial" w:hAnsi="Arial" w:cs="Arial"/>
              </w:rPr>
            </w:pPr>
            <w:r w:rsidRPr="002C5414">
              <w:rPr>
                <w:rFonts w:ascii="Arial" w:hAnsi="Arial" w:cs="Arial"/>
              </w:rPr>
              <w:t>Sprememba pogodbe o izvedbi JN je v skladu z razlogi iz 1.–</w:t>
            </w:r>
            <w:r w:rsidR="009600DC">
              <w:rPr>
                <w:rFonts w:ascii="Arial" w:hAnsi="Arial" w:cs="Arial"/>
              </w:rPr>
              <w:t>5</w:t>
            </w:r>
            <w:r w:rsidRPr="002C5414">
              <w:rPr>
                <w:rFonts w:ascii="Arial" w:hAnsi="Arial" w:cs="Arial"/>
              </w:rPr>
              <w:t>. tč. 1. odst. 95. čl. ZJN-3 in ni bistvena</w:t>
            </w:r>
            <w:r w:rsidRPr="002C5414">
              <w:rPr>
                <w:rStyle w:val="Sprotnaopomba-sklic"/>
                <w:rFonts w:ascii="Arial" w:hAnsi="Arial" w:cs="Arial"/>
              </w:rPr>
              <w:footnoteReference w:id="125"/>
            </w:r>
            <w:r w:rsidRPr="002C5414">
              <w:rPr>
                <w:rFonts w:ascii="Arial" w:hAnsi="Arial" w:cs="Arial"/>
              </w:rPr>
              <w:t xml:space="preserve"> (5. tč. 1. odst. v povezavi s 4. odst. 95 čl. ZJN-3)</w:t>
            </w:r>
          </w:p>
          <w:p w14:paraId="2E0E5296" w14:textId="77777777" w:rsidR="00DE5761" w:rsidRDefault="00593554" w:rsidP="0059355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4F1C15DE" w14:textId="7683157D" w:rsidR="00593554" w:rsidRDefault="00DE5761" w:rsidP="00593554">
            <w:pPr>
              <w:rPr>
                <w:rFonts w:ascii="Arial" w:hAnsi="Arial" w:cs="Arial"/>
                <w:i/>
              </w:rPr>
            </w:pPr>
            <w:r w:rsidRPr="000A361F">
              <w:rPr>
                <w:rFonts w:ascii="Arial" w:hAnsi="Arial" w:cs="Arial"/>
                <w:i/>
              </w:rPr>
              <w:t>-</w:t>
            </w:r>
            <w:r w:rsidR="00593554" w:rsidRPr="002C5414">
              <w:rPr>
                <w:rFonts w:ascii="Arial" w:hAnsi="Arial" w:cs="Arial"/>
                <w:i/>
              </w:rPr>
              <w:t xml:space="preserve"> preveri se vse zakonsko določene razloge za posamezno spremembo pogodbe (aneks) in njihovo utemeljitev, kar mora imeti naročnik dokumentirano</w:t>
            </w:r>
          </w:p>
          <w:p w14:paraId="3D748341" w14:textId="363DBD4C" w:rsidR="009600DC" w:rsidRPr="002C5414" w:rsidRDefault="009600DC"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37FBF6B" w14:textId="77777777" w:rsidR="00593554" w:rsidRPr="002C5414" w:rsidRDefault="00593554" w:rsidP="00593554">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2C5414" w:rsidRDefault="00593554" w:rsidP="0059355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6BBE8B4C"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593554" w:rsidRPr="00FE6B7C"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2C5414" w:rsidRDefault="00593554" w:rsidP="0059355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593554" w:rsidRPr="00FE6B7C"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2C5414" w:rsidRDefault="00593554" w:rsidP="00593554">
            <w:pPr>
              <w:rPr>
                <w:rFonts w:ascii="Arial" w:hAnsi="Arial" w:cs="Arial"/>
              </w:rPr>
            </w:pPr>
            <w:r w:rsidRPr="002C5414">
              <w:rPr>
                <w:rFonts w:ascii="Arial" w:hAnsi="Arial" w:cs="Arial"/>
              </w:rPr>
              <w:lastRenderedPageBreak/>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2C5414" w:rsidRDefault="00593554" w:rsidP="0059355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2C5414" w:rsidRDefault="00593554" w:rsidP="0059355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593554" w:rsidRPr="00FE6B7C"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2C5414" w:rsidRDefault="00593554" w:rsidP="0059355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2C5414" w:rsidRDefault="00593554" w:rsidP="00593554">
            <w:pPr>
              <w:rPr>
                <w:rFonts w:ascii="Arial" w:hAnsi="Arial" w:cs="Arial"/>
              </w:rPr>
            </w:pPr>
          </w:p>
        </w:tc>
      </w:tr>
      <w:tr w:rsidR="00593554" w:rsidRPr="00FE6B7C"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7777777" w:rsidR="00593554" w:rsidRPr="002C5414" w:rsidRDefault="00593554" w:rsidP="0059355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2C5414" w:rsidRDefault="00593554" w:rsidP="00593554">
            <w:pPr>
              <w:jc w:val="center"/>
              <w:rPr>
                <w:rFonts w:ascii="Arial" w:hAnsi="Arial" w:cs="Arial"/>
              </w:rPr>
            </w:pPr>
          </w:p>
        </w:tc>
      </w:tr>
      <w:tr w:rsidR="00593554" w:rsidRPr="00FE6B7C"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42FC6DBC" w:rsidR="00593554" w:rsidRPr="002C5414" w:rsidRDefault="00A74E8E" w:rsidP="003F68F3">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2C5414" w:rsidRDefault="00593554" w:rsidP="00593554">
            <w:pPr>
              <w:rPr>
                <w:rFonts w:ascii="Arial" w:hAnsi="Arial" w:cs="Arial"/>
              </w:rPr>
            </w:pPr>
          </w:p>
        </w:tc>
      </w:tr>
    </w:tbl>
    <w:p w14:paraId="1309DDFC" w14:textId="77777777" w:rsidR="0047048A" w:rsidRPr="002C5414" w:rsidRDefault="0047048A" w:rsidP="0047048A">
      <w:pPr>
        <w:rPr>
          <w:rFonts w:ascii="Arial" w:hAnsi="Arial" w:cs="Arial"/>
        </w:rPr>
      </w:pPr>
    </w:p>
    <w:p w14:paraId="7C95BF3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DFE92C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(smernice</w:t>
            </w:r>
            <w:r w:rsidRPr="002C5414">
              <w:rPr>
                <w:rStyle w:val="Sprotnaopomba-sklic"/>
                <w:rFonts w:ascii="Arial" w:hAnsi="Arial" w:cs="Arial"/>
                <w:i/>
                <w:color w:val="808080"/>
              </w:rPr>
              <w:footnoteReference w:id="12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27"/>
            </w:r>
          </w:p>
          <w:p w14:paraId="4A523E8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2C5414" w:rsidRDefault="0047048A" w:rsidP="007E6D93">
            <w:pPr>
              <w:rPr>
                <w:rFonts w:ascii="Arial" w:hAnsi="Arial" w:cs="Arial"/>
              </w:rPr>
            </w:pPr>
          </w:p>
        </w:tc>
      </w:tr>
    </w:tbl>
    <w:p w14:paraId="520CD207" w14:textId="77777777" w:rsidR="0047048A" w:rsidRPr="002C5414" w:rsidRDefault="0047048A" w:rsidP="0047048A">
      <w:pPr>
        <w:rPr>
          <w:rFonts w:ascii="Arial" w:hAnsi="Arial" w:cs="Arial"/>
        </w:rPr>
      </w:pPr>
    </w:p>
    <w:p w14:paraId="50E2343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2C5414" w:rsidRDefault="0047048A" w:rsidP="007E6D93">
            <w:pPr>
              <w:rPr>
                <w:rFonts w:ascii="Arial" w:hAnsi="Arial" w:cs="Arial"/>
                <w:bCs/>
              </w:rPr>
            </w:pPr>
          </w:p>
          <w:p w14:paraId="69C02486" w14:textId="77777777" w:rsidR="0047048A" w:rsidRPr="002C5414" w:rsidRDefault="0047048A" w:rsidP="007E6D93">
            <w:pPr>
              <w:rPr>
                <w:rFonts w:ascii="Arial" w:hAnsi="Arial" w:cs="Arial"/>
                <w:bCs/>
              </w:rPr>
            </w:pPr>
          </w:p>
          <w:p w14:paraId="0B460BF7" w14:textId="77777777" w:rsidR="0047048A" w:rsidRPr="002C5414" w:rsidRDefault="0047048A" w:rsidP="007E6D93">
            <w:pPr>
              <w:rPr>
                <w:rFonts w:ascii="Arial" w:hAnsi="Arial" w:cs="Arial"/>
                <w:bCs/>
              </w:rPr>
            </w:pPr>
          </w:p>
          <w:p w14:paraId="1945A9B2" w14:textId="77777777" w:rsidR="0047048A" w:rsidRPr="002C5414" w:rsidRDefault="0047048A" w:rsidP="007E6D93">
            <w:pPr>
              <w:rPr>
                <w:rFonts w:ascii="Arial" w:hAnsi="Arial" w:cs="Arial"/>
                <w:bCs/>
              </w:rPr>
            </w:pPr>
          </w:p>
          <w:p w14:paraId="208BD687" w14:textId="77777777" w:rsidR="0047048A" w:rsidRPr="002C5414" w:rsidRDefault="0047048A" w:rsidP="007E6D93">
            <w:pPr>
              <w:rPr>
                <w:rFonts w:ascii="Arial" w:hAnsi="Arial" w:cs="Arial"/>
                <w:bCs/>
              </w:rPr>
            </w:pPr>
          </w:p>
        </w:tc>
      </w:tr>
    </w:tbl>
    <w:p w14:paraId="4DC9E0C6" w14:textId="77777777" w:rsidR="0047048A" w:rsidRPr="002C5414" w:rsidRDefault="0047048A" w:rsidP="0047048A">
      <w:pPr>
        <w:rPr>
          <w:rFonts w:ascii="Arial" w:hAnsi="Arial" w:cs="Arial"/>
        </w:rPr>
      </w:pPr>
    </w:p>
    <w:p w14:paraId="54C0E458"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4C43A6E9"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7A444ED8" w14:textId="77777777" w:rsidR="0047048A" w:rsidRPr="002C5414" w:rsidRDefault="0047048A" w:rsidP="0047048A">
      <w:pPr>
        <w:rPr>
          <w:rFonts w:ascii="Arial" w:hAnsi="Arial" w:cs="Arial"/>
        </w:rPr>
      </w:pPr>
    </w:p>
    <w:p w14:paraId="2991B4BF" w14:textId="77777777" w:rsidR="0047048A" w:rsidRPr="002C5414" w:rsidRDefault="0047048A" w:rsidP="0047048A">
      <w:pPr>
        <w:jc w:val="left"/>
        <w:rPr>
          <w:rFonts w:ascii="Arial" w:hAnsi="Arial" w:cs="Arial"/>
          <w:b/>
          <w:bCs/>
          <w:kern w:val="32"/>
          <w:szCs w:val="28"/>
          <w:lang w:eastAsia="x-none"/>
        </w:rPr>
      </w:pPr>
      <w:r w:rsidRPr="002C5414">
        <w:rPr>
          <w:rFonts w:ascii="Arial" w:hAnsi="Arial" w:cs="Arial"/>
        </w:rPr>
        <w:br w:type="page"/>
      </w:r>
    </w:p>
    <w:p w14:paraId="55CFDC07" w14:textId="4A29085F" w:rsidR="0047048A" w:rsidRPr="0088435E" w:rsidRDefault="0088435E" w:rsidP="0088435E">
      <w:pPr>
        <w:pStyle w:val="KLstrosek2"/>
        <w:rPr>
          <w:rFonts w:ascii="Arial" w:hAnsi="Arial" w:cs="Arial"/>
          <w:sz w:val="20"/>
        </w:rPr>
      </w:pPr>
      <w:bookmarkStart w:id="46" w:name="_Toc96690970"/>
      <w:r>
        <w:rPr>
          <w:rFonts w:ascii="Arial" w:hAnsi="Arial" w:cs="Arial"/>
          <w:lang w:val="sl-SI"/>
        </w:rPr>
        <w:lastRenderedPageBreak/>
        <w:t xml:space="preserve"> </w:t>
      </w:r>
      <w:bookmarkStart w:id="47" w:name="_Toc152246834"/>
      <w:r w:rsidR="0047048A" w:rsidRPr="0088435E">
        <w:rPr>
          <w:rFonts w:ascii="Arial" w:hAnsi="Arial" w:cs="Arial"/>
        </w:rPr>
        <w:t xml:space="preserve">VZOREC KONTROLNEGA LISTA ZA IZVEDBO EVIDENČNEGA NAROČILA (za izvedbo AP v primerih </w:t>
      </w:r>
      <w:r w:rsidR="002B097B">
        <w:rPr>
          <w:rFonts w:ascii="Arial" w:hAnsi="Arial" w:cs="Arial"/>
          <w:lang w:val="sl-SI"/>
        </w:rPr>
        <w:t>ko</w:t>
      </w:r>
      <w:r w:rsidR="0047048A" w:rsidRPr="0088435E">
        <w:rPr>
          <w:rFonts w:ascii="Arial" w:hAnsi="Arial" w:cs="Arial"/>
        </w:rPr>
        <w:t xml:space="preserve"> je </w:t>
      </w:r>
      <w:r w:rsidR="006017C6">
        <w:rPr>
          <w:rFonts w:ascii="Arial" w:hAnsi="Arial" w:cs="Arial"/>
          <w:lang w:val="sl-SI"/>
        </w:rPr>
        <w:t>končni prejemnik</w:t>
      </w:r>
      <w:r w:rsidR="0047048A" w:rsidRPr="0088435E">
        <w:rPr>
          <w:rFonts w:ascii="Arial" w:hAnsi="Arial" w:cs="Arial"/>
        </w:rPr>
        <w:t xml:space="preserve"> NPU=U)</w:t>
      </w:r>
      <w:bookmarkEnd w:id="46"/>
      <w:bookmarkEnd w:id="47"/>
    </w:p>
    <w:p w14:paraId="2238CDD0" w14:textId="77777777" w:rsidR="0047048A" w:rsidRPr="0088435E" w:rsidRDefault="0047048A" w:rsidP="0088435E"/>
    <w:p w14:paraId="783C7329"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421ADA7D"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w:t>
      </w:r>
    </w:p>
    <w:p w14:paraId="1B3CCB2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EVIDENČNO NAROČILO</w:t>
      </w:r>
    </w:p>
    <w:p w14:paraId="064A2D33" w14:textId="77777777" w:rsidR="0047048A" w:rsidRPr="0088435E" w:rsidRDefault="0047048A" w:rsidP="0088435E"/>
    <w:p w14:paraId="66B4C070" w14:textId="77777777" w:rsidR="0047048A" w:rsidRPr="0088435E" w:rsidRDefault="0047048A" w:rsidP="0088435E"/>
    <w:p w14:paraId="44046AB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87ECBC3"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5BFD83"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6B19663A"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1D8587" w14:textId="77777777" w:rsidR="0047048A" w:rsidRPr="002C5414" w:rsidRDefault="0047048A" w:rsidP="0047048A">
      <w:pPr>
        <w:ind w:right="-427"/>
        <w:rPr>
          <w:rFonts w:ascii="Arial" w:hAnsi="Arial" w:cs="Arial"/>
          <w:b/>
          <w:bCs/>
          <w:color w:val="FF0000"/>
          <w:sz w:val="18"/>
          <w:szCs w:val="18"/>
        </w:rPr>
      </w:pPr>
    </w:p>
    <w:p w14:paraId="769865A7" w14:textId="77777777" w:rsidR="0047048A" w:rsidRPr="002C5414" w:rsidRDefault="0047048A" w:rsidP="0047048A">
      <w:pPr>
        <w:ind w:right="-427"/>
        <w:rPr>
          <w:rFonts w:ascii="Arial" w:hAnsi="Arial" w:cs="Arial"/>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FE6B7C"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2C5414" w:rsidRDefault="0047048A" w:rsidP="007E6D93">
            <w:pPr>
              <w:keepNext/>
              <w:outlineLvl w:val="5"/>
              <w:rPr>
                <w:rFonts w:ascii="Arial" w:hAnsi="Arial" w:cs="Arial"/>
                <w:b/>
                <w:bCs/>
              </w:rPr>
            </w:pPr>
            <w:r w:rsidRPr="002C5414">
              <w:rPr>
                <w:rFonts w:ascii="Arial" w:hAnsi="Arial" w:cs="Arial"/>
                <w:b/>
                <w:bCs/>
              </w:rPr>
              <w:t>I  DEL:  POSTOPEK</w:t>
            </w:r>
          </w:p>
        </w:tc>
      </w:tr>
      <w:tr w:rsidR="0047048A" w:rsidRPr="00FE6B7C" w14:paraId="7B614DFC" w14:textId="77777777" w:rsidTr="007E6D93">
        <w:trPr>
          <w:trHeight w:val="277"/>
        </w:trPr>
        <w:tc>
          <w:tcPr>
            <w:tcW w:w="9483" w:type="dxa"/>
            <w:gridSpan w:val="4"/>
            <w:tcBorders>
              <w:bottom w:val="nil"/>
            </w:tcBorders>
            <w:vAlign w:val="center"/>
          </w:tcPr>
          <w:p w14:paraId="3E23B847" w14:textId="77777777" w:rsidR="0047048A" w:rsidRPr="002C5414" w:rsidRDefault="0047048A" w:rsidP="007E6D93">
            <w:pPr>
              <w:spacing w:line="276" w:lineRule="auto"/>
              <w:rPr>
                <w:rFonts w:ascii="Arial" w:hAnsi="Arial" w:cs="Arial"/>
                <w:b/>
                <w:sz w:val="18"/>
                <w:szCs w:val="18"/>
              </w:rPr>
            </w:pPr>
            <w:r w:rsidRPr="002C5414">
              <w:rPr>
                <w:rFonts w:ascii="Arial" w:hAnsi="Arial" w:cs="Arial"/>
                <w:sz w:val="18"/>
                <w:szCs w:val="18"/>
              </w:rPr>
              <w:t xml:space="preserve">Predmet naročila in št. naročila: </w:t>
            </w:r>
          </w:p>
        </w:tc>
      </w:tr>
      <w:tr w:rsidR="0047048A" w:rsidRPr="00FE6B7C"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2C5414" w:rsidRDefault="0047048A" w:rsidP="007E6D93">
            <w:pPr>
              <w:spacing w:line="276" w:lineRule="auto"/>
              <w:rPr>
                <w:rFonts w:ascii="Arial" w:hAnsi="Arial" w:cs="Arial"/>
                <w:sz w:val="18"/>
                <w:szCs w:val="18"/>
              </w:rPr>
            </w:pPr>
            <w:r w:rsidRPr="002C5414">
              <w:rPr>
                <w:rFonts w:ascii="Arial" w:hAnsi="Arial" w:cs="Arial"/>
                <w:sz w:val="18"/>
                <w:szCs w:val="18"/>
              </w:rPr>
              <w:t xml:space="preserve">Izbrani ponudnik: </w:t>
            </w:r>
          </w:p>
        </w:tc>
      </w:tr>
      <w:tr w:rsidR="0047048A" w:rsidRPr="00FE6B7C"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2C5414" w:rsidRDefault="0047048A" w:rsidP="007E6D93">
            <w:pPr>
              <w:spacing w:line="276" w:lineRule="auto"/>
              <w:rPr>
                <w:rFonts w:ascii="Arial" w:hAnsi="Arial" w:cs="Arial"/>
                <w:b/>
                <w:caps/>
                <w:sz w:val="18"/>
                <w:szCs w:val="18"/>
              </w:rPr>
            </w:pPr>
            <w:r w:rsidRPr="002C5414">
              <w:rPr>
                <w:rFonts w:ascii="Arial" w:hAnsi="Arial" w:cs="Arial"/>
                <w:sz w:val="18"/>
                <w:szCs w:val="18"/>
              </w:rPr>
              <w:t xml:space="preserve">Številka/datum naročilnice: </w:t>
            </w:r>
          </w:p>
        </w:tc>
      </w:tr>
      <w:tr w:rsidR="0047048A" w:rsidRPr="00FE6B7C"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Številka/datum pogodbe: </w:t>
            </w:r>
          </w:p>
        </w:tc>
      </w:tr>
      <w:tr w:rsidR="0047048A" w:rsidRPr="00FE6B7C"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Dejanska vrednost naročila brez DDV: </w:t>
            </w:r>
          </w:p>
        </w:tc>
      </w:tr>
      <w:tr w:rsidR="0047048A" w:rsidRPr="00FE6B7C" w14:paraId="2365DA4D" w14:textId="77777777" w:rsidTr="007E6D93">
        <w:trPr>
          <w:trHeight w:val="267"/>
        </w:trPr>
        <w:tc>
          <w:tcPr>
            <w:tcW w:w="6364" w:type="dxa"/>
            <w:gridSpan w:val="2"/>
            <w:tcBorders>
              <w:top w:val="single" w:sz="12" w:space="0" w:color="000000"/>
            </w:tcBorders>
          </w:tcPr>
          <w:p w14:paraId="675FDC49" w14:textId="77777777" w:rsidR="0047048A" w:rsidRPr="002C5414" w:rsidRDefault="0047048A" w:rsidP="007E6D93">
            <w:pPr>
              <w:rPr>
                <w:rFonts w:ascii="Arial" w:hAnsi="Arial" w:cs="Arial"/>
                <w:sz w:val="18"/>
                <w:szCs w:val="18"/>
              </w:rPr>
            </w:pPr>
          </w:p>
        </w:tc>
        <w:tc>
          <w:tcPr>
            <w:tcW w:w="1418" w:type="dxa"/>
            <w:tcBorders>
              <w:top w:val="single" w:sz="12" w:space="0" w:color="000000"/>
            </w:tcBorders>
            <w:vAlign w:val="center"/>
          </w:tcPr>
          <w:p w14:paraId="6392B9A7"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Kontrola</w:t>
            </w:r>
          </w:p>
        </w:tc>
        <w:tc>
          <w:tcPr>
            <w:tcW w:w="1701" w:type="dxa"/>
            <w:tcBorders>
              <w:top w:val="single" w:sz="12" w:space="0" w:color="000000"/>
            </w:tcBorders>
            <w:vAlign w:val="center"/>
          </w:tcPr>
          <w:p w14:paraId="0EE93368"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OPOMBA</w:t>
            </w:r>
          </w:p>
        </w:tc>
      </w:tr>
      <w:tr w:rsidR="0047048A" w:rsidRPr="00FE6B7C" w14:paraId="0A35D810" w14:textId="77777777" w:rsidTr="007E6D93">
        <w:trPr>
          <w:trHeight w:val="470"/>
        </w:trPr>
        <w:tc>
          <w:tcPr>
            <w:tcW w:w="534" w:type="dxa"/>
            <w:shd w:val="clear" w:color="auto" w:fill="D9D9D9"/>
            <w:vAlign w:val="center"/>
          </w:tcPr>
          <w:p w14:paraId="15747452" w14:textId="77777777" w:rsidR="0047048A" w:rsidRPr="002C5414" w:rsidRDefault="0047048A" w:rsidP="007E6D93">
            <w:pPr>
              <w:rPr>
                <w:rFonts w:ascii="Arial" w:hAnsi="Arial" w:cs="Arial"/>
                <w:b/>
                <w:sz w:val="18"/>
                <w:szCs w:val="18"/>
              </w:rPr>
            </w:pPr>
            <w:r w:rsidRPr="002C5414">
              <w:rPr>
                <w:rFonts w:ascii="Arial" w:hAnsi="Arial" w:cs="Arial"/>
                <w:b/>
                <w:sz w:val="18"/>
                <w:szCs w:val="18"/>
              </w:rPr>
              <w:t>A</w:t>
            </w:r>
          </w:p>
        </w:tc>
        <w:tc>
          <w:tcPr>
            <w:tcW w:w="8949" w:type="dxa"/>
            <w:gridSpan w:val="3"/>
            <w:shd w:val="clear" w:color="auto" w:fill="D9D9D9"/>
            <w:vAlign w:val="center"/>
          </w:tcPr>
          <w:p w14:paraId="2F9F380B" w14:textId="04288891" w:rsidR="0047048A" w:rsidRPr="002C5414" w:rsidRDefault="0047048A" w:rsidP="007E6D93">
            <w:pPr>
              <w:rPr>
                <w:rFonts w:ascii="Arial" w:hAnsi="Arial" w:cs="Arial"/>
                <w:b/>
                <w:sz w:val="18"/>
                <w:szCs w:val="18"/>
              </w:rPr>
            </w:pPr>
            <w:r w:rsidRPr="002C5414">
              <w:rPr>
                <w:rFonts w:ascii="Arial" w:hAnsi="Arial" w:cs="Arial"/>
                <w:b/>
                <w:sz w:val="18"/>
                <w:szCs w:val="18"/>
              </w:rPr>
              <w:t xml:space="preserve">SKLADNOST </w:t>
            </w:r>
            <w:r w:rsidR="008A16A2">
              <w:rPr>
                <w:rFonts w:ascii="Arial" w:hAnsi="Arial" w:cs="Arial"/>
                <w:b/>
                <w:sz w:val="18"/>
                <w:szCs w:val="18"/>
              </w:rPr>
              <w:t>S</w:t>
            </w:r>
            <w:r w:rsidRPr="002C5414">
              <w:rPr>
                <w:rFonts w:ascii="Arial" w:hAnsi="Arial" w:cs="Arial"/>
                <w:b/>
                <w:sz w:val="18"/>
                <w:szCs w:val="18"/>
              </w:rPr>
              <w:t xml:space="preserve"> </w:t>
            </w:r>
            <w:r w:rsidR="008A16A2">
              <w:rPr>
                <w:rFonts w:ascii="Arial" w:hAnsi="Arial" w:cs="Arial"/>
                <w:b/>
                <w:sz w:val="18"/>
                <w:szCs w:val="18"/>
              </w:rPr>
              <w:t>PEKP</w:t>
            </w:r>
            <w:r w:rsidRPr="002C5414">
              <w:rPr>
                <w:rFonts w:ascii="Arial" w:hAnsi="Arial" w:cs="Arial"/>
                <w:b/>
                <w:sz w:val="18"/>
                <w:szCs w:val="18"/>
              </w:rPr>
              <w:t>/OPERACIJO/PROJEKTOM</w:t>
            </w:r>
          </w:p>
        </w:tc>
      </w:tr>
      <w:tr w:rsidR="0047048A" w:rsidRPr="00FE6B7C" w14:paraId="05DF3C9C" w14:textId="77777777" w:rsidTr="007E6D93">
        <w:trPr>
          <w:trHeight w:val="157"/>
        </w:trPr>
        <w:tc>
          <w:tcPr>
            <w:tcW w:w="534" w:type="dxa"/>
            <w:vMerge w:val="restart"/>
          </w:tcPr>
          <w:p w14:paraId="4EAE9E07" w14:textId="77777777" w:rsidR="0047048A" w:rsidRPr="002C5414" w:rsidRDefault="0047048A" w:rsidP="007E6D93">
            <w:pPr>
              <w:jc w:val="right"/>
              <w:rPr>
                <w:rFonts w:ascii="Arial" w:hAnsi="Arial" w:cs="Arial"/>
                <w:sz w:val="18"/>
                <w:szCs w:val="18"/>
              </w:rPr>
            </w:pPr>
          </w:p>
        </w:tc>
        <w:tc>
          <w:tcPr>
            <w:tcW w:w="5830" w:type="dxa"/>
            <w:vAlign w:val="center"/>
          </w:tcPr>
          <w:p w14:paraId="1BF13F92"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Javno naročilo je predvideno v operaciji / projektu  </w:t>
            </w:r>
          </w:p>
          <w:p w14:paraId="11209364" w14:textId="77777777" w:rsidR="0047048A" w:rsidRPr="002C5414" w:rsidRDefault="0047048A" w:rsidP="007E6D93">
            <w:pPr>
              <w:rPr>
                <w:rFonts w:ascii="Arial" w:eastAsia="Courier New" w:hAnsi="Arial" w:cs="Arial"/>
                <w:sz w:val="18"/>
                <w:szCs w:val="18"/>
              </w:rPr>
            </w:pPr>
          </w:p>
        </w:tc>
        <w:tc>
          <w:tcPr>
            <w:tcW w:w="1418" w:type="dxa"/>
          </w:tcPr>
          <w:p w14:paraId="29C324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E5CB6D7" w14:textId="77777777" w:rsidR="0047048A" w:rsidRPr="002C5414" w:rsidRDefault="0047048A" w:rsidP="007E6D93">
            <w:pPr>
              <w:rPr>
                <w:rFonts w:ascii="Arial" w:hAnsi="Arial" w:cs="Arial"/>
                <w:sz w:val="16"/>
                <w:szCs w:val="16"/>
              </w:rPr>
            </w:pPr>
          </w:p>
        </w:tc>
      </w:tr>
      <w:tr w:rsidR="0047048A" w:rsidRPr="00FE6B7C" w14:paraId="170030FC" w14:textId="77777777" w:rsidTr="007E6D93">
        <w:trPr>
          <w:trHeight w:val="157"/>
        </w:trPr>
        <w:tc>
          <w:tcPr>
            <w:tcW w:w="534" w:type="dxa"/>
            <w:vMerge/>
          </w:tcPr>
          <w:p w14:paraId="6024F2BA" w14:textId="77777777" w:rsidR="0047048A" w:rsidRPr="002C5414" w:rsidRDefault="0047048A" w:rsidP="007E6D93">
            <w:pPr>
              <w:jc w:val="right"/>
              <w:rPr>
                <w:rFonts w:ascii="Arial" w:hAnsi="Arial" w:cs="Arial"/>
                <w:sz w:val="18"/>
                <w:szCs w:val="18"/>
              </w:rPr>
            </w:pPr>
          </w:p>
        </w:tc>
        <w:tc>
          <w:tcPr>
            <w:tcW w:w="5830" w:type="dxa"/>
            <w:vAlign w:val="center"/>
          </w:tcPr>
          <w:p w14:paraId="0480C368"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Obdobje upravičenosti je upoštevano</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5AD52D98" w14:textId="77777777" w:rsidR="0047048A" w:rsidRPr="002C5414" w:rsidRDefault="0047048A" w:rsidP="007E6D93">
            <w:pPr>
              <w:rPr>
                <w:rFonts w:ascii="Arial" w:eastAsia="Courier New" w:hAnsi="Arial" w:cs="Arial"/>
                <w:sz w:val="18"/>
                <w:szCs w:val="18"/>
              </w:rPr>
            </w:pPr>
          </w:p>
        </w:tc>
        <w:tc>
          <w:tcPr>
            <w:tcW w:w="1418" w:type="dxa"/>
          </w:tcPr>
          <w:p w14:paraId="3F42FEA1"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82F3B3C" w14:textId="77777777" w:rsidR="0047048A" w:rsidRPr="002C5414" w:rsidRDefault="0047048A" w:rsidP="007E6D93">
            <w:pPr>
              <w:rPr>
                <w:rFonts w:ascii="Arial" w:hAnsi="Arial" w:cs="Arial"/>
                <w:sz w:val="16"/>
                <w:szCs w:val="16"/>
              </w:rPr>
            </w:pPr>
          </w:p>
        </w:tc>
      </w:tr>
      <w:tr w:rsidR="0047048A" w:rsidRPr="00FE6B7C" w14:paraId="06D865D2" w14:textId="77777777" w:rsidTr="007E6D93">
        <w:trPr>
          <w:trHeight w:val="157"/>
        </w:trPr>
        <w:tc>
          <w:tcPr>
            <w:tcW w:w="534" w:type="dxa"/>
          </w:tcPr>
          <w:p w14:paraId="7D63F242" w14:textId="77777777" w:rsidR="0047048A" w:rsidRPr="002C5414" w:rsidRDefault="0047048A" w:rsidP="007E6D93">
            <w:pPr>
              <w:jc w:val="right"/>
              <w:rPr>
                <w:rFonts w:ascii="Arial" w:hAnsi="Arial" w:cs="Arial"/>
                <w:sz w:val="18"/>
                <w:szCs w:val="18"/>
              </w:rPr>
            </w:pPr>
          </w:p>
        </w:tc>
        <w:tc>
          <w:tcPr>
            <w:tcW w:w="5830" w:type="dxa"/>
            <w:vAlign w:val="center"/>
          </w:tcPr>
          <w:p w14:paraId="7E51CF73" w14:textId="79B21CCC" w:rsidR="0047048A" w:rsidRPr="002C5414" w:rsidRDefault="0047048A" w:rsidP="007E6D93">
            <w:pPr>
              <w:rPr>
                <w:rFonts w:ascii="Arial" w:eastAsia="Courier New" w:hAnsi="Arial" w:cs="Arial"/>
                <w:sz w:val="18"/>
                <w:szCs w:val="18"/>
              </w:rPr>
            </w:pPr>
            <w:r w:rsidRPr="002C5414">
              <w:rPr>
                <w:rFonts w:ascii="Arial" w:hAnsi="Arial" w:cs="Arial"/>
                <w:sz w:val="18"/>
                <w:szCs w:val="18"/>
              </w:rPr>
              <w:t xml:space="preserve">Ocenjena vrednost naročila je v okviru odobrenih / zagotovljenih sredstev operacije / projekta  </w:t>
            </w:r>
            <w:r w:rsidR="006017C6" w:rsidRPr="006017C6">
              <w:rPr>
                <w:rFonts w:ascii="Arial" w:hAnsi="Arial" w:cs="Arial"/>
                <w:sz w:val="18"/>
                <w:szCs w:val="18"/>
              </w:rPr>
              <w:t xml:space="preserve">končnega prejemnika </w:t>
            </w:r>
            <w:r w:rsidRPr="002C5414">
              <w:rPr>
                <w:rFonts w:ascii="Arial" w:hAnsi="Arial" w:cs="Arial"/>
                <w:sz w:val="18"/>
                <w:szCs w:val="18"/>
              </w:rPr>
              <w:t>– izračun ocenjene vrednosti</w:t>
            </w:r>
          </w:p>
        </w:tc>
        <w:tc>
          <w:tcPr>
            <w:tcW w:w="1418" w:type="dxa"/>
          </w:tcPr>
          <w:p w14:paraId="23906A30"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6466D34" w14:textId="77777777" w:rsidR="0047048A" w:rsidRPr="002C5414" w:rsidRDefault="0047048A" w:rsidP="007E6D93">
            <w:pPr>
              <w:rPr>
                <w:rFonts w:ascii="Arial" w:hAnsi="Arial" w:cs="Arial"/>
                <w:sz w:val="16"/>
                <w:szCs w:val="16"/>
              </w:rPr>
            </w:pPr>
          </w:p>
        </w:tc>
      </w:tr>
      <w:tr w:rsidR="0047048A" w:rsidRPr="00FE6B7C" w14:paraId="4EC9F883" w14:textId="77777777" w:rsidTr="007E6D93">
        <w:trPr>
          <w:trHeight w:val="450"/>
        </w:trPr>
        <w:tc>
          <w:tcPr>
            <w:tcW w:w="534" w:type="dxa"/>
            <w:shd w:val="clear" w:color="auto" w:fill="D9D9D9"/>
            <w:vAlign w:val="center"/>
          </w:tcPr>
          <w:p w14:paraId="36C6DB91"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B</w:t>
            </w:r>
          </w:p>
        </w:tc>
        <w:tc>
          <w:tcPr>
            <w:tcW w:w="8949" w:type="dxa"/>
            <w:gridSpan w:val="3"/>
            <w:shd w:val="clear" w:color="auto" w:fill="D9D9D9"/>
            <w:vAlign w:val="center"/>
          </w:tcPr>
          <w:p w14:paraId="05E21EF3" w14:textId="77777777" w:rsidR="0047048A" w:rsidRPr="002C5414" w:rsidRDefault="0047048A" w:rsidP="007E6D93">
            <w:pPr>
              <w:rPr>
                <w:rFonts w:ascii="Arial" w:hAnsi="Arial" w:cs="Arial"/>
                <w:b/>
                <w:sz w:val="18"/>
                <w:szCs w:val="18"/>
              </w:rPr>
            </w:pPr>
            <w:r w:rsidRPr="002C5414">
              <w:rPr>
                <w:rFonts w:ascii="Arial" w:hAnsi="Arial" w:cs="Arial"/>
                <w:b/>
                <w:sz w:val="18"/>
                <w:szCs w:val="18"/>
              </w:rPr>
              <w:t>SKLADNOST Z ZAKONODAJO</w:t>
            </w:r>
            <w:r w:rsidRPr="002C5414">
              <w:rPr>
                <w:rFonts w:ascii="Arial" w:hAnsi="Arial" w:cs="Arial"/>
                <w:b/>
                <w:sz w:val="18"/>
                <w:szCs w:val="18"/>
                <w:vertAlign w:val="superscript"/>
              </w:rPr>
              <w:footnoteReference w:id="128"/>
            </w:r>
          </w:p>
        </w:tc>
      </w:tr>
      <w:tr w:rsidR="0047048A" w:rsidRPr="00FE6B7C" w14:paraId="21B69EED" w14:textId="77777777" w:rsidTr="007E6D93">
        <w:trPr>
          <w:trHeight w:val="169"/>
        </w:trPr>
        <w:tc>
          <w:tcPr>
            <w:tcW w:w="534" w:type="dxa"/>
            <w:vMerge w:val="restart"/>
          </w:tcPr>
          <w:p w14:paraId="354FA82F" w14:textId="77777777" w:rsidR="0047048A" w:rsidRPr="002C5414" w:rsidRDefault="0047048A" w:rsidP="007E6D93">
            <w:pPr>
              <w:jc w:val="right"/>
              <w:rPr>
                <w:rFonts w:ascii="Arial" w:hAnsi="Arial" w:cs="Arial"/>
                <w:sz w:val="18"/>
                <w:szCs w:val="18"/>
              </w:rPr>
            </w:pPr>
          </w:p>
        </w:tc>
        <w:tc>
          <w:tcPr>
            <w:tcW w:w="5830" w:type="dxa"/>
          </w:tcPr>
          <w:p w14:paraId="4BF3F0CF" w14:textId="2645CC30"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Vrednost javnega naročila je nižja od mejnih vrednosti za uporabo zakona (21. čl. ZJN-3)</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686A17F4"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4925D4E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65F6B7" w14:textId="77777777" w:rsidR="0047048A" w:rsidRPr="002C5414" w:rsidRDefault="0047048A" w:rsidP="007E6D93">
            <w:pPr>
              <w:rPr>
                <w:rFonts w:ascii="Arial" w:hAnsi="Arial" w:cs="Arial"/>
                <w:sz w:val="16"/>
                <w:szCs w:val="16"/>
              </w:rPr>
            </w:pPr>
          </w:p>
        </w:tc>
      </w:tr>
      <w:tr w:rsidR="0047048A" w:rsidRPr="00FE6B7C" w14:paraId="783BF955" w14:textId="77777777" w:rsidTr="007E6D93">
        <w:trPr>
          <w:trHeight w:val="169"/>
        </w:trPr>
        <w:tc>
          <w:tcPr>
            <w:tcW w:w="534" w:type="dxa"/>
            <w:vMerge/>
          </w:tcPr>
          <w:p w14:paraId="75FBB8C5" w14:textId="77777777" w:rsidR="0047048A" w:rsidRPr="002C5414" w:rsidRDefault="0047048A" w:rsidP="007E6D93">
            <w:pPr>
              <w:jc w:val="right"/>
              <w:rPr>
                <w:rFonts w:ascii="Arial" w:hAnsi="Arial" w:cs="Arial"/>
                <w:sz w:val="18"/>
                <w:szCs w:val="18"/>
              </w:rPr>
            </w:pPr>
          </w:p>
        </w:tc>
        <w:tc>
          <w:tcPr>
            <w:tcW w:w="5830" w:type="dxa"/>
          </w:tcPr>
          <w:p w14:paraId="4924EB03" w14:textId="6AFBEF78" w:rsidR="00F54CA6"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Spoštovana so temeljna načela ZJN-3 (gospodarnost, učinkovitost in uspešnost, transparentnost,…) </w:t>
            </w:r>
          </w:p>
          <w:p w14:paraId="1C42BFF6" w14:textId="5EB72361" w:rsidR="00A515AC" w:rsidRPr="002C5414"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i/>
                <w:sz w:val="18"/>
                <w:szCs w:val="18"/>
              </w:rPr>
            </w:pPr>
            <w:r w:rsidRPr="00772877">
              <w:rPr>
                <w:rFonts w:ascii="Arial" w:eastAsia="Courier New" w:hAnsi="Arial" w:cs="Arial"/>
                <w:i/>
                <w:sz w:val="18"/>
                <w:szCs w:val="18"/>
                <w:u w:val="single"/>
              </w:rPr>
              <w:t>(opozorilo</w:t>
            </w:r>
            <w:r w:rsidRPr="002C5414">
              <w:rPr>
                <w:rFonts w:ascii="Arial" w:eastAsia="Courier New" w:hAnsi="Arial" w:cs="Arial"/>
                <w:i/>
                <w:sz w:val="18"/>
                <w:szCs w:val="18"/>
              </w:rPr>
              <w:t>: velja za javna naročila, katerih ocenjena vrednost je nižja od mejnih vrednosti za uporabo zakona in javna naročila, ki se oddajo kot posamezni izločeni sklopi v skladu s 5.</w:t>
            </w:r>
            <w:r w:rsidR="003432BE" w:rsidRPr="002C5414">
              <w:rPr>
                <w:rFonts w:ascii="Arial" w:eastAsia="Courier New" w:hAnsi="Arial" w:cs="Arial"/>
                <w:i/>
                <w:sz w:val="18"/>
                <w:szCs w:val="18"/>
              </w:rPr>
              <w:t xml:space="preserve"> </w:t>
            </w:r>
            <w:r w:rsidRPr="002C5414">
              <w:rPr>
                <w:rFonts w:ascii="Arial" w:eastAsia="Courier New" w:hAnsi="Arial" w:cs="Arial"/>
                <w:i/>
                <w:sz w:val="18"/>
                <w:szCs w:val="18"/>
              </w:rPr>
              <w:t>odst. 73. čl. ZJN-3, ter javna naročila iz 15., 16., 17. in 1</w:t>
            </w:r>
            <w:r w:rsidR="003432BE" w:rsidRPr="002C5414">
              <w:rPr>
                <w:rFonts w:ascii="Arial" w:eastAsia="Courier New" w:hAnsi="Arial" w:cs="Arial"/>
                <w:i/>
                <w:sz w:val="18"/>
                <w:szCs w:val="18"/>
              </w:rPr>
              <w:t>8. tč. 1. odst. 27. čl. ZJN-3  (</w:t>
            </w:r>
            <w:r w:rsidRPr="002C5414">
              <w:rPr>
                <w:rFonts w:ascii="Arial" w:eastAsia="Courier New" w:hAnsi="Arial" w:cs="Arial"/>
                <w:i/>
                <w:sz w:val="18"/>
                <w:szCs w:val="18"/>
              </w:rPr>
              <w:t xml:space="preserve"> 2.odst. 21. čl. ZJN- 3 - novela ZJN-3))</w:t>
            </w:r>
          </w:p>
          <w:p w14:paraId="093DF2AE"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2893C0F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75DE58C" w14:textId="77777777" w:rsidR="0047048A" w:rsidRPr="002C5414" w:rsidRDefault="0047048A" w:rsidP="007E6D93">
            <w:pPr>
              <w:rPr>
                <w:rFonts w:ascii="Arial" w:hAnsi="Arial" w:cs="Arial"/>
                <w:sz w:val="16"/>
                <w:szCs w:val="16"/>
              </w:rPr>
            </w:pPr>
          </w:p>
        </w:tc>
      </w:tr>
      <w:tr w:rsidR="0047048A" w:rsidRPr="00FE6B7C" w14:paraId="6D29E05B" w14:textId="77777777" w:rsidTr="007E6D93">
        <w:trPr>
          <w:trHeight w:val="169"/>
        </w:trPr>
        <w:tc>
          <w:tcPr>
            <w:tcW w:w="534" w:type="dxa"/>
            <w:vMerge/>
          </w:tcPr>
          <w:p w14:paraId="2FD92B0A" w14:textId="77777777" w:rsidR="0047048A" w:rsidRPr="002C5414" w:rsidRDefault="0047048A" w:rsidP="007E6D93">
            <w:pPr>
              <w:jc w:val="right"/>
              <w:rPr>
                <w:rFonts w:ascii="Arial" w:hAnsi="Arial" w:cs="Arial"/>
                <w:sz w:val="18"/>
                <w:szCs w:val="18"/>
              </w:rPr>
            </w:pPr>
          </w:p>
        </w:tc>
        <w:tc>
          <w:tcPr>
            <w:tcW w:w="5830" w:type="dxa"/>
          </w:tcPr>
          <w:p w14:paraId="3954ED88"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Skladnost z internimi navodili naročnika (v kolikor so sprejeta) </w:t>
            </w:r>
          </w:p>
        </w:tc>
        <w:tc>
          <w:tcPr>
            <w:tcW w:w="1418" w:type="dxa"/>
          </w:tcPr>
          <w:p w14:paraId="0A295E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01B94D7" w14:textId="77777777" w:rsidR="0047048A" w:rsidRPr="002C5414" w:rsidRDefault="0047048A" w:rsidP="007E6D93">
            <w:pPr>
              <w:rPr>
                <w:rFonts w:ascii="Arial" w:hAnsi="Arial" w:cs="Arial"/>
                <w:sz w:val="16"/>
                <w:szCs w:val="16"/>
                <w:vertAlign w:val="superscript"/>
              </w:rPr>
            </w:pPr>
          </w:p>
        </w:tc>
      </w:tr>
      <w:tr w:rsidR="0047048A" w:rsidRPr="00FE6B7C" w14:paraId="7C98B93C" w14:textId="77777777" w:rsidTr="007E6D93">
        <w:trPr>
          <w:cantSplit/>
          <w:trHeight w:val="413"/>
        </w:trPr>
        <w:tc>
          <w:tcPr>
            <w:tcW w:w="534" w:type="dxa"/>
            <w:shd w:val="clear" w:color="auto" w:fill="D9D9D9"/>
            <w:vAlign w:val="center"/>
          </w:tcPr>
          <w:p w14:paraId="7A9104C2"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C</w:t>
            </w:r>
          </w:p>
        </w:tc>
        <w:tc>
          <w:tcPr>
            <w:tcW w:w="8949" w:type="dxa"/>
            <w:gridSpan w:val="3"/>
            <w:shd w:val="clear" w:color="auto" w:fill="D9D9D9"/>
            <w:vAlign w:val="center"/>
          </w:tcPr>
          <w:p w14:paraId="28707080" w14:textId="77777777" w:rsidR="0047048A" w:rsidRPr="002C5414" w:rsidRDefault="0047048A" w:rsidP="007E6D93">
            <w:pPr>
              <w:rPr>
                <w:rFonts w:ascii="Arial" w:hAnsi="Arial" w:cs="Arial"/>
                <w:b/>
                <w:sz w:val="18"/>
                <w:szCs w:val="18"/>
              </w:rPr>
            </w:pPr>
            <w:r w:rsidRPr="002C5414">
              <w:rPr>
                <w:rFonts w:ascii="Arial" w:hAnsi="Arial" w:cs="Arial"/>
                <w:b/>
                <w:sz w:val="18"/>
                <w:szCs w:val="18"/>
              </w:rPr>
              <w:t>NAROČILNICA</w:t>
            </w:r>
          </w:p>
        </w:tc>
      </w:tr>
      <w:tr w:rsidR="0047048A" w:rsidRPr="00FE6B7C" w14:paraId="2BA444D5" w14:textId="77777777" w:rsidTr="007E6D93">
        <w:trPr>
          <w:cantSplit/>
          <w:trHeight w:val="76"/>
        </w:trPr>
        <w:tc>
          <w:tcPr>
            <w:tcW w:w="534" w:type="dxa"/>
            <w:vMerge w:val="restart"/>
          </w:tcPr>
          <w:p w14:paraId="0A0731BB" w14:textId="77777777" w:rsidR="0047048A" w:rsidRPr="002C5414" w:rsidRDefault="0047048A" w:rsidP="007E6D93">
            <w:pPr>
              <w:jc w:val="right"/>
              <w:rPr>
                <w:rFonts w:ascii="Arial" w:hAnsi="Arial" w:cs="Arial"/>
                <w:sz w:val="18"/>
                <w:szCs w:val="18"/>
              </w:rPr>
            </w:pPr>
          </w:p>
        </w:tc>
        <w:tc>
          <w:tcPr>
            <w:tcW w:w="5830" w:type="dxa"/>
          </w:tcPr>
          <w:p w14:paraId="510B7B05" w14:textId="77777777" w:rsidR="0047048A" w:rsidRPr="002C5414" w:rsidRDefault="0047048A" w:rsidP="007E6D93">
            <w:pPr>
              <w:rPr>
                <w:rFonts w:ascii="Arial" w:hAnsi="Arial" w:cs="Arial"/>
                <w:iCs/>
                <w:sz w:val="18"/>
                <w:szCs w:val="18"/>
              </w:rPr>
            </w:pPr>
            <w:r w:rsidRPr="002C5414">
              <w:rPr>
                <w:rFonts w:ascii="Arial" w:hAnsi="Arial" w:cs="Arial"/>
                <w:iCs/>
                <w:sz w:val="18"/>
                <w:szCs w:val="18"/>
              </w:rPr>
              <w:t>Naročilnica je podpisana</w:t>
            </w:r>
          </w:p>
        </w:tc>
        <w:tc>
          <w:tcPr>
            <w:tcW w:w="1418" w:type="dxa"/>
          </w:tcPr>
          <w:p w14:paraId="407B4F7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55A4BAEF" w14:textId="77777777" w:rsidR="0047048A" w:rsidRPr="002C5414" w:rsidRDefault="0047048A" w:rsidP="007E6D93">
            <w:pPr>
              <w:rPr>
                <w:rFonts w:ascii="Arial" w:hAnsi="Arial" w:cs="Arial"/>
                <w:sz w:val="16"/>
                <w:szCs w:val="16"/>
              </w:rPr>
            </w:pPr>
          </w:p>
        </w:tc>
      </w:tr>
      <w:tr w:rsidR="0047048A" w:rsidRPr="00FE6B7C" w14:paraId="1A0B7331" w14:textId="77777777" w:rsidTr="007E6D93">
        <w:trPr>
          <w:cantSplit/>
          <w:trHeight w:val="70"/>
        </w:trPr>
        <w:tc>
          <w:tcPr>
            <w:tcW w:w="534" w:type="dxa"/>
            <w:vMerge/>
          </w:tcPr>
          <w:p w14:paraId="57F16955" w14:textId="77777777" w:rsidR="0047048A" w:rsidRPr="002C5414" w:rsidRDefault="0047048A" w:rsidP="007E6D93">
            <w:pPr>
              <w:jc w:val="right"/>
              <w:rPr>
                <w:rFonts w:ascii="Arial" w:hAnsi="Arial" w:cs="Arial"/>
                <w:sz w:val="18"/>
                <w:szCs w:val="18"/>
              </w:rPr>
            </w:pPr>
          </w:p>
        </w:tc>
        <w:tc>
          <w:tcPr>
            <w:tcW w:w="5830" w:type="dxa"/>
          </w:tcPr>
          <w:p w14:paraId="6362C66E" w14:textId="4E752D71" w:rsidR="0047048A" w:rsidRPr="002C5414" w:rsidRDefault="0047048A" w:rsidP="007E6D93">
            <w:pPr>
              <w:rPr>
                <w:rFonts w:ascii="Arial" w:hAnsi="Arial" w:cs="Arial"/>
              </w:rPr>
            </w:pPr>
            <w:r w:rsidRPr="002C5414">
              <w:rPr>
                <w:rFonts w:ascii="Arial" w:hAnsi="Arial" w:cs="Arial"/>
                <w:sz w:val="18"/>
                <w:szCs w:val="18"/>
              </w:rPr>
              <w:t>Skladnost z Navodili organa upravljanja na področju</w:t>
            </w:r>
            <w:r w:rsidR="00C52610" w:rsidRPr="002C5414">
              <w:rPr>
                <w:rFonts w:ascii="Arial" w:hAnsi="Arial" w:cs="Arial"/>
              </w:rPr>
              <w:t xml:space="preserve"> prepoznavnosti, preglednosti in komuniciranju</w:t>
            </w:r>
            <w:r w:rsidRPr="002C5414">
              <w:rPr>
                <w:rFonts w:ascii="Arial" w:hAnsi="Arial" w:cs="Arial"/>
                <w:sz w:val="18"/>
                <w:szCs w:val="18"/>
              </w:rPr>
              <w:t xml:space="preserve"> vsebin  kohezijske politike v programskem obdobju 20</w:t>
            </w:r>
            <w:r w:rsidR="00C52610" w:rsidRPr="002C5414">
              <w:rPr>
                <w:rFonts w:ascii="Arial" w:hAnsi="Arial" w:cs="Arial"/>
                <w:sz w:val="18"/>
                <w:szCs w:val="18"/>
              </w:rPr>
              <w:t>21</w:t>
            </w:r>
            <w:r w:rsidRPr="002C5414">
              <w:rPr>
                <w:rFonts w:ascii="Arial" w:hAnsi="Arial" w:cs="Arial"/>
                <w:sz w:val="18"/>
                <w:szCs w:val="18"/>
              </w:rPr>
              <w:t xml:space="preserve"> – 20</w:t>
            </w:r>
            <w:r w:rsidR="00C52610" w:rsidRPr="002C5414">
              <w:rPr>
                <w:rFonts w:ascii="Arial" w:hAnsi="Arial" w:cs="Arial"/>
                <w:sz w:val="18"/>
                <w:szCs w:val="18"/>
              </w:rPr>
              <w:t>27</w:t>
            </w:r>
          </w:p>
        </w:tc>
        <w:tc>
          <w:tcPr>
            <w:tcW w:w="1418" w:type="dxa"/>
          </w:tcPr>
          <w:p w14:paraId="5F636105"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28DEEB6" w14:textId="77777777" w:rsidR="0047048A" w:rsidRPr="002C5414" w:rsidRDefault="0047048A" w:rsidP="007E6D93">
            <w:pPr>
              <w:rPr>
                <w:rFonts w:ascii="Arial" w:hAnsi="Arial" w:cs="Arial"/>
                <w:sz w:val="16"/>
                <w:szCs w:val="16"/>
              </w:rPr>
            </w:pPr>
          </w:p>
        </w:tc>
      </w:tr>
      <w:tr w:rsidR="0047048A" w:rsidRPr="00FE6B7C" w14:paraId="039EAB9A" w14:textId="77777777" w:rsidTr="007E6D93">
        <w:trPr>
          <w:cantSplit/>
          <w:trHeight w:val="481"/>
        </w:trPr>
        <w:tc>
          <w:tcPr>
            <w:tcW w:w="534" w:type="dxa"/>
            <w:shd w:val="clear" w:color="auto" w:fill="D9D9D9"/>
            <w:vAlign w:val="center"/>
          </w:tcPr>
          <w:p w14:paraId="444EE5AF"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Č</w:t>
            </w:r>
          </w:p>
        </w:tc>
        <w:tc>
          <w:tcPr>
            <w:tcW w:w="8949" w:type="dxa"/>
            <w:gridSpan w:val="3"/>
            <w:shd w:val="clear" w:color="auto" w:fill="D9D9D9"/>
            <w:vAlign w:val="center"/>
          </w:tcPr>
          <w:p w14:paraId="21CE54F9" w14:textId="77777777" w:rsidR="0047048A" w:rsidRPr="002C5414" w:rsidRDefault="0047048A" w:rsidP="007E6D93">
            <w:pPr>
              <w:rPr>
                <w:rFonts w:ascii="Arial" w:hAnsi="Arial" w:cs="Arial"/>
                <w:sz w:val="18"/>
                <w:szCs w:val="18"/>
              </w:rPr>
            </w:pPr>
            <w:r w:rsidRPr="002C5414">
              <w:rPr>
                <w:rFonts w:ascii="Arial" w:hAnsi="Arial" w:cs="Arial"/>
                <w:b/>
                <w:sz w:val="18"/>
                <w:szCs w:val="18"/>
              </w:rPr>
              <w:t>POGODBA</w:t>
            </w:r>
          </w:p>
        </w:tc>
      </w:tr>
      <w:tr w:rsidR="0047048A" w:rsidRPr="00FE6B7C" w14:paraId="45CD184F" w14:textId="77777777" w:rsidTr="007E6D93">
        <w:trPr>
          <w:cantSplit/>
          <w:trHeight w:val="157"/>
        </w:trPr>
        <w:tc>
          <w:tcPr>
            <w:tcW w:w="534" w:type="dxa"/>
            <w:vMerge w:val="restart"/>
          </w:tcPr>
          <w:p w14:paraId="7929EFEF" w14:textId="77777777" w:rsidR="0047048A" w:rsidRPr="002C5414" w:rsidRDefault="0047048A" w:rsidP="007E6D93">
            <w:pPr>
              <w:jc w:val="right"/>
              <w:rPr>
                <w:rFonts w:ascii="Arial" w:hAnsi="Arial" w:cs="Arial"/>
                <w:sz w:val="18"/>
                <w:szCs w:val="18"/>
              </w:rPr>
            </w:pPr>
          </w:p>
        </w:tc>
        <w:tc>
          <w:tcPr>
            <w:tcW w:w="5830" w:type="dxa"/>
          </w:tcPr>
          <w:p w14:paraId="225ABBDD" w14:textId="005D317B" w:rsidR="0047048A" w:rsidRPr="002C5414" w:rsidRDefault="0047048A" w:rsidP="007E6D93">
            <w:pPr>
              <w:rPr>
                <w:rFonts w:ascii="Arial" w:hAnsi="Arial" w:cs="Arial"/>
                <w:sz w:val="18"/>
                <w:szCs w:val="18"/>
              </w:rPr>
            </w:pPr>
            <w:r w:rsidRPr="002C5414">
              <w:rPr>
                <w:rFonts w:ascii="Arial" w:hAnsi="Arial" w:cs="Arial"/>
                <w:sz w:val="18"/>
                <w:szCs w:val="18"/>
              </w:rPr>
              <w:t>Pogodba je sklenjena s ponudnikom izbranim v postopku oddaje naročila pod pragom (mejnih vrednosti za uporabo ZJN-3)</w:t>
            </w:r>
          </w:p>
        </w:tc>
        <w:tc>
          <w:tcPr>
            <w:tcW w:w="1418" w:type="dxa"/>
          </w:tcPr>
          <w:p w14:paraId="0DE5C556"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2D0229F" w14:textId="77777777" w:rsidR="0047048A" w:rsidRPr="002C5414" w:rsidRDefault="0047048A" w:rsidP="007E6D93">
            <w:pPr>
              <w:rPr>
                <w:rFonts w:ascii="Arial" w:hAnsi="Arial" w:cs="Arial"/>
                <w:sz w:val="16"/>
                <w:szCs w:val="16"/>
              </w:rPr>
            </w:pPr>
          </w:p>
        </w:tc>
      </w:tr>
      <w:tr w:rsidR="0047048A" w:rsidRPr="00FE6B7C" w14:paraId="751B48BA" w14:textId="77777777" w:rsidTr="007E6D93">
        <w:trPr>
          <w:cantSplit/>
          <w:trHeight w:val="157"/>
        </w:trPr>
        <w:tc>
          <w:tcPr>
            <w:tcW w:w="534" w:type="dxa"/>
            <w:vMerge/>
          </w:tcPr>
          <w:p w14:paraId="682A73C6" w14:textId="77777777" w:rsidR="0047048A" w:rsidRPr="002C5414" w:rsidRDefault="0047048A" w:rsidP="007E6D93">
            <w:pPr>
              <w:jc w:val="right"/>
              <w:rPr>
                <w:rFonts w:ascii="Arial" w:hAnsi="Arial" w:cs="Arial"/>
                <w:sz w:val="18"/>
                <w:szCs w:val="18"/>
              </w:rPr>
            </w:pPr>
          </w:p>
        </w:tc>
        <w:tc>
          <w:tcPr>
            <w:tcW w:w="5830" w:type="dxa"/>
            <w:vAlign w:val="center"/>
          </w:tcPr>
          <w:p w14:paraId="3FA87468" w14:textId="77777777" w:rsidR="0047048A" w:rsidRPr="002C5414" w:rsidRDefault="0047048A" w:rsidP="007E6D93">
            <w:pPr>
              <w:rPr>
                <w:rFonts w:ascii="Arial" w:hAnsi="Arial" w:cs="Arial"/>
                <w:sz w:val="18"/>
                <w:szCs w:val="18"/>
              </w:rPr>
            </w:pPr>
            <w:r w:rsidRPr="002C5414">
              <w:rPr>
                <w:rFonts w:ascii="Arial" w:hAnsi="Arial" w:cs="Arial"/>
                <w:sz w:val="18"/>
                <w:szCs w:val="18"/>
              </w:rPr>
              <w:t>Predmet pogodbe je skladen z operacijo/projektom</w:t>
            </w:r>
          </w:p>
          <w:p w14:paraId="3C868ED3" w14:textId="77777777" w:rsidR="0047048A" w:rsidRPr="002C5414" w:rsidRDefault="0047048A" w:rsidP="007E6D93">
            <w:pPr>
              <w:rPr>
                <w:rFonts w:ascii="Arial" w:hAnsi="Arial" w:cs="Arial"/>
                <w:sz w:val="18"/>
                <w:szCs w:val="18"/>
              </w:rPr>
            </w:pPr>
          </w:p>
        </w:tc>
        <w:tc>
          <w:tcPr>
            <w:tcW w:w="1418" w:type="dxa"/>
          </w:tcPr>
          <w:p w14:paraId="112214B7"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63815EB6" w14:textId="77777777" w:rsidR="0047048A" w:rsidRPr="002C5414" w:rsidRDefault="0047048A" w:rsidP="007E6D93">
            <w:pPr>
              <w:rPr>
                <w:rFonts w:ascii="Arial" w:hAnsi="Arial" w:cs="Arial"/>
                <w:sz w:val="16"/>
                <w:szCs w:val="16"/>
                <w:vertAlign w:val="superscript"/>
              </w:rPr>
            </w:pPr>
          </w:p>
        </w:tc>
      </w:tr>
      <w:tr w:rsidR="0047048A" w:rsidRPr="00FE6B7C" w14:paraId="293D8A42" w14:textId="77777777" w:rsidTr="007E6D93">
        <w:trPr>
          <w:cantSplit/>
          <w:trHeight w:val="157"/>
        </w:trPr>
        <w:tc>
          <w:tcPr>
            <w:tcW w:w="534" w:type="dxa"/>
            <w:vMerge/>
          </w:tcPr>
          <w:p w14:paraId="32C1F4E4" w14:textId="77777777" w:rsidR="0047048A" w:rsidRPr="002C5414" w:rsidRDefault="0047048A" w:rsidP="007E6D93">
            <w:pPr>
              <w:jc w:val="right"/>
              <w:rPr>
                <w:rFonts w:ascii="Arial" w:hAnsi="Arial" w:cs="Arial"/>
                <w:sz w:val="18"/>
                <w:szCs w:val="18"/>
              </w:rPr>
            </w:pPr>
          </w:p>
        </w:tc>
        <w:tc>
          <w:tcPr>
            <w:tcW w:w="5830" w:type="dxa"/>
            <w:vAlign w:val="center"/>
          </w:tcPr>
          <w:p w14:paraId="55DCA944" w14:textId="77777777" w:rsidR="0047048A" w:rsidRPr="002C5414" w:rsidRDefault="0047048A" w:rsidP="007E6D93">
            <w:pPr>
              <w:rPr>
                <w:rFonts w:ascii="Arial" w:hAnsi="Arial" w:cs="Arial"/>
                <w:sz w:val="18"/>
                <w:szCs w:val="18"/>
              </w:rPr>
            </w:pPr>
            <w:r w:rsidRPr="002C5414">
              <w:rPr>
                <w:rFonts w:ascii="Arial" w:hAnsi="Arial" w:cs="Arial"/>
                <w:sz w:val="18"/>
                <w:szCs w:val="18"/>
              </w:rPr>
              <w:t>Pravice in obveznosti dobavitelja/izvajalca in naročnika so jasno določene</w:t>
            </w:r>
          </w:p>
          <w:p w14:paraId="0D5678C3" w14:textId="77777777" w:rsidR="0047048A" w:rsidRPr="002C5414" w:rsidRDefault="0047048A" w:rsidP="007E6D93">
            <w:pPr>
              <w:rPr>
                <w:rFonts w:ascii="Arial" w:hAnsi="Arial" w:cs="Arial"/>
                <w:sz w:val="18"/>
                <w:szCs w:val="18"/>
              </w:rPr>
            </w:pPr>
          </w:p>
        </w:tc>
        <w:tc>
          <w:tcPr>
            <w:tcW w:w="1418" w:type="dxa"/>
          </w:tcPr>
          <w:p w14:paraId="4963894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A95A091" w14:textId="77777777" w:rsidR="0047048A" w:rsidRPr="002C5414" w:rsidRDefault="0047048A" w:rsidP="007E6D93">
            <w:pPr>
              <w:rPr>
                <w:rFonts w:ascii="Arial" w:hAnsi="Arial" w:cs="Arial"/>
                <w:sz w:val="16"/>
                <w:szCs w:val="16"/>
              </w:rPr>
            </w:pPr>
          </w:p>
        </w:tc>
      </w:tr>
      <w:tr w:rsidR="0047048A" w:rsidRPr="00FE6B7C" w14:paraId="24619206" w14:textId="77777777" w:rsidTr="007E6D93">
        <w:trPr>
          <w:cantSplit/>
          <w:trHeight w:val="157"/>
        </w:trPr>
        <w:tc>
          <w:tcPr>
            <w:tcW w:w="534" w:type="dxa"/>
            <w:vMerge/>
          </w:tcPr>
          <w:p w14:paraId="38EDC691" w14:textId="77777777" w:rsidR="0047048A" w:rsidRPr="002C5414" w:rsidRDefault="0047048A" w:rsidP="007E6D93">
            <w:pPr>
              <w:jc w:val="right"/>
              <w:rPr>
                <w:rFonts w:ascii="Arial" w:hAnsi="Arial" w:cs="Arial"/>
                <w:sz w:val="18"/>
                <w:szCs w:val="18"/>
              </w:rPr>
            </w:pPr>
          </w:p>
        </w:tc>
        <w:tc>
          <w:tcPr>
            <w:tcW w:w="5830" w:type="dxa"/>
          </w:tcPr>
          <w:p w14:paraId="14E7722F" w14:textId="77777777" w:rsidR="0047048A" w:rsidRPr="002C5414" w:rsidRDefault="0047048A" w:rsidP="007E6D93">
            <w:pPr>
              <w:rPr>
                <w:rFonts w:ascii="Arial" w:hAnsi="Arial" w:cs="Arial"/>
                <w:sz w:val="18"/>
                <w:szCs w:val="18"/>
              </w:rPr>
            </w:pPr>
            <w:r w:rsidRPr="002C5414">
              <w:rPr>
                <w:rFonts w:ascii="Arial" w:hAnsi="Arial" w:cs="Arial"/>
                <w:sz w:val="18"/>
                <w:szCs w:val="18"/>
              </w:rPr>
              <w:t>Pogodba je podpisana in vsebuje datum njene veljavnosti</w:t>
            </w:r>
          </w:p>
          <w:p w14:paraId="0E142FD2" w14:textId="77777777" w:rsidR="0047048A" w:rsidRPr="002C5414" w:rsidRDefault="0047048A" w:rsidP="007E6D93">
            <w:pPr>
              <w:rPr>
                <w:rFonts w:ascii="Arial" w:hAnsi="Arial" w:cs="Arial"/>
                <w:sz w:val="18"/>
                <w:szCs w:val="18"/>
              </w:rPr>
            </w:pPr>
          </w:p>
        </w:tc>
        <w:tc>
          <w:tcPr>
            <w:tcW w:w="1418" w:type="dxa"/>
          </w:tcPr>
          <w:p w14:paraId="377B4E5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0799BFA" w14:textId="77777777" w:rsidR="0047048A" w:rsidRPr="002C5414" w:rsidRDefault="0047048A" w:rsidP="007E6D93">
            <w:pPr>
              <w:rPr>
                <w:rFonts w:ascii="Arial" w:hAnsi="Arial" w:cs="Arial"/>
                <w:sz w:val="16"/>
                <w:szCs w:val="16"/>
              </w:rPr>
            </w:pPr>
          </w:p>
        </w:tc>
      </w:tr>
      <w:tr w:rsidR="0047048A" w:rsidRPr="00FE6B7C" w14:paraId="05B1074B" w14:textId="77777777" w:rsidTr="007E6D93">
        <w:trPr>
          <w:cantSplit/>
          <w:trHeight w:val="157"/>
        </w:trPr>
        <w:tc>
          <w:tcPr>
            <w:tcW w:w="534" w:type="dxa"/>
            <w:vMerge/>
          </w:tcPr>
          <w:p w14:paraId="4E2BBF9A" w14:textId="77777777" w:rsidR="0047048A" w:rsidRPr="002C5414" w:rsidRDefault="0047048A" w:rsidP="007E6D93">
            <w:pPr>
              <w:jc w:val="right"/>
              <w:rPr>
                <w:rFonts w:ascii="Arial" w:hAnsi="Arial" w:cs="Arial"/>
                <w:sz w:val="18"/>
                <w:szCs w:val="18"/>
              </w:rPr>
            </w:pPr>
          </w:p>
        </w:tc>
        <w:tc>
          <w:tcPr>
            <w:tcW w:w="5830" w:type="dxa"/>
            <w:vAlign w:val="center"/>
          </w:tcPr>
          <w:p w14:paraId="7F626576"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Navedba, da gre za sofinanciranje s sredstvi EU in navedba sklada </w:t>
            </w:r>
          </w:p>
          <w:p w14:paraId="7CDB5CFE" w14:textId="77777777" w:rsidR="0047048A" w:rsidRPr="002C5414" w:rsidRDefault="0047048A" w:rsidP="007E6D93">
            <w:pPr>
              <w:rPr>
                <w:rFonts w:ascii="Arial" w:hAnsi="Arial" w:cs="Arial"/>
                <w:sz w:val="18"/>
                <w:szCs w:val="18"/>
              </w:rPr>
            </w:pPr>
          </w:p>
        </w:tc>
        <w:tc>
          <w:tcPr>
            <w:tcW w:w="1418" w:type="dxa"/>
          </w:tcPr>
          <w:p w14:paraId="068B89AB"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22D0F4F" w14:textId="77777777" w:rsidR="0047048A" w:rsidRPr="002C5414" w:rsidRDefault="0047048A" w:rsidP="007E6D93">
            <w:pPr>
              <w:rPr>
                <w:rFonts w:ascii="Arial" w:hAnsi="Arial" w:cs="Arial"/>
                <w:sz w:val="16"/>
                <w:szCs w:val="16"/>
              </w:rPr>
            </w:pPr>
          </w:p>
        </w:tc>
      </w:tr>
      <w:tr w:rsidR="0047048A" w:rsidRPr="00FE6B7C" w14:paraId="5422A691" w14:textId="77777777" w:rsidTr="007E6D93">
        <w:trPr>
          <w:cantSplit/>
          <w:trHeight w:val="157"/>
        </w:trPr>
        <w:tc>
          <w:tcPr>
            <w:tcW w:w="534" w:type="dxa"/>
            <w:vMerge/>
          </w:tcPr>
          <w:p w14:paraId="7371878F" w14:textId="77777777" w:rsidR="0047048A" w:rsidRPr="002C5414" w:rsidRDefault="0047048A" w:rsidP="007E6D93">
            <w:pPr>
              <w:jc w:val="right"/>
              <w:rPr>
                <w:rFonts w:ascii="Arial" w:hAnsi="Arial" w:cs="Arial"/>
                <w:sz w:val="18"/>
                <w:szCs w:val="18"/>
              </w:rPr>
            </w:pPr>
          </w:p>
        </w:tc>
        <w:tc>
          <w:tcPr>
            <w:tcW w:w="5830" w:type="dxa"/>
            <w:vAlign w:val="center"/>
          </w:tcPr>
          <w:p w14:paraId="656A6572" w14:textId="77777777" w:rsidR="0047048A" w:rsidRPr="002C5414" w:rsidRDefault="0047048A" w:rsidP="007E6D93">
            <w:pPr>
              <w:rPr>
                <w:rFonts w:ascii="Arial" w:hAnsi="Arial" w:cs="Arial"/>
                <w:sz w:val="18"/>
                <w:szCs w:val="18"/>
              </w:rPr>
            </w:pPr>
            <w:r w:rsidRPr="002C5414">
              <w:rPr>
                <w:rFonts w:ascii="Arial" w:hAnsi="Arial" w:cs="Arial"/>
                <w:sz w:val="18"/>
                <w:szCs w:val="18"/>
              </w:rPr>
              <w:t>Navedba deleža namenskih sredstev EU za kohezijsko politiko so v skladu z OP</w:t>
            </w:r>
          </w:p>
          <w:p w14:paraId="3DC2A0DA" w14:textId="77777777" w:rsidR="0047048A" w:rsidRPr="002C5414" w:rsidRDefault="0047048A" w:rsidP="007E6D93">
            <w:pPr>
              <w:rPr>
                <w:rFonts w:ascii="Arial" w:hAnsi="Arial" w:cs="Arial"/>
                <w:sz w:val="18"/>
                <w:szCs w:val="18"/>
              </w:rPr>
            </w:pPr>
          </w:p>
        </w:tc>
        <w:tc>
          <w:tcPr>
            <w:tcW w:w="1418" w:type="dxa"/>
          </w:tcPr>
          <w:p w14:paraId="6EA1AE3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A6AC09" w14:textId="77777777" w:rsidR="0047048A" w:rsidRPr="002C5414" w:rsidRDefault="0047048A" w:rsidP="007E6D93">
            <w:pPr>
              <w:rPr>
                <w:rFonts w:ascii="Arial" w:hAnsi="Arial" w:cs="Arial"/>
                <w:sz w:val="16"/>
                <w:szCs w:val="16"/>
              </w:rPr>
            </w:pPr>
          </w:p>
        </w:tc>
      </w:tr>
      <w:tr w:rsidR="0047048A" w:rsidRPr="00FE6B7C" w14:paraId="0BCB5060" w14:textId="77777777" w:rsidTr="007E6D93">
        <w:trPr>
          <w:cantSplit/>
          <w:trHeight w:val="157"/>
        </w:trPr>
        <w:tc>
          <w:tcPr>
            <w:tcW w:w="534" w:type="dxa"/>
            <w:vMerge/>
          </w:tcPr>
          <w:p w14:paraId="505CE596" w14:textId="77777777" w:rsidR="0047048A" w:rsidRPr="002C5414" w:rsidRDefault="0047048A" w:rsidP="007E6D93">
            <w:pPr>
              <w:jc w:val="right"/>
              <w:rPr>
                <w:rFonts w:ascii="Arial" w:hAnsi="Arial" w:cs="Arial"/>
                <w:sz w:val="18"/>
                <w:szCs w:val="18"/>
              </w:rPr>
            </w:pPr>
          </w:p>
        </w:tc>
        <w:tc>
          <w:tcPr>
            <w:tcW w:w="5830" w:type="dxa"/>
            <w:vAlign w:val="center"/>
          </w:tcPr>
          <w:p w14:paraId="16E08E53" w14:textId="77777777" w:rsidR="0047048A" w:rsidRPr="002C5414" w:rsidRDefault="0047048A" w:rsidP="007E6D93">
            <w:pPr>
              <w:rPr>
                <w:rFonts w:ascii="Arial" w:hAnsi="Arial" w:cs="Arial"/>
                <w:sz w:val="18"/>
                <w:szCs w:val="18"/>
              </w:rPr>
            </w:pPr>
            <w:r w:rsidRPr="002C5414">
              <w:rPr>
                <w:rFonts w:ascii="Arial" w:hAnsi="Arial" w:cs="Arial"/>
                <w:sz w:val="18"/>
                <w:szCs w:val="18"/>
              </w:rPr>
              <w:t>Navedba upravičenih stroškov (specifikacija predmeta javnega naročila)</w:t>
            </w:r>
          </w:p>
          <w:p w14:paraId="3FC0D008" w14:textId="77777777" w:rsidR="0047048A" w:rsidRPr="002C5414" w:rsidRDefault="0047048A" w:rsidP="007E6D93">
            <w:pPr>
              <w:rPr>
                <w:rFonts w:ascii="Arial" w:hAnsi="Arial" w:cs="Arial"/>
                <w:sz w:val="18"/>
                <w:szCs w:val="18"/>
              </w:rPr>
            </w:pPr>
          </w:p>
        </w:tc>
        <w:tc>
          <w:tcPr>
            <w:tcW w:w="1418" w:type="dxa"/>
          </w:tcPr>
          <w:p w14:paraId="62F9A07D"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D8ED698" w14:textId="77777777" w:rsidR="0047048A" w:rsidRPr="002C5414" w:rsidRDefault="0047048A" w:rsidP="007E6D93">
            <w:pPr>
              <w:rPr>
                <w:rFonts w:ascii="Arial" w:hAnsi="Arial" w:cs="Arial"/>
                <w:sz w:val="16"/>
                <w:szCs w:val="16"/>
                <w:vertAlign w:val="superscript"/>
              </w:rPr>
            </w:pPr>
          </w:p>
        </w:tc>
      </w:tr>
      <w:tr w:rsidR="0047048A" w:rsidRPr="00FE6B7C" w14:paraId="2AD6424F" w14:textId="77777777" w:rsidTr="007E6D93">
        <w:trPr>
          <w:cantSplit/>
          <w:trHeight w:val="157"/>
        </w:trPr>
        <w:tc>
          <w:tcPr>
            <w:tcW w:w="534" w:type="dxa"/>
            <w:vMerge/>
          </w:tcPr>
          <w:p w14:paraId="11D72D79" w14:textId="77777777" w:rsidR="0047048A" w:rsidRPr="002C5414" w:rsidRDefault="0047048A" w:rsidP="007E6D93">
            <w:pPr>
              <w:jc w:val="right"/>
              <w:rPr>
                <w:rFonts w:ascii="Arial" w:hAnsi="Arial" w:cs="Arial"/>
                <w:sz w:val="18"/>
                <w:szCs w:val="18"/>
              </w:rPr>
            </w:pPr>
          </w:p>
        </w:tc>
        <w:tc>
          <w:tcPr>
            <w:tcW w:w="5830" w:type="dxa"/>
            <w:tcBorders>
              <w:bottom w:val="single" w:sz="6" w:space="0" w:color="000000"/>
            </w:tcBorders>
            <w:vAlign w:val="center"/>
          </w:tcPr>
          <w:p w14:paraId="7A596726" w14:textId="3F201652" w:rsidR="0047048A" w:rsidRPr="002C5414" w:rsidRDefault="00A74E8E" w:rsidP="007E6D93">
            <w:pPr>
              <w:rPr>
                <w:rFonts w:ascii="Arial" w:hAnsi="Arial" w:cs="Arial"/>
                <w:color w:val="000000"/>
                <w:sz w:val="18"/>
                <w:szCs w:val="18"/>
              </w:rPr>
            </w:pPr>
            <w:r>
              <w:rPr>
                <w:rFonts w:ascii="Arial" w:hAnsi="Arial" w:cs="Arial"/>
              </w:rPr>
              <w:t>Upoštevane so zahteve s področja prepoznavnosti, preglednosti in komuniciranja vsebin NOO</w:t>
            </w:r>
            <w:r w:rsidRPr="002C5414">
              <w:rPr>
                <w:rFonts w:ascii="Arial" w:hAnsi="Arial" w:cs="Arial"/>
                <w:color w:val="000000"/>
                <w:sz w:val="18"/>
                <w:szCs w:val="18"/>
              </w:rPr>
              <w:t xml:space="preserve"> </w:t>
            </w:r>
          </w:p>
        </w:tc>
        <w:tc>
          <w:tcPr>
            <w:tcW w:w="1418" w:type="dxa"/>
            <w:tcBorders>
              <w:bottom w:val="single" w:sz="6" w:space="0" w:color="000000"/>
            </w:tcBorders>
          </w:tcPr>
          <w:p w14:paraId="52D70E9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bottom w:val="single" w:sz="6" w:space="0" w:color="000000"/>
            </w:tcBorders>
          </w:tcPr>
          <w:p w14:paraId="1F58C04E" w14:textId="77777777" w:rsidR="0047048A" w:rsidRPr="002C5414" w:rsidRDefault="0047048A" w:rsidP="007E6D93">
            <w:pPr>
              <w:rPr>
                <w:rFonts w:ascii="Arial" w:hAnsi="Arial" w:cs="Arial"/>
                <w:sz w:val="16"/>
                <w:szCs w:val="16"/>
              </w:rPr>
            </w:pPr>
          </w:p>
        </w:tc>
      </w:tr>
      <w:tr w:rsidR="0047048A" w:rsidRPr="00FE6B7C" w14:paraId="7B19F12F" w14:textId="77777777" w:rsidTr="007E6D93">
        <w:trPr>
          <w:cantSplit/>
          <w:trHeight w:val="321"/>
        </w:trPr>
        <w:tc>
          <w:tcPr>
            <w:tcW w:w="534" w:type="dxa"/>
            <w:vMerge w:val="restart"/>
          </w:tcPr>
          <w:p w14:paraId="78BA9F98" w14:textId="77777777" w:rsidR="0047048A" w:rsidRPr="002C5414" w:rsidRDefault="0047048A" w:rsidP="007E6D93">
            <w:pPr>
              <w:jc w:val="right"/>
              <w:rPr>
                <w:rFonts w:ascii="Arial" w:hAnsi="Arial" w:cs="Arial"/>
                <w:bCs/>
                <w:sz w:val="18"/>
                <w:szCs w:val="18"/>
              </w:rPr>
            </w:pPr>
            <w:r w:rsidRPr="002C5414">
              <w:rPr>
                <w:rFonts w:ascii="Arial" w:hAnsi="Arial" w:cs="Arial"/>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ANEKSI</w:t>
            </w:r>
          </w:p>
        </w:tc>
      </w:tr>
      <w:tr w:rsidR="0047048A" w:rsidRPr="00FE6B7C" w14:paraId="7288C25B" w14:textId="77777777" w:rsidTr="007E6D93">
        <w:trPr>
          <w:cantSplit/>
          <w:trHeight w:val="81"/>
        </w:trPr>
        <w:tc>
          <w:tcPr>
            <w:tcW w:w="534" w:type="dxa"/>
            <w:vMerge/>
          </w:tcPr>
          <w:p w14:paraId="2D46A2B1" w14:textId="77777777" w:rsidR="0047048A" w:rsidRPr="002C5414" w:rsidRDefault="0047048A" w:rsidP="007E6D93">
            <w:pPr>
              <w:jc w:val="right"/>
              <w:rPr>
                <w:rFonts w:ascii="Arial" w:hAnsi="Arial" w:cs="Arial"/>
                <w:sz w:val="18"/>
                <w:szCs w:val="18"/>
              </w:rPr>
            </w:pPr>
          </w:p>
        </w:tc>
        <w:tc>
          <w:tcPr>
            <w:tcW w:w="5830" w:type="dxa"/>
            <w:tcBorders>
              <w:top w:val="single" w:sz="6" w:space="0" w:color="000000"/>
              <w:bottom w:val="single" w:sz="6" w:space="0" w:color="000000"/>
            </w:tcBorders>
            <w:vAlign w:val="center"/>
          </w:tcPr>
          <w:p w14:paraId="09DC3BA4" w14:textId="77777777" w:rsidR="0047048A" w:rsidRPr="002C5414" w:rsidRDefault="0047048A" w:rsidP="007E6D93">
            <w:pPr>
              <w:rPr>
                <w:rFonts w:ascii="Arial" w:hAnsi="Arial" w:cs="Arial"/>
                <w:sz w:val="18"/>
                <w:szCs w:val="18"/>
                <w:highlight w:val="yellow"/>
              </w:rPr>
            </w:pPr>
            <w:r w:rsidRPr="002C5414">
              <w:rPr>
                <w:rFonts w:ascii="Arial" w:hAnsi="Arial" w:cs="Arial"/>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bottom w:val="single" w:sz="6" w:space="0" w:color="000000"/>
            </w:tcBorders>
          </w:tcPr>
          <w:p w14:paraId="5D070CF4" w14:textId="77777777" w:rsidR="0047048A" w:rsidRPr="002C5414" w:rsidRDefault="0047048A" w:rsidP="007E6D93">
            <w:pPr>
              <w:rPr>
                <w:rFonts w:ascii="Arial" w:hAnsi="Arial" w:cs="Arial"/>
                <w:sz w:val="16"/>
                <w:szCs w:val="16"/>
              </w:rPr>
            </w:pPr>
          </w:p>
        </w:tc>
      </w:tr>
      <w:tr w:rsidR="0047048A" w:rsidRPr="00FE6B7C" w14:paraId="13E7D8B9" w14:textId="77777777" w:rsidTr="007E6D93">
        <w:trPr>
          <w:cantSplit/>
          <w:trHeight w:val="81"/>
        </w:trPr>
        <w:tc>
          <w:tcPr>
            <w:tcW w:w="534" w:type="dxa"/>
            <w:vMerge w:val="restart"/>
          </w:tcPr>
          <w:p w14:paraId="03951579" w14:textId="77777777" w:rsidR="0047048A" w:rsidRPr="002C5414" w:rsidRDefault="0047048A" w:rsidP="007E6D93">
            <w:pPr>
              <w:jc w:val="right"/>
              <w:rPr>
                <w:rFonts w:ascii="Arial" w:hAnsi="Arial" w:cs="Arial"/>
                <w:sz w:val="18"/>
                <w:szCs w:val="18"/>
              </w:rPr>
            </w:pPr>
            <w:r w:rsidRPr="002C5414">
              <w:rPr>
                <w:rFonts w:ascii="Arial" w:hAnsi="Arial" w:cs="Arial"/>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2C5414" w:rsidRDefault="0047048A" w:rsidP="007E6D93">
            <w:pPr>
              <w:rPr>
                <w:rFonts w:ascii="Arial" w:hAnsi="Arial" w:cs="Arial"/>
                <w:sz w:val="16"/>
                <w:szCs w:val="16"/>
              </w:rPr>
            </w:pPr>
            <w:r w:rsidRPr="002C5414">
              <w:rPr>
                <w:rFonts w:ascii="Arial" w:hAnsi="Arial" w:cs="Arial"/>
                <w:b/>
                <w:sz w:val="18"/>
                <w:szCs w:val="18"/>
              </w:rPr>
              <w:t>PROTIKORUPCIJSKA KLAVZULA (samo za JN nad 10.000 EUR)</w:t>
            </w:r>
            <w:r w:rsidRPr="002C5414">
              <w:rPr>
                <w:rFonts w:ascii="Arial" w:hAnsi="Arial" w:cs="Arial"/>
                <w:b/>
                <w:sz w:val="18"/>
                <w:szCs w:val="18"/>
                <w:vertAlign w:val="superscript"/>
              </w:rPr>
              <w:footnoteReference w:id="129"/>
            </w:r>
          </w:p>
        </w:tc>
      </w:tr>
      <w:tr w:rsidR="0047048A" w:rsidRPr="00FE6B7C" w14:paraId="026CA0EE" w14:textId="77777777" w:rsidTr="007E6D93">
        <w:trPr>
          <w:cantSplit/>
          <w:trHeight w:val="81"/>
        </w:trPr>
        <w:tc>
          <w:tcPr>
            <w:tcW w:w="534" w:type="dxa"/>
            <w:vMerge/>
          </w:tcPr>
          <w:p w14:paraId="4071FAB6" w14:textId="77777777" w:rsidR="0047048A" w:rsidRPr="002C5414" w:rsidRDefault="0047048A" w:rsidP="007E6D93">
            <w:pPr>
              <w:jc w:val="right"/>
              <w:rPr>
                <w:rFonts w:ascii="Arial" w:hAnsi="Arial" w:cs="Arial"/>
                <w:sz w:val="18"/>
                <w:szCs w:val="18"/>
              </w:rPr>
            </w:pPr>
          </w:p>
        </w:tc>
        <w:tc>
          <w:tcPr>
            <w:tcW w:w="5830" w:type="dxa"/>
            <w:tcBorders>
              <w:top w:val="single" w:sz="6" w:space="0" w:color="000000"/>
            </w:tcBorders>
            <w:vAlign w:val="center"/>
          </w:tcPr>
          <w:p w14:paraId="6FABF939" w14:textId="0030BD84" w:rsidR="0047048A" w:rsidRPr="002C5414" w:rsidRDefault="0047048A" w:rsidP="007E6D93">
            <w:pPr>
              <w:rPr>
                <w:rFonts w:ascii="Arial" w:hAnsi="Arial" w:cs="Arial"/>
                <w:sz w:val="18"/>
                <w:szCs w:val="18"/>
              </w:rPr>
            </w:pPr>
            <w:r w:rsidRPr="002C5414">
              <w:rPr>
                <w:rFonts w:ascii="Arial" w:hAnsi="Arial" w:cs="Arial"/>
                <w:sz w:val="18"/>
                <w:szCs w:val="18"/>
              </w:rPr>
              <w:t>Pogodba</w:t>
            </w:r>
            <w:r w:rsidR="00A95887">
              <w:rPr>
                <w:rFonts w:ascii="Arial" w:hAnsi="Arial" w:cs="Arial"/>
                <w:sz w:val="18"/>
                <w:szCs w:val="18"/>
              </w:rPr>
              <w:t>/aneks</w:t>
            </w:r>
            <w:r w:rsidR="00CB7C25">
              <w:rPr>
                <w:rFonts w:ascii="Arial" w:hAnsi="Arial" w:cs="Arial"/>
                <w:sz w:val="18"/>
                <w:szCs w:val="18"/>
              </w:rPr>
              <w:t>/naročilnica</w:t>
            </w:r>
            <w:r w:rsidRPr="002C5414">
              <w:rPr>
                <w:rFonts w:ascii="Arial" w:hAnsi="Arial" w:cs="Arial"/>
                <w:sz w:val="18"/>
                <w:szCs w:val="18"/>
              </w:rPr>
              <w:t xml:space="preserve"> vsebuje protikorupcijsko klavzulo, ki jo določa Zakonu o integriteti in preprečevanju korupcije (ZIntPK)</w:t>
            </w:r>
          </w:p>
        </w:tc>
        <w:tc>
          <w:tcPr>
            <w:tcW w:w="1418" w:type="dxa"/>
            <w:tcBorders>
              <w:top w:val="single" w:sz="6" w:space="0" w:color="000000"/>
            </w:tcBorders>
          </w:tcPr>
          <w:p w14:paraId="3384E922"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tcBorders>
          </w:tcPr>
          <w:p w14:paraId="0CF086B6" w14:textId="77777777" w:rsidR="0047048A" w:rsidRPr="002C5414" w:rsidRDefault="0047048A" w:rsidP="007E6D93">
            <w:pPr>
              <w:rPr>
                <w:rFonts w:ascii="Arial" w:hAnsi="Arial" w:cs="Arial"/>
                <w:sz w:val="16"/>
                <w:szCs w:val="16"/>
                <w:vertAlign w:val="superscript"/>
              </w:rPr>
            </w:pPr>
          </w:p>
        </w:tc>
      </w:tr>
      <w:tr w:rsidR="0047048A" w:rsidRPr="00FE6B7C"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5855E1CF" w:rsidR="0047048A" w:rsidRPr="002C5414" w:rsidRDefault="0047048A" w:rsidP="007E6D93">
            <w:pPr>
              <w:rPr>
                <w:rFonts w:ascii="Arial" w:hAnsi="Arial" w:cs="Arial"/>
                <w:b/>
                <w:sz w:val="18"/>
                <w:szCs w:val="18"/>
              </w:rPr>
            </w:pPr>
            <w:r w:rsidRPr="002C5414">
              <w:rPr>
                <w:rFonts w:ascii="Arial" w:hAnsi="Arial" w:cs="Arial"/>
                <w:b/>
                <w:sz w:val="18"/>
                <w:szCs w:val="18"/>
              </w:rPr>
              <w:t xml:space="preserve">II DEL:   POROČILO O </w:t>
            </w:r>
            <w:r w:rsidR="00544ACF" w:rsidRPr="002C5414">
              <w:rPr>
                <w:rFonts w:ascii="Arial" w:hAnsi="Arial" w:cs="Arial"/>
                <w:b/>
                <w:sz w:val="18"/>
                <w:szCs w:val="18"/>
              </w:rPr>
              <w:t>IZVEDEN</w:t>
            </w:r>
            <w:r w:rsidR="00544ACF">
              <w:rPr>
                <w:rFonts w:ascii="Arial" w:hAnsi="Arial" w:cs="Arial"/>
                <w:b/>
                <w:sz w:val="18"/>
                <w:szCs w:val="18"/>
              </w:rPr>
              <w:t>EM</w:t>
            </w:r>
            <w:r w:rsidR="00544ACF" w:rsidRPr="002C5414">
              <w:rPr>
                <w:rFonts w:ascii="Arial" w:hAnsi="Arial" w:cs="Arial"/>
                <w:b/>
                <w:sz w:val="18"/>
                <w:szCs w:val="18"/>
              </w:rPr>
              <w:t xml:space="preserve"> </w:t>
            </w:r>
            <w:r w:rsidRPr="002C5414">
              <w:rPr>
                <w:rFonts w:ascii="Arial" w:hAnsi="Arial" w:cs="Arial"/>
                <w:b/>
                <w:sz w:val="18"/>
                <w:szCs w:val="18"/>
              </w:rPr>
              <w:t>ADMINISTRATIVNEM PREVERJANJU / OPOMBE KONTROLNE ENOTE</w:t>
            </w:r>
          </w:p>
        </w:tc>
      </w:tr>
      <w:tr w:rsidR="0047048A" w:rsidRPr="00FE6B7C"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2C5414" w:rsidRDefault="0047048A" w:rsidP="007E6D93">
            <w:pPr>
              <w:rPr>
                <w:rFonts w:ascii="Arial" w:hAnsi="Arial" w:cs="Arial"/>
                <w:sz w:val="16"/>
                <w:szCs w:val="16"/>
              </w:rPr>
            </w:pPr>
          </w:p>
          <w:p w14:paraId="06FEE240" w14:textId="77777777" w:rsidR="0047048A" w:rsidRPr="002C5414" w:rsidRDefault="0047048A" w:rsidP="007E6D93">
            <w:pPr>
              <w:rPr>
                <w:rFonts w:ascii="Arial" w:hAnsi="Arial" w:cs="Arial"/>
                <w:sz w:val="16"/>
                <w:szCs w:val="16"/>
              </w:rPr>
            </w:pPr>
          </w:p>
          <w:p w14:paraId="7B3A767B" w14:textId="77777777" w:rsidR="0047048A" w:rsidRPr="002C5414" w:rsidRDefault="0047048A" w:rsidP="007E6D93">
            <w:pPr>
              <w:rPr>
                <w:rFonts w:ascii="Arial" w:hAnsi="Arial" w:cs="Arial"/>
                <w:sz w:val="16"/>
                <w:szCs w:val="16"/>
              </w:rPr>
            </w:pPr>
          </w:p>
          <w:p w14:paraId="0CE04698" w14:textId="77777777" w:rsidR="0047048A" w:rsidRPr="002C5414" w:rsidRDefault="0047048A" w:rsidP="007E6D93">
            <w:pPr>
              <w:rPr>
                <w:rFonts w:ascii="Arial" w:hAnsi="Arial" w:cs="Arial"/>
                <w:sz w:val="16"/>
                <w:szCs w:val="16"/>
              </w:rPr>
            </w:pPr>
          </w:p>
        </w:tc>
      </w:tr>
    </w:tbl>
    <w:p w14:paraId="27F9A329" w14:textId="77777777" w:rsidR="0047048A" w:rsidRPr="002C5414" w:rsidRDefault="0047048A" w:rsidP="0047048A">
      <w:pPr>
        <w:ind w:right="-427"/>
        <w:rPr>
          <w:rFonts w:ascii="Arial" w:hAnsi="Arial" w:cs="Arial"/>
          <w:b/>
          <w:bCs/>
          <w:color w:val="FF0000"/>
          <w:sz w:val="18"/>
          <w:szCs w:val="18"/>
        </w:rPr>
      </w:pPr>
    </w:p>
    <w:p w14:paraId="2EF52CE5" w14:textId="77777777" w:rsidR="0047048A" w:rsidRPr="002C5414" w:rsidRDefault="0047048A" w:rsidP="0047048A">
      <w:pPr>
        <w:ind w:right="-427"/>
        <w:rPr>
          <w:rFonts w:ascii="Arial" w:hAnsi="Arial" w:cs="Arial"/>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FE6B7C" w14:paraId="132243AB" w14:textId="77777777" w:rsidTr="007E6D93">
        <w:trPr>
          <w:trHeight w:val="417"/>
        </w:trPr>
        <w:tc>
          <w:tcPr>
            <w:tcW w:w="6912" w:type="dxa"/>
            <w:vAlign w:val="center"/>
          </w:tcPr>
          <w:p w14:paraId="7C897560" w14:textId="2A879396" w:rsidR="0047048A" w:rsidRPr="002C5414" w:rsidRDefault="0047048A" w:rsidP="007E6D93">
            <w:pPr>
              <w:ind w:left="426"/>
              <w:rPr>
                <w:rFonts w:ascii="Arial" w:hAnsi="Arial" w:cs="Arial"/>
                <w:sz w:val="18"/>
                <w:szCs w:val="18"/>
              </w:rPr>
            </w:pPr>
            <w:r w:rsidRPr="002C5414">
              <w:rPr>
                <w:rFonts w:ascii="Arial" w:hAnsi="Arial" w:cs="Arial"/>
                <w:sz w:val="18"/>
                <w:szCs w:val="18"/>
              </w:rPr>
              <w:t>Datum opravljenega administrativnega preverjanja :</w:t>
            </w:r>
          </w:p>
        </w:tc>
        <w:tc>
          <w:tcPr>
            <w:tcW w:w="2571" w:type="dxa"/>
            <w:vAlign w:val="center"/>
          </w:tcPr>
          <w:p w14:paraId="4068E4E7"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r w:rsidR="0047048A" w:rsidRPr="00FE6B7C" w14:paraId="25BC707E" w14:textId="77777777" w:rsidTr="007E6D93">
        <w:trPr>
          <w:trHeight w:val="417"/>
        </w:trPr>
        <w:tc>
          <w:tcPr>
            <w:tcW w:w="6912" w:type="dxa"/>
            <w:vAlign w:val="center"/>
          </w:tcPr>
          <w:p w14:paraId="248AB11E" w14:textId="77777777" w:rsidR="0047048A" w:rsidRPr="002C5414" w:rsidRDefault="0047048A" w:rsidP="007E6D93">
            <w:pPr>
              <w:ind w:left="426"/>
              <w:rPr>
                <w:rFonts w:ascii="Arial" w:hAnsi="Arial" w:cs="Arial"/>
                <w:sz w:val="18"/>
                <w:szCs w:val="18"/>
              </w:rPr>
            </w:pPr>
            <w:r w:rsidRPr="002C5414">
              <w:rPr>
                <w:rFonts w:ascii="Arial" w:hAnsi="Arial" w:cs="Arial"/>
                <w:sz w:val="18"/>
                <w:szCs w:val="18"/>
              </w:rPr>
              <w:t>Dokumentacija opravljenega administrativnega preverjanja se ustrezno arhivira</w:t>
            </w:r>
          </w:p>
        </w:tc>
        <w:tc>
          <w:tcPr>
            <w:tcW w:w="2571" w:type="dxa"/>
            <w:vAlign w:val="center"/>
          </w:tcPr>
          <w:p w14:paraId="77B99600" w14:textId="77777777" w:rsidR="0047048A" w:rsidRPr="002C5414" w:rsidRDefault="0047048A" w:rsidP="007E6D93">
            <w:pP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64"/>
                  <w:enabled/>
                  <w:calcOnExit w:val="0"/>
                  <w:checkBox>
                    <w:sizeAuto/>
                    <w:default w:val="0"/>
                  </w:checkBox>
                </w:ffData>
              </w:fldChar>
            </w:r>
            <w:r w:rsidRPr="002C5414">
              <w:rPr>
                <w:rFonts w:ascii="Arial" w:hAnsi="Arial" w:cs="Arial"/>
                <w:sz w:val="18"/>
                <w:szCs w:val="18"/>
              </w:rPr>
              <w:instrText xml:space="preserve"> FORMCHECKBOX </w:instrText>
            </w:r>
            <w:r w:rsidR="00693FFF">
              <w:rPr>
                <w:rFonts w:ascii="Arial" w:hAnsi="Arial" w:cs="Arial"/>
                <w:sz w:val="18"/>
                <w:szCs w:val="18"/>
              </w:rPr>
            </w:r>
            <w:r w:rsidR="00693FFF">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r>
      <w:tr w:rsidR="0047048A" w:rsidRPr="00FE6B7C" w14:paraId="6EC2FD82" w14:textId="77777777" w:rsidTr="007E6D93">
        <w:trPr>
          <w:trHeight w:val="423"/>
        </w:trPr>
        <w:tc>
          <w:tcPr>
            <w:tcW w:w="6912" w:type="dxa"/>
            <w:vAlign w:val="center"/>
          </w:tcPr>
          <w:p w14:paraId="49345A3B" w14:textId="2E359904" w:rsidR="0047048A" w:rsidRPr="002C5414" w:rsidRDefault="0047048A" w:rsidP="007E6D93">
            <w:pPr>
              <w:ind w:left="426"/>
              <w:rPr>
                <w:rFonts w:ascii="Arial" w:hAnsi="Arial" w:cs="Arial"/>
                <w:sz w:val="18"/>
                <w:szCs w:val="18"/>
              </w:rPr>
            </w:pPr>
            <w:r w:rsidRPr="002C5414">
              <w:rPr>
                <w:rFonts w:ascii="Arial" w:hAnsi="Arial" w:cs="Arial"/>
                <w:sz w:val="18"/>
                <w:szCs w:val="18"/>
              </w:rPr>
              <w:t>Oseba, ki je izvedla administrativno preverjanje:</w:t>
            </w:r>
          </w:p>
        </w:tc>
        <w:tc>
          <w:tcPr>
            <w:tcW w:w="2571" w:type="dxa"/>
            <w:vAlign w:val="center"/>
          </w:tcPr>
          <w:p w14:paraId="787655B5"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bl>
    <w:p w14:paraId="49844EB3" w14:textId="77777777" w:rsidR="0047048A" w:rsidRPr="002C5414" w:rsidRDefault="0047048A" w:rsidP="0047048A">
      <w:pPr>
        <w:spacing w:line="288" w:lineRule="auto"/>
        <w:rPr>
          <w:rFonts w:ascii="Arial" w:hAnsi="Arial" w:cs="Arial"/>
        </w:rPr>
      </w:pPr>
    </w:p>
    <w:p w14:paraId="73CC0736" w14:textId="77777777" w:rsidR="0047048A" w:rsidRPr="002C5414" w:rsidRDefault="0047048A" w:rsidP="0047048A">
      <w:pPr>
        <w:jc w:val="left"/>
        <w:rPr>
          <w:rFonts w:ascii="Arial" w:hAnsi="Arial" w:cs="Arial"/>
        </w:rPr>
      </w:pPr>
      <w:r w:rsidRPr="002C5414">
        <w:rPr>
          <w:rFonts w:ascii="Arial" w:hAnsi="Arial" w:cs="Arial"/>
        </w:rPr>
        <w:br w:type="page"/>
      </w:r>
    </w:p>
    <w:p w14:paraId="753D88D1" w14:textId="77777777" w:rsidR="0047048A" w:rsidRPr="0088435E" w:rsidRDefault="0047048A" w:rsidP="0088435E">
      <w:pPr>
        <w:pStyle w:val="KLstrosek2"/>
        <w:rPr>
          <w:rFonts w:ascii="Arial" w:hAnsi="Arial" w:cs="Arial"/>
          <w:sz w:val="20"/>
        </w:rPr>
      </w:pPr>
      <w:bookmarkStart w:id="48" w:name="_Toc27394466"/>
      <w:bookmarkStart w:id="49" w:name="_Toc96690971"/>
      <w:bookmarkStart w:id="50" w:name="_Toc152246835"/>
      <w:bookmarkEnd w:id="48"/>
      <w:r w:rsidRPr="0088435E">
        <w:rPr>
          <w:rFonts w:ascii="Arial" w:hAnsi="Arial" w:cs="Arial"/>
        </w:rPr>
        <w:lastRenderedPageBreak/>
        <w:t>VZOREC KONTROLNEGA LISTA ZA IZVEDBO JAVNO ZASEBNEGA PARTNERSTVA (STORITVE)</w:t>
      </w:r>
      <w:bookmarkEnd w:id="49"/>
      <w:bookmarkEnd w:id="50"/>
    </w:p>
    <w:p w14:paraId="54B6B0D6" w14:textId="77777777" w:rsidR="0047048A" w:rsidRPr="0088435E" w:rsidRDefault="0047048A" w:rsidP="0088435E"/>
    <w:p w14:paraId="7FAAE5C5" w14:textId="77777777" w:rsidR="0047048A" w:rsidRPr="0088435E" w:rsidRDefault="0047048A" w:rsidP="0088435E"/>
    <w:p w14:paraId="5A3DA336" w14:textId="77777777" w:rsidR="0047048A" w:rsidRPr="002C5414" w:rsidRDefault="0047048A" w:rsidP="0047048A">
      <w:pPr>
        <w:ind w:left="-142"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9AB3725"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p w14:paraId="086F48D5" w14:textId="77777777" w:rsidR="0047048A" w:rsidRPr="002C5414" w:rsidRDefault="0047048A" w:rsidP="0047048A">
      <w:pPr>
        <w:ind w:left="-142" w:right="-433"/>
        <w:rPr>
          <w:rFonts w:ascii="Arial" w:hAnsi="Arial" w:cs="Arial"/>
        </w:rPr>
      </w:pPr>
    </w:p>
    <w:p w14:paraId="3049C44F" w14:textId="77777777" w:rsidR="0047048A" w:rsidRPr="002C5414" w:rsidRDefault="0047048A" w:rsidP="0047048A">
      <w:pPr>
        <w:spacing w:line="288" w:lineRule="auto"/>
        <w:jc w:val="center"/>
        <w:rPr>
          <w:rFonts w:ascii="Arial" w:hAnsi="Arial" w:cs="Arial"/>
          <w:b/>
        </w:rPr>
      </w:pPr>
      <w:r w:rsidRPr="002C5414">
        <w:rPr>
          <w:rFonts w:ascii="Arial" w:hAnsi="Arial" w:cs="Arial"/>
          <w:b/>
        </w:rPr>
        <w:t>KONTROLNI LIST</w:t>
      </w:r>
    </w:p>
    <w:p w14:paraId="18FCD5A1" w14:textId="1A4E2348" w:rsidR="0047048A" w:rsidRPr="002C5414" w:rsidRDefault="0047048A" w:rsidP="0047048A">
      <w:pPr>
        <w:ind w:left="-142" w:right="-433"/>
        <w:jc w:val="center"/>
        <w:rPr>
          <w:rFonts w:ascii="Arial" w:hAnsi="Arial" w:cs="Arial"/>
          <w:b/>
          <w:bCs/>
          <w:u w:val="single"/>
        </w:rPr>
      </w:pPr>
      <w:r w:rsidRPr="002C5414">
        <w:rPr>
          <w:rFonts w:ascii="Arial" w:hAnsi="Arial" w:cs="Arial"/>
          <w:b/>
          <w:bCs/>
        </w:rPr>
        <w:t xml:space="preserve">za izvedbo administrativnega preverjanja po </w:t>
      </w:r>
      <w:r w:rsidR="00C52610" w:rsidRPr="002C5414">
        <w:rPr>
          <w:rFonts w:ascii="Arial" w:hAnsi="Arial" w:cs="Arial"/>
          <w:b/>
          <w:bCs/>
        </w:rPr>
        <w:t>74</w:t>
      </w:r>
      <w:r w:rsidRPr="002C5414">
        <w:rPr>
          <w:rFonts w:ascii="Arial" w:hAnsi="Arial" w:cs="Arial"/>
          <w:b/>
          <w:bCs/>
        </w:rPr>
        <w:t xml:space="preserve">. členu Uredbe (EU) št. </w:t>
      </w:r>
      <w:r w:rsidR="00C52610" w:rsidRPr="002C5414">
        <w:rPr>
          <w:rFonts w:ascii="Arial" w:hAnsi="Arial" w:cs="Arial"/>
          <w:b/>
          <w:bCs/>
        </w:rPr>
        <w:t>2021</w:t>
      </w:r>
      <w:r w:rsidRPr="002C5414">
        <w:rPr>
          <w:rFonts w:ascii="Arial" w:hAnsi="Arial" w:cs="Arial"/>
          <w:b/>
          <w:bCs/>
        </w:rPr>
        <w:t>/</w:t>
      </w:r>
      <w:r w:rsidR="00C52610" w:rsidRPr="002C5414">
        <w:rPr>
          <w:rFonts w:ascii="Arial" w:hAnsi="Arial" w:cs="Arial"/>
          <w:b/>
          <w:bCs/>
        </w:rPr>
        <w:t>1060/EU</w:t>
      </w:r>
      <w:r w:rsidRPr="002C5414">
        <w:rPr>
          <w:rFonts w:ascii="Arial" w:hAnsi="Arial" w:cs="Arial"/>
          <w:b/>
          <w:bCs/>
        </w:rPr>
        <w:t xml:space="preserve"> - postopka izbire zasebnega partnerja po ZJZP</w:t>
      </w:r>
      <w:r w:rsidRPr="002C5414">
        <w:rPr>
          <w:rFonts w:ascii="Arial" w:hAnsi="Arial" w:cs="Arial"/>
          <w:b/>
          <w:bCs/>
          <w:u w:val="single"/>
        </w:rPr>
        <w:t xml:space="preserve"> </w:t>
      </w:r>
    </w:p>
    <w:p w14:paraId="369C4D8B" w14:textId="77777777" w:rsidR="0047048A" w:rsidRPr="002C5414" w:rsidRDefault="0047048A" w:rsidP="0047048A">
      <w:pPr>
        <w:ind w:left="-142" w:right="-433"/>
        <w:jc w:val="center"/>
        <w:rPr>
          <w:rFonts w:ascii="Arial" w:hAnsi="Arial" w:cs="Arial"/>
          <w:b/>
          <w:bCs/>
          <w:u w:val="single"/>
        </w:rPr>
      </w:pPr>
    </w:p>
    <w:p w14:paraId="25578EFC" w14:textId="77777777" w:rsidR="0047048A" w:rsidRPr="002C5414" w:rsidRDefault="0047048A" w:rsidP="0047048A">
      <w:pPr>
        <w:ind w:left="-142" w:right="-433"/>
        <w:jc w:val="center"/>
        <w:rPr>
          <w:rFonts w:ascii="Arial" w:hAnsi="Arial" w:cs="Arial"/>
          <w:b/>
          <w:bCs/>
          <w:u w:val="single"/>
        </w:rPr>
      </w:pPr>
      <w:r w:rsidRPr="002C5414">
        <w:rPr>
          <w:rFonts w:ascii="Arial" w:hAnsi="Arial" w:cs="Arial"/>
          <w:b/>
          <w:bCs/>
          <w:u w:val="single"/>
        </w:rPr>
        <w:t>KONCESIJA STORITEV</w:t>
      </w:r>
    </w:p>
    <w:p w14:paraId="2B1529F2" w14:textId="77777777" w:rsidR="0047048A" w:rsidRPr="002C5414" w:rsidRDefault="0047048A" w:rsidP="0047048A">
      <w:pPr>
        <w:ind w:left="-142" w:right="-433"/>
        <w:jc w:val="center"/>
        <w:rPr>
          <w:rFonts w:ascii="Arial" w:hAnsi="Arial" w:cs="Arial"/>
          <w:bCs/>
        </w:rPr>
      </w:pPr>
    </w:p>
    <w:p w14:paraId="65F6FEEE" w14:textId="77777777" w:rsidR="0047048A" w:rsidRPr="002C5414" w:rsidRDefault="0047048A" w:rsidP="0047048A">
      <w:pPr>
        <w:ind w:left="-142" w:right="-433"/>
        <w:rPr>
          <w:rFonts w:ascii="Arial" w:hAnsi="Arial" w:cs="Arial"/>
          <w:b/>
        </w:rPr>
      </w:pPr>
    </w:p>
    <w:p w14:paraId="4F9EDE61" w14:textId="77777777" w:rsidR="0047048A" w:rsidRPr="002C5414" w:rsidRDefault="0047048A" w:rsidP="0047048A">
      <w:pPr>
        <w:ind w:left="-142" w:right="-433"/>
        <w:rPr>
          <w:rFonts w:ascii="Arial" w:hAnsi="Arial" w:cs="Arial"/>
          <w:b/>
        </w:rPr>
      </w:pPr>
    </w:p>
    <w:p w14:paraId="48739E8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6958AC5"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1F9665C"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7D89323"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CDDE974" w14:textId="77777777" w:rsidR="0047048A" w:rsidRPr="002C5414" w:rsidRDefault="0047048A" w:rsidP="0047048A">
      <w:pPr>
        <w:pStyle w:val="Bojan2"/>
        <w:numPr>
          <w:ilvl w:val="0"/>
          <w:numId w:val="0"/>
        </w:numPr>
        <w:rPr>
          <w:rFonts w:ascii="Arial" w:hAnsi="Arial" w:cs="Arial"/>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FE6B7C"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2C5414" w:rsidRDefault="0047048A" w:rsidP="007E6D93">
            <w:pPr>
              <w:keepNext/>
              <w:tabs>
                <w:tab w:val="num" w:pos="1152"/>
              </w:tabs>
              <w:ind w:left="1152" w:hanging="1152"/>
              <w:outlineLvl w:val="5"/>
              <w:rPr>
                <w:rFonts w:ascii="Arial" w:hAnsi="Arial" w:cs="Arial"/>
                <w:b/>
                <w:bCs/>
                <w:i/>
                <w:highlight w:val="yellow"/>
              </w:rPr>
            </w:pPr>
            <w:r w:rsidRPr="002C5414">
              <w:rPr>
                <w:rFonts w:ascii="Arial" w:hAnsi="Arial" w:cs="Arial"/>
                <w:b/>
                <w:bCs/>
                <w:i/>
              </w:rPr>
              <w:t xml:space="preserve">I  DEL:  POSTOPEK </w:t>
            </w:r>
          </w:p>
        </w:tc>
      </w:tr>
      <w:tr w:rsidR="0047048A" w:rsidRPr="00FE6B7C"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2C5414" w:rsidRDefault="0047048A" w:rsidP="007E6D93">
            <w:pPr>
              <w:rPr>
                <w:rFonts w:ascii="Arial" w:hAnsi="Arial" w:cs="Arial"/>
              </w:rPr>
            </w:pPr>
            <w:r w:rsidRPr="002C5414">
              <w:rPr>
                <w:rFonts w:ascii="Arial" w:hAnsi="Arial" w:cs="Arial"/>
              </w:rPr>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2C5414" w:rsidRDefault="0047048A" w:rsidP="007E6D93">
            <w:pPr>
              <w:rPr>
                <w:rFonts w:ascii="Arial" w:hAnsi="Arial" w:cs="Arial"/>
                <w:b/>
              </w:rPr>
            </w:pPr>
          </w:p>
        </w:tc>
      </w:tr>
      <w:tr w:rsidR="0047048A" w:rsidRPr="00FE6B7C"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2C5414" w:rsidRDefault="0047048A" w:rsidP="007E6D93">
            <w:pPr>
              <w:rPr>
                <w:rFonts w:ascii="Arial" w:hAnsi="Arial" w:cs="Arial"/>
                <w:highlight w:val="yellow"/>
              </w:rPr>
            </w:pPr>
            <w:bookmarkStart w:id="51" w:name="_Hlk498431887"/>
            <w:r w:rsidRPr="002C5414">
              <w:rPr>
                <w:rFonts w:ascii="Arial" w:hAnsi="Arial" w:cs="Arial"/>
              </w:rPr>
              <w:t>Predmet JZP:</w:t>
            </w:r>
          </w:p>
        </w:tc>
        <w:tc>
          <w:tcPr>
            <w:tcW w:w="6822" w:type="dxa"/>
            <w:gridSpan w:val="2"/>
            <w:tcBorders>
              <w:top w:val="nil"/>
              <w:left w:val="nil"/>
              <w:bottom w:val="nil"/>
              <w:right w:val="single" w:sz="12" w:space="0" w:color="auto"/>
            </w:tcBorders>
            <w:hideMark/>
          </w:tcPr>
          <w:p w14:paraId="5B91828C" w14:textId="77777777" w:rsidR="0047048A" w:rsidRPr="002C5414" w:rsidRDefault="0047048A" w:rsidP="007E6D93">
            <w:pPr>
              <w:rPr>
                <w:rFonts w:ascii="Arial" w:hAnsi="Arial" w:cs="Arial"/>
                <w:b/>
                <w:highlight w:val="yellow"/>
              </w:rPr>
            </w:pPr>
          </w:p>
        </w:tc>
      </w:tr>
      <w:bookmarkEnd w:id="51"/>
      <w:tr w:rsidR="0047048A" w:rsidRPr="00FE6B7C"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2C5414" w:rsidRDefault="0047048A" w:rsidP="007E6D93">
            <w:pPr>
              <w:rPr>
                <w:rFonts w:ascii="Arial" w:hAnsi="Arial" w:cs="Arial"/>
              </w:rPr>
            </w:pPr>
            <w:r w:rsidRPr="002C5414">
              <w:rPr>
                <w:rFonts w:ascii="Arial" w:hAnsi="Arial" w:cs="Arial"/>
              </w:rPr>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2C5414" w:rsidRDefault="0047048A" w:rsidP="007E6D93">
            <w:pPr>
              <w:rPr>
                <w:rFonts w:ascii="Arial" w:hAnsi="Arial" w:cs="Arial"/>
                <w:b/>
                <w:caps/>
              </w:rPr>
            </w:pPr>
          </w:p>
        </w:tc>
      </w:tr>
      <w:tr w:rsidR="0047048A" w:rsidRPr="00FE6B7C"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2C5414" w:rsidRDefault="0047048A" w:rsidP="007E6D93">
            <w:pPr>
              <w:rPr>
                <w:rFonts w:ascii="Arial" w:hAnsi="Arial" w:cs="Arial"/>
              </w:rPr>
            </w:pPr>
            <w:r w:rsidRPr="002C5414">
              <w:rPr>
                <w:rFonts w:ascii="Arial" w:hAnsi="Arial" w:cs="Arial"/>
              </w:rPr>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2C5414" w:rsidRDefault="0047048A" w:rsidP="007E6D93">
            <w:pPr>
              <w:rPr>
                <w:rFonts w:ascii="Arial" w:hAnsi="Arial" w:cs="Arial"/>
                <w:b/>
              </w:rPr>
            </w:pPr>
          </w:p>
        </w:tc>
      </w:tr>
      <w:tr w:rsidR="0047048A" w:rsidRPr="00FE6B7C"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2C5414" w:rsidRDefault="0047048A" w:rsidP="007E6D93">
            <w:pPr>
              <w:rPr>
                <w:rFonts w:ascii="Arial" w:hAnsi="Arial" w:cs="Arial"/>
                <w:b/>
                <w:bCs/>
                <w:highlight w:val="yellow"/>
              </w:rPr>
            </w:pPr>
          </w:p>
        </w:tc>
      </w:tr>
      <w:tr w:rsidR="0047048A" w:rsidRPr="00FE6B7C"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77777777" w:rsidR="0047048A" w:rsidRPr="002C5414" w:rsidRDefault="0047048A" w:rsidP="007E6D93">
            <w:pPr>
              <w:rPr>
                <w:rFonts w:ascii="Arial" w:hAnsi="Arial" w:cs="Arial"/>
                <w:b/>
              </w:rPr>
            </w:pPr>
            <w:r w:rsidRPr="002C5414">
              <w:rPr>
                <w:rFonts w:ascii="Arial" w:hAnsi="Arial" w:cs="Arial"/>
                <w:b/>
              </w:rPr>
              <w:t>IZVEDBA JAVNO-ZASEBENGA PARTNERSTVA (JZP) – KONKURENČNI DIALOG PO Z-JZP</w:t>
            </w:r>
          </w:p>
        </w:tc>
      </w:tr>
      <w:tr w:rsidR="0047048A" w:rsidRPr="00FE6B7C" w14:paraId="00F2538B" w14:textId="77777777" w:rsidTr="007E6D93">
        <w:trPr>
          <w:trHeight w:val="179"/>
        </w:trPr>
        <w:tc>
          <w:tcPr>
            <w:tcW w:w="5543" w:type="dxa"/>
            <w:gridSpan w:val="3"/>
            <w:tcBorders>
              <w:top w:val="nil"/>
              <w:left w:val="single" w:sz="12" w:space="0" w:color="auto"/>
              <w:bottom w:val="nil"/>
              <w:right w:val="nil"/>
            </w:tcBorders>
          </w:tcPr>
          <w:p w14:paraId="0C0579E2" w14:textId="77777777" w:rsidR="0047048A" w:rsidRPr="002C5414" w:rsidRDefault="0047048A" w:rsidP="007E6D93">
            <w:pPr>
              <w:rPr>
                <w:rFonts w:ascii="Arial" w:hAnsi="Arial" w:cs="Arial"/>
                <w:b/>
              </w:rPr>
            </w:pPr>
            <w:r w:rsidRPr="002C5414">
              <w:rPr>
                <w:rFonts w:ascii="Arial" w:hAnsi="Arial" w:cs="Arial"/>
                <w:b/>
              </w:rPr>
              <w:t>3. FAZE POSTOPKA – DOKAZILA, da so bile faze postopka izvedene:</w:t>
            </w:r>
          </w:p>
          <w:p w14:paraId="49217857" w14:textId="77777777" w:rsidR="0047048A" w:rsidRPr="002C5414" w:rsidRDefault="0047048A" w:rsidP="007E6D93">
            <w:pPr>
              <w:rPr>
                <w:rFonts w:ascii="Arial" w:hAnsi="Arial" w:cs="Arial"/>
                <w:b/>
              </w:rPr>
            </w:pPr>
            <w:r w:rsidRPr="002C5414">
              <w:rPr>
                <w:rFonts w:ascii="Arial" w:hAnsi="Arial" w:cs="Arial"/>
                <w:b/>
              </w:rPr>
              <w:t xml:space="preserve">        </w:t>
            </w:r>
          </w:p>
        </w:tc>
        <w:tc>
          <w:tcPr>
            <w:tcW w:w="4380" w:type="dxa"/>
            <w:tcBorders>
              <w:top w:val="nil"/>
              <w:left w:val="nil"/>
              <w:bottom w:val="nil"/>
              <w:right w:val="single" w:sz="12" w:space="0" w:color="auto"/>
            </w:tcBorders>
          </w:tcPr>
          <w:p w14:paraId="24128603" w14:textId="77777777" w:rsidR="0047048A" w:rsidRPr="002C5414" w:rsidRDefault="0047048A" w:rsidP="007E6D93">
            <w:pPr>
              <w:jc w:val="center"/>
              <w:rPr>
                <w:rFonts w:ascii="Arial" w:hAnsi="Arial" w:cs="Arial"/>
                <w:b/>
              </w:rPr>
            </w:pPr>
            <w:r w:rsidRPr="002C5414">
              <w:rPr>
                <w:rFonts w:ascii="Arial" w:hAnsi="Arial" w:cs="Arial"/>
                <w:b/>
              </w:rPr>
              <w:t xml:space="preserve">               </w:t>
            </w:r>
          </w:p>
          <w:p w14:paraId="75ABE3D9" w14:textId="77777777" w:rsidR="0047048A" w:rsidRPr="002C5414" w:rsidRDefault="0047048A" w:rsidP="007E6D93">
            <w:pPr>
              <w:jc w:val="center"/>
              <w:rPr>
                <w:rFonts w:ascii="Arial" w:hAnsi="Arial" w:cs="Arial"/>
                <w:b/>
              </w:rPr>
            </w:pPr>
          </w:p>
          <w:p w14:paraId="5E50F5F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F8E19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2C5414" w:rsidRDefault="0047048A" w:rsidP="007E6D93">
            <w:pPr>
              <w:rPr>
                <w:rFonts w:ascii="Arial" w:hAnsi="Arial" w:cs="Arial"/>
              </w:rPr>
            </w:pPr>
            <w:r w:rsidRPr="002C5414">
              <w:rPr>
                <w:rFonts w:ascii="Arial" w:hAnsi="Arial" w:cs="Arial"/>
              </w:rPr>
              <w:t>1</w:t>
            </w:r>
          </w:p>
        </w:tc>
        <w:tc>
          <w:tcPr>
            <w:tcW w:w="4710" w:type="dxa"/>
            <w:gridSpan w:val="2"/>
            <w:tcBorders>
              <w:top w:val="nil"/>
              <w:left w:val="nil"/>
              <w:bottom w:val="nil"/>
              <w:right w:val="nil"/>
            </w:tcBorders>
            <w:hideMark/>
          </w:tcPr>
          <w:p w14:paraId="012E2C91" w14:textId="77777777" w:rsidR="0047048A" w:rsidRPr="002C5414" w:rsidRDefault="0047048A" w:rsidP="007E6D93">
            <w:pPr>
              <w:rPr>
                <w:rFonts w:ascii="Arial" w:hAnsi="Arial" w:cs="Arial"/>
              </w:rPr>
            </w:pPr>
            <w:r w:rsidRPr="002C5414">
              <w:rPr>
                <w:rFonts w:ascii="Arial" w:hAnsi="Arial" w:cs="Arial"/>
              </w:rPr>
              <w:t>Javni poziv in/ali vloga o zainteresiranosti za izvedbo JZP (</w:t>
            </w:r>
            <w:r w:rsidRPr="002C5414">
              <w:rPr>
                <w:rFonts w:ascii="Arial" w:hAnsi="Arial" w:cs="Arial"/>
                <w:i/>
              </w:rPr>
              <w:t xml:space="preserve">32. - 35. čl. ZJZP) </w:t>
            </w:r>
          </w:p>
        </w:tc>
        <w:tc>
          <w:tcPr>
            <w:tcW w:w="4380" w:type="dxa"/>
            <w:tcBorders>
              <w:top w:val="nil"/>
              <w:left w:val="nil"/>
              <w:bottom w:val="nil"/>
              <w:right w:val="single" w:sz="12" w:space="0" w:color="auto"/>
            </w:tcBorders>
            <w:hideMark/>
          </w:tcPr>
          <w:p w14:paraId="637074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C265A82" w14:textId="77777777" w:rsidR="0047048A" w:rsidRPr="002C5414" w:rsidRDefault="0047048A" w:rsidP="007E6D93">
            <w:pPr>
              <w:rPr>
                <w:rFonts w:ascii="Arial" w:hAnsi="Arial" w:cs="Arial"/>
              </w:rPr>
            </w:pPr>
          </w:p>
        </w:tc>
      </w:tr>
      <w:tr w:rsidR="0047048A" w:rsidRPr="00FE6B7C"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2C5414" w:rsidRDefault="0047048A" w:rsidP="007E6D93">
            <w:pPr>
              <w:rPr>
                <w:rFonts w:ascii="Arial" w:hAnsi="Arial" w:cs="Arial"/>
              </w:rPr>
            </w:pPr>
            <w:r w:rsidRPr="002C5414">
              <w:rPr>
                <w:rFonts w:ascii="Arial" w:hAnsi="Arial" w:cs="Arial"/>
              </w:rPr>
              <w:t>2</w:t>
            </w:r>
          </w:p>
        </w:tc>
        <w:tc>
          <w:tcPr>
            <w:tcW w:w="4710" w:type="dxa"/>
            <w:gridSpan w:val="2"/>
            <w:tcBorders>
              <w:top w:val="nil"/>
              <w:left w:val="nil"/>
              <w:bottom w:val="nil"/>
              <w:right w:val="nil"/>
            </w:tcBorders>
            <w:hideMark/>
          </w:tcPr>
          <w:p w14:paraId="6A76AE41"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čl. ZJZP in pravilnik o oceni upravičenosti</w:t>
            </w:r>
            <w:r w:rsidRPr="002C5414">
              <w:rPr>
                <w:rStyle w:val="Sprotnaopomba-sklic"/>
                <w:rFonts w:ascii="Arial" w:hAnsi="Arial" w:cs="Arial"/>
                <w:i/>
              </w:rPr>
              <w:t xml:space="preserve"> </w:t>
            </w:r>
            <w:r w:rsidRPr="002C5414">
              <w:rPr>
                <w:rStyle w:val="Sprotnaopomba-sklic"/>
                <w:rFonts w:ascii="Arial" w:hAnsi="Arial" w:cs="Arial"/>
                <w:i/>
              </w:rPr>
              <w:footnoteReference w:id="130"/>
            </w:r>
            <w:r w:rsidRPr="002C5414">
              <w:rPr>
                <w:rFonts w:ascii="Arial" w:hAnsi="Arial" w:cs="Arial"/>
                <w:i/>
              </w:rPr>
              <w:t xml:space="preserve">) </w:t>
            </w:r>
          </w:p>
        </w:tc>
        <w:tc>
          <w:tcPr>
            <w:tcW w:w="4380" w:type="dxa"/>
            <w:tcBorders>
              <w:top w:val="nil"/>
              <w:left w:val="nil"/>
              <w:bottom w:val="nil"/>
              <w:right w:val="single" w:sz="12" w:space="0" w:color="auto"/>
            </w:tcBorders>
            <w:hideMark/>
          </w:tcPr>
          <w:p w14:paraId="6607D39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54D6235" w14:textId="77777777" w:rsidR="0047048A" w:rsidRPr="002C5414" w:rsidRDefault="0047048A" w:rsidP="007E6D93">
            <w:pPr>
              <w:rPr>
                <w:rFonts w:ascii="Arial" w:hAnsi="Arial" w:cs="Arial"/>
              </w:rPr>
            </w:pPr>
          </w:p>
        </w:tc>
      </w:tr>
      <w:tr w:rsidR="0047048A" w:rsidRPr="00FE6B7C"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2C5414" w:rsidRDefault="0047048A" w:rsidP="007E6D93">
            <w:pPr>
              <w:rPr>
                <w:rFonts w:ascii="Arial" w:hAnsi="Arial" w:cs="Arial"/>
                <w:highlight w:val="yellow"/>
              </w:rPr>
            </w:pPr>
            <w:r w:rsidRPr="002C5414">
              <w:rPr>
                <w:rFonts w:ascii="Arial" w:hAnsi="Arial" w:cs="Arial"/>
              </w:rPr>
              <w:t>3</w:t>
            </w:r>
          </w:p>
        </w:tc>
        <w:tc>
          <w:tcPr>
            <w:tcW w:w="4710" w:type="dxa"/>
            <w:gridSpan w:val="2"/>
            <w:tcBorders>
              <w:top w:val="nil"/>
              <w:left w:val="nil"/>
              <w:bottom w:val="nil"/>
              <w:right w:val="nil"/>
            </w:tcBorders>
          </w:tcPr>
          <w:p w14:paraId="7861B2A8"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 xml:space="preserve">(11.čl. ZJNZP) </w:t>
            </w:r>
            <w:r w:rsidRPr="002C5414">
              <w:rPr>
                <w:rFonts w:ascii="Arial" w:hAnsi="Arial" w:cs="Arial"/>
                <w:b/>
                <w:i/>
              </w:rPr>
              <w:t>Sklep vlade</w:t>
            </w:r>
            <w:r w:rsidRPr="002C5414">
              <w:rPr>
                <w:rFonts w:ascii="Arial" w:hAnsi="Arial" w:cs="Arial"/>
                <w:i/>
              </w:rPr>
              <w:t xml:space="preserve"> </w:t>
            </w:r>
            <w:r w:rsidRPr="002C5414">
              <w:rPr>
                <w:rFonts w:ascii="Arial" w:hAnsi="Arial" w:cs="Arial"/>
              </w:rPr>
              <w:t xml:space="preserve">ali skupni akt </w:t>
            </w:r>
            <w:r w:rsidRPr="002C5414">
              <w:rPr>
                <w:rFonts w:ascii="Arial" w:hAnsi="Arial" w:cs="Arial"/>
                <w:i/>
              </w:rPr>
              <w:t>(40. čl. ZJZP)</w:t>
            </w:r>
          </w:p>
        </w:tc>
        <w:tc>
          <w:tcPr>
            <w:tcW w:w="4380" w:type="dxa"/>
            <w:tcBorders>
              <w:top w:val="nil"/>
              <w:left w:val="nil"/>
              <w:bottom w:val="nil"/>
              <w:right w:val="single" w:sz="12" w:space="0" w:color="auto"/>
            </w:tcBorders>
          </w:tcPr>
          <w:p w14:paraId="570FC7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36DE53E" w14:textId="77777777" w:rsidR="0047048A" w:rsidRPr="002C5414" w:rsidRDefault="0047048A" w:rsidP="007E6D93">
            <w:pPr>
              <w:rPr>
                <w:rFonts w:ascii="Arial" w:hAnsi="Arial" w:cs="Arial"/>
              </w:rPr>
            </w:pPr>
          </w:p>
        </w:tc>
      </w:tr>
      <w:tr w:rsidR="0047048A" w:rsidRPr="00FE6B7C"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2C5414" w:rsidRDefault="0047048A" w:rsidP="007E6D93">
            <w:pPr>
              <w:rPr>
                <w:rFonts w:ascii="Arial" w:hAnsi="Arial" w:cs="Arial"/>
                <w:highlight w:val="yellow"/>
              </w:rPr>
            </w:pPr>
            <w:r w:rsidRPr="002C5414">
              <w:rPr>
                <w:rFonts w:ascii="Arial" w:hAnsi="Arial" w:cs="Arial"/>
              </w:rPr>
              <w:t>4</w:t>
            </w:r>
          </w:p>
        </w:tc>
        <w:tc>
          <w:tcPr>
            <w:tcW w:w="4710" w:type="dxa"/>
            <w:gridSpan w:val="2"/>
            <w:tcBorders>
              <w:top w:val="nil"/>
              <w:left w:val="nil"/>
              <w:bottom w:val="nil"/>
              <w:right w:val="nil"/>
            </w:tcBorders>
            <w:shd w:val="clear" w:color="auto" w:fill="auto"/>
          </w:tcPr>
          <w:p w14:paraId="5D4E0560" w14:textId="77777777" w:rsidR="0047048A" w:rsidRPr="002C5414" w:rsidRDefault="0047048A" w:rsidP="007E6D93">
            <w:pPr>
              <w:rPr>
                <w:rFonts w:ascii="Arial" w:hAnsi="Arial" w:cs="Arial"/>
                <w:highlight w:val="yellow"/>
              </w:rPr>
            </w:pPr>
            <w:r w:rsidRPr="002C5414">
              <w:rPr>
                <w:rFonts w:ascii="Arial" w:hAnsi="Arial" w:cs="Arial"/>
              </w:rPr>
              <w:t xml:space="preserve">Akt o JZP oz. koncesijski akt </w:t>
            </w:r>
            <w:r w:rsidRPr="002C5414">
              <w:rPr>
                <w:rFonts w:ascii="Arial" w:hAnsi="Arial" w:cs="Arial"/>
                <w:i/>
              </w:rPr>
              <w:t xml:space="preserve">(36. čl. ZJZP) </w:t>
            </w:r>
            <w:r w:rsidRPr="002C5414">
              <w:rPr>
                <w:rFonts w:ascii="Arial" w:hAnsi="Arial" w:cs="Arial"/>
                <w:b/>
              </w:rPr>
              <w:t>ali</w:t>
            </w:r>
            <w:r w:rsidRPr="002C5414">
              <w:rPr>
                <w:rFonts w:ascii="Arial" w:hAnsi="Arial" w:cs="Arial"/>
              </w:rPr>
              <w:t xml:space="preserve"> skupni akt </w:t>
            </w:r>
            <w:r w:rsidRPr="002C5414">
              <w:rPr>
                <w:rFonts w:ascii="Arial" w:hAnsi="Arial" w:cs="Arial"/>
                <w:i/>
              </w:rPr>
              <w:t xml:space="preserve">(40. čl. ZJZP) oziroma </w:t>
            </w:r>
            <w:r w:rsidRPr="002C5414">
              <w:rPr>
                <w:rFonts w:ascii="Arial" w:hAnsi="Arial" w:cs="Arial"/>
                <w:b/>
                <w:i/>
              </w:rPr>
              <w:t>Uredba vlade o JZP</w:t>
            </w:r>
          </w:p>
        </w:tc>
        <w:tc>
          <w:tcPr>
            <w:tcW w:w="4380" w:type="dxa"/>
            <w:tcBorders>
              <w:top w:val="nil"/>
              <w:left w:val="nil"/>
              <w:bottom w:val="nil"/>
              <w:right w:val="single" w:sz="12" w:space="0" w:color="auto"/>
            </w:tcBorders>
          </w:tcPr>
          <w:p w14:paraId="15310DD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2C5414" w:rsidRDefault="0047048A" w:rsidP="007E6D93">
            <w:pPr>
              <w:rPr>
                <w:rFonts w:ascii="Arial" w:hAnsi="Arial" w:cs="Arial"/>
              </w:rPr>
            </w:pPr>
            <w:r w:rsidRPr="002C5414">
              <w:rPr>
                <w:rFonts w:ascii="Arial" w:hAnsi="Arial" w:cs="Arial"/>
              </w:rPr>
              <w:t>5</w:t>
            </w:r>
          </w:p>
        </w:tc>
        <w:tc>
          <w:tcPr>
            <w:tcW w:w="4710" w:type="dxa"/>
            <w:gridSpan w:val="2"/>
            <w:tcBorders>
              <w:top w:val="nil"/>
              <w:left w:val="nil"/>
              <w:bottom w:val="nil"/>
              <w:right w:val="nil"/>
            </w:tcBorders>
          </w:tcPr>
          <w:p w14:paraId="7B471894" w14:textId="77777777" w:rsidR="0047048A" w:rsidRPr="002C5414" w:rsidRDefault="0047048A" w:rsidP="007E6D93">
            <w:pPr>
              <w:rPr>
                <w:rFonts w:ascii="Arial" w:hAnsi="Arial" w:cs="Arial"/>
              </w:rPr>
            </w:pPr>
            <w:r w:rsidRPr="002C5414">
              <w:rPr>
                <w:rFonts w:ascii="Arial" w:hAnsi="Arial" w:cs="Arial"/>
              </w:rPr>
              <w:t>Objava odločitve o JZP (</w:t>
            </w:r>
            <w:r w:rsidRPr="002C5414">
              <w:rPr>
                <w:rFonts w:ascii="Arial" w:hAnsi="Arial" w:cs="Arial"/>
                <w:b/>
              </w:rPr>
              <w:t>Sklepa vlade</w:t>
            </w:r>
            <w:r w:rsidRPr="002C5414">
              <w:rPr>
                <w:rFonts w:ascii="Arial" w:hAnsi="Arial" w:cs="Arial"/>
              </w:rPr>
              <w:t xml:space="preserve">) in akta o JZP ali skupnega akta oz. </w:t>
            </w:r>
            <w:r w:rsidRPr="002C5414">
              <w:rPr>
                <w:rFonts w:ascii="Arial" w:hAnsi="Arial" w:cs="Arial"/>
                <w:b/>
                <w:i/>
              </w:rPr>
              <w:t>Uredba vlade o JZP</w:t>
            </w:r>
            <w:r w:rsidRPr="002C5414">
              <w:rPr>
                <w:rFonts w:ascii="Arial" w:hAnsi="Arial" w:cs="Arial"/>
              </w:rPr>
              <w:t xml:space="preserve"> (2. odst. 13. čl. ZJZP)</w:t>
            </w:r>
          </w:p>
        </w:tc>
        <w:tc>
          <w:tcPr>
            <w:tcW w:w="4380" w:type="dxa"/>
            <w:tcBorders>
              <w:top w:val="nil"/>
              <w:left w:val="nil"/>
              <w:bottom w:val="nil"/>
              <w:right w:val="single" w:sz="12" w:space="0" w:color="auto"/>
            </w:tcBorders>
          </w:tcPr>
          <w:p w14:paraId="7186D0D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C06914F" w14:textId="77777777" w:rsidR="0047048A" w:rsidRPr="002C5414" w:rsidRDefault="0047048A" w:rsidP="007E6D93">
            <w:pPr>
              <w:rPr>
                <w:rFonts w:ascii="Arial" w:hAnsi="Arial" w:cs="Arial"/>
                <w:b/>
                <w:caps/>
                <w:highlight w:val="yellow"/>
              </w:rPr>
            </w:pPr>
          </w:p>
        </w:tc>
      </w:tr>
      <w:tr w:rsidR="0047048A" w:rsidRPr="00FE6B7C"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2C5414" w:rsidRDefault="0047048A" w:rsidP="007E6D93">
            <w:pPr>
              <w:rPr>
                <w:rFonts w:ascii="Arial" w:hAnsi="Arial" w:cs="Arial"/>
              </w:rPr>
            </w:pPr>
            <w:r w:rsidRPr="002C5414">
              <w:rPr>
                <w:rFonts w:ascii="Arial" w:hAnsi="Arial" w:cs="Arial"/>
              </w:rPr>
              <w:t>6</w:t>
            </w:r>
          </w:p>
        </w:tc>
        <w:tc>
          <w:tcPr>
            <w:tcW w:w="4710" w:type="dxa"/>
            <w:gridSpan w:val="2"/>
            <w:tcBorders>
              <w:top w:val="nil"/>
              <w:left w:val="nil"/>
              <w:bottom w:val="nil"/>
              <w:right w:val="nil"/>
            </w:tcBorders>
          </w:tcPr>
          <w:p w14:paraId="35625235" w14:textId="77777777" w:rsidR="0047048A" w:rsidRPr="002C5414" w:rsidRDefault="0047048A" w:rsidP="007E6D93">
            <w:pPr>
              <w:rPr>
                <w:rFonts w:ascii="Arial" w:hAnsi="Arial" w:cs="Arial"/>
              </w:rPr>
            </w:pPr>
            <w:r w:rsidRPr="002C5414">
              <w:rPr>
                <w:rFonts w:ascii="Arial" w:hAnsi="Arial" w:cs="Arial"/>
              </w:rPr>
              <w:t xml:space="preserve">Sklep o imenovanju strokovne komisije </w:t>
            </w:r>
            <w:r w:rsidRPr="002C5414">
              <w:rPr>
                <w:rFonts w:ascii="Arial" w:hAnsi="Arial" w:cs="Arial"/>
                <w:i/>
              </w:rPr>
              <w:t>(52. čl. ZJZP)</w:t>
            </w:r>
          </w:p>
        </w:tc>
        <w:tc>
          <w:tcPr>
            <w:tcW w:w="4380" w:type="dxa"/>
            <w:tcBorders>
              <w:top w:val="nil"/>
              <w:left w:val="nil"/>
              <w:bottom w:val="nil"/>
              <w:right w:val="single" w:sz="12" w:space="0" w:color="auto"/>
            </w:tcBorders>
          </w:tcPr>
          <w:p w14:paraId="17F886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2C5414" w:rsidRDefault="0047048A" w:rsidP="007E6D93">
            <w:pPr>
              <w:rPr>
                <w:rFonts w:ascii="Arial" w:hAnsi="Arial" w:cs="Arial"/>
              </w:rPr>
            </w:pPr>
            <w:r w:rsidRPr="002C5414">
              <w:rPr>
                <w:rFonts w:ascii="Arial" w:hAnsi="Arial" w:cs="Arial"/>
              </w:rPr>
              <w:t>7</w:t>
            </w:r>
          </w:p>
          <w:p w14:paraId="05761DBC" w14:textId="77777777" w:rsidR="0047048A" w:rsidRPr="002C5414" w:rsidRDefault="0047048A" w:rsidP="007E6D93">
            <w:pPr>
              <w:rPr>
                <w:rFonts w:ascii="Arial" w:hAnsi="Arial" w:cs="Arial"/>
              </w:rPr>
            </w:pPr>
          </w:p>
        </w:tc>
        <w:tc>
          <w:tcPr>
            <w:tcW w:w="4710" w:type="dxa"/>
            <w:gridSpan w:val="2"/>
            <w:tcBorders>
              <w:top w:val="nil"/>
              <w:left w:val="nil"/>
              <w:bottom w:val="nil"/>
              <w:right w:val="nil"/>
            </w:tcBorders>
          </w:tcPr>
          <w:p w14:paraId="1F5F79B5" w14:textId="77777777" w:rsidR="0047048A" w:rsidRPr="002C5414" w:rsidRDefault="0047048A" w:rsidP="007E6D93">
            <w:pPr>
              <w:rPr>
                <w:rFonts w:ascii="Arial" w:hAnsi="Arial" w:cs="Arial"/>
              </w:rPr>
            </w:pPr>
            <w:r w:rsidRPr="002C5414">
              <w:rPr>
                <w:rFonts w:ascii="Arial" w:hAnsi="Arial" w:cs="Arial"/>
              </w:rPr>
              <w:t xml:space="preserve">Dokumentacija javnega razpisa - Povabila k oddaji  prijave </w:t>
            </w:r>
            <w:r w:rsidRPr="002C5414">
              <w:rPr>
                <w:rFonts w:ascii="Arial" w:hAnsi="Arial" w:cs="Arial"/>
                <w:i/>
              </w:rPr>
              <w:t>(48.-51. čl. ZJZP)</w:t>
            </w:r>
          </w:p>
        </w:tc>
        <w:tc>
          <w:tcPr>
            <w:tcW w:w="4380" w:type="dxa"/>
            <w:tcBorders>
              <w:top w:val="nil"/>
              <w:left w:val="nil"/>
              <w:bottom w:val="nil"/>
              <w:right w:val="single" w:sz="12" w:space="0" w:color="auto"/>
            </w:tcBorders>
          </w:tcPr>
          <w:p w14:paraId="2CCCE860" w14:textId="77777777" w:rsidR="0047048A" w:rsidRPr="002C5414" w:rsidRDefault="0047048A" w:rsidP="007E6D93">
            <w:pPr>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2C5414" w:rsidRDefault="0047048A" w:rsidP="007E6D93">
            <w:pPr>
              <w:rPr>
                <w:rFonts w:ascii="Arial" w:hAnsi="Arial" w:cs="Arial"/>
              </w:rPr>
            </w:pPr>
            <w:r w:rsidRPr="002C5414">
              <w:rPr>
                <w:rFonts w:ascii="Arial" w:hAnsi="Arial" w:cs="Arial"/>
              </w:rPr>
              <w:t>8</w:t>
            </w:r>
          </w:p>
        </w:tc>
        <w:tc>
          <w:tcPr>
            <w:tcW w:w="4710" w:type="dxa"/>
            <w:gridSpan w:val="2"/>
            <w:tcBorders>
              <w:top w:val="nil"/>
              <w:left w:val="nil"/>
              <w:bottom w:val="nil"/>
              <w:right w:val="nil"/>
            </w:tcBorders>
            <w:hideMark/>
          </w:tcPr>
          <w:p w14:paraId="061EA3BE" w14:textId="77777777" w:rsidR="0047048A" w:rsidRPr="002C5414" w:rsidRDefault="0047048A" w:rsidP="007E6D93">
            <w:pPr>
              <w:rPr>
                <w:rFonts w:ascii="Arial" w:hAnsi="Arial" w:cs="Arial"/>
              </w:rPr>
            </w:pPr>
            <w:r w:rsidRPr="002C5414">
              <w:rPr>
                <w:rFonts w:ascii="Arial" w:hAnsi="Arial" w:cs="Arial"/>
              </w:rPr>
              <w:t xml:space="preserve">Objava javnega razpisa </w:t>
            </w:r>
            <w:r w:rsidRPr="002C5414">
              <w:rPr>
                <w:rFonts w:ascii="Arial" w:hAnsi="Arial" w:cs="Arial"/>
                <w:i/>
              </w:rPr>
              <w:t>(42. čl. ZJZP)</w:t>
            </w:r>
          </w:p>
        </w:tc>
        <w:tc>
          <w:tcPr>
            <w:tcW w:w="4380" w:type="dxa"/>
            <w:tcBorders>
              <w:top w:val="nil"/>
              <w:left w:val="nil"/>
              <w:bottom w:val="nil"/>
              <w:right w:val="single" w:sz="12" w:space="0" w:color="auto"/>
            </w:tcBorders>
            <w:hideMark/>
          </w:tcPr>
          <w:p w14:paraId="607C6D2A" w14:textId="77777777" w:rsidR="0047048A" w:rsidRPr="002C5414" w:rsidRDefault="0047048A" w:rsidP="007E6D93">
            <w:pPr>
              <w:jc w:val="left"/>
              <w:rPr>
                <w:rStyle w:val="Hiperpovezava"/>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2074C67E" w14:textId="77777777" w:rsidR="0047048A" w:rsidRPr="002C5414" w:rsidRDefault="0047048A" w:rsidP="007E6D93">
            <w:pPr>
              <w:rPr>
                <w:rFonts w:ascii="Arial" w:hAnsi="Arial" w:cs="Arial"/>
              </w:rPr>
            </w:pPr>
          </w:p>
        </w:tc>
      </w:tr>
      <w:tr w:rsidR="0047048A" w:rsidRPr="00FE6B7C"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2C5414" w:rsidRDefault="0047048A" w:rsidP="007E6D93">
            <w:pPr>
              <w:rPr>
                <w:rFonts w:ascii="Arial" w:hAnsi="Arial" w:cs="Arial"/>
                <w:highlight w:val="yellow"/>
              </w:rPr>
            </w:pPr>
            <w:r w:rsidRPr="002C5414">
              <w:rPr>
                <w:rFonts w:ascii="Arial" w:hAnsi="Arial" w:cs="Arial"/>
              </w:rPr>
              <w:t>9</w:t>
            </w:r>
          </w:p>
        </w:tc>
        <w:tc>
          <w:tcPr>
            <w:tcW w:w="4710" w:type="dxa"/>
            <w:gridSpan w:val="2"/>
            <w:tcBorders>
              <w:top w:val="nil"/>
              <w:left w:val="nil"/>
              <w:bottom w:val="nil"/>
              <w:right w:val="nil"/>
            </w:tcBorders>
          </w:tcPr>
          <w:p w14:paraId="78F690CC" w14:textId="77777777" w:rsidR="0047048A" w:rsidRPr="002C5414" w:rsidRDefault="0047048A" w:rsidP="007E6D93">
            <w:pPr>
              <w:rPr>
                <w:rFonts w:ascii="Arial" w:hAnsi="Arial" w:cs="Arial"/>
              </w:rPr>
            </w:pPr>
            <w:r w:rsidRPr="002C5414">
              <w:rPr>
                <w:rFonts w:ascii="Arial" w:hAnsi="Arial" w:cs="Arial"/>
              </w:rPr>
              <w:t xml:space="preserve">Oddaja in (praviloma javno) odpiranje vlog oz. zapisnik o (praviloma javnem) odpiranju vlog </w:t>
            </w:r>
            <w:r w:rsidRPr="002C5414">
              <w:rPr>
                <w:rFonts w:ascii="Arial" w:hAnsi="Arial" w:cs="Arial"/>
                <w:i/>
              </w:rPr>
              <w:t>(53. čl. ZJZP)</w:t>
            </w:r>
          </w:p>
        </w:tc>
        <w:tc>
          <w:tcPr>
            <w:tcW w:w="4380" w:type="dxa"/>
            <w:tcBorders>
              <w:top w:val="nil"/>
              <w:left w:val="nil"/>
              <w:bottom w:val="nil"/>
              <w:right w:val="single" w:sz="12" w:space="0" w:color="auto"/>
            </w:tcBorders>
          </w:tcPr>
          <w:p w14:paraId="261DC97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FC593BE" w14:textId="77777777" w:rsidR="0047048A" w:rsidRPr="002C5414" w:rsidRDefault="0047048A" w:rsidP="007E6D93">
            <w:pPr>
              <w:rPr>
                <w:rFonts w:ascii="Arial" w:hAnsi="Arial" w:cs="Arial"/>
              </w:rPr>
            </w:pPr>
          </w:p>
        </w:tc>
      </w:tr>
      <w:tr w:rsidR="0047048A" w:rsidRPr="00FE6B7C"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2C5414" w:rsidRDefault="0047048A" w:rsidP="007E6D93">
            <w:pPr>
              <w:rPr>
                <w:rFonts w:ascii="Arial" w:hAnsi="Arial" w:cs="Arial"/>
              </w:rPr>
            </w:pPr>
            <w:r w:rsidRPr="002C5414">
              <w:rPr>
                <w:rFonts w:ascii="Arial" w:hAnsi="Arial" w:cs="Arial"/>
              </w:rPr>
              <w:lastRenderedPageBreak/>
              <w:t xml:space="preserve">10 </w:t>
            </w:r>
          </w:p>
        </w:tc>
        <w:tc>
          <w:tcPr>
            <w:tcW w:w="4710" w:type="dxa"/>
            <w:gridSpan w:val="2"/>
            <w:tcBorders>
              <w:top w:val="nil"/>
              <w:left w:val="nil"/>
              <w:bottom w:val="nil"/>
              <w:right w:val="nil"/>
            </w:tcBorders>
            <w:shd w:val="clear" w:color="auto" w:fill="auto"/>
          </w:tcPr>
          <w:p w14:paraId="217D43B5" w14:textId="77777777" w:rsidR="0047048A" w:rsidRPr="002C5414" w:rsidRDefault="0047048A" w:rsidP="007E6D93">
            <w:pPr>
              <w:rPr>
                <w:rFonts w:ascii="Arial" w:hAnsi="Arial" w:cs="Arial"/>
              </w:rPr>
            </w:pPr>
            <w:r w:rsidRPr="002C5414">
              <w:rPr>
                <w:rFonts w:ascii="Arial" w:hAnsi="Arial" w:cs="Arial"/>
              </w:rPr>
              <w:t xml:space="preserve">Pregled in vrednotenje vlog </w:t>
            </w:r>
            <w:r w:rsidRPr="002C5414">
              <w:rPr>
                <w:rFonts w:ascii="Arial" w:hAnsi="Arial" w:cs="Arial"/>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2C5414" w:rsidRDefault="0047048A" w:rsidP="007E6D93">
            <w:pPr>
              <w:rPr>
                <w:rFonts w:ascii="Arial" w:hAnsi="Arial" w:cs="Arial"/>
              </w:rPr>
            </w:pPr>
            <w:r w:rsidRPr="002C5414">
              <w:rPr>
                <w:rFonts w:ascii="Arial" w:hAnsi="Arial" w:cs="Arial"/>
              </w:rPr>
              <w:t>11</w:t>
            </w:r>
          </w:p>
        </w:tc>
        <w:tc>
          <w:tcPr>
            <w:tcW w:w="4710" w:type="dxa"/>
            <w:gridSpan w:val="2"/>
            <w:tcBorders>
              <w:top w:val="nil"/>
              <w:left w:val="nil"/>
              <w:bottom w:val="nil"/>
              <w:right w:val="nil"/>
            </w:tcBorders>
          </w:tcPr>
          <w:p w14:paraId="2E2F40C8" w14:textId="77777777" w:rsidR="0047048A" w:rsidRPr="002C5414" w:rsidRDefault="0047048A" w:rsidP="007E6D93">
            <w:pPr>
              <w:rPr>
                <w:rFonts w:ascii="Arial" w:hAnsi="Arial" w:cs="Arial"/>
              </w:rPr>
            </w:pPr>
            <w:r w:rsidRPr="002C5414">
              <w:rPr>
                <w:rFonts w:ascii="Arial" w:hAnsi="Arial" w:cs="Arial"/>
              </w:rPr>
              <w:t>Poročilo strokovne komisije (</w:t>
            </w:r>
            <w:r w:rsidRPr="002C5414">
              <w:rPr>
                <w:rFonts w:ascii="Arial" w:hAnsi="Arial" w:cs="Arial"/>
                <w:i/>
              </w:rPr>
              <w:t>55. čl. ZJZP</w:t>
            </w:r>
            <w:r w:rsidRPr="002C5414">
              <w:rPr>
                <w:rFonts w:ascii="Arial" w:hAnsi="Arial" w:cs="Arial"/>
              </w:rPr>
              <w:t>)</w:t>
            </w:r>
          </w:p>
        </w:tc>
        <w:tc>
          <w:tcPr>
            <w:tcW w:w="4380" w:type="dxa"/>
            <w:tcBorders>
              <w:top w:val="nil"/>
              <w:left w:val="nil"/>
              <w:bottom w:val="nil"/>
              <w:right w:val="single" w:sz="12" w:space="0" w:color="auto"/>
            </w:tcBorders>
          </w:tcPr>
          <w:p w14:paraId="65D50DB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2C5414" w:rsidRDefault="0047048A" w:rsidP="007E6D93">
            <w:pPr>
              <w:rPr>
                <w:rFonts w:ascii="Arial" w:hAnsi="Arial" w:cs="Arial"/>
              </w:rPr>
            </w:pPr>
            <w:r w:rsidRPr="002C5414">
              <w:rPr>
                <w:rFonts w:ascii="Arial" w:hAnsi="Arial" w:cs="Arial"/>
              </w:rPr>
              <w:t>12</w:t>
            </w:r>
          </w:p>
        </w:tc>
        <w:tc>
          <w:tcPr>
            <w:tcW w:w="4710" w:type="dxa"/>
            <w:gridSpan w:val="2"/>
            <w:tcBorders>
              <w:top w:val="nil"/>
              <w:left w:val="nil"/>
              <w:bottom w:val="nil"/>
              <w:right w:val="nil"/>
            </w:tcBorders>
          </w:tcPr>
          <w:p w14:paraId="2962C31B" w14:textId="77777777" w:rsidR="0047048A" w:rsidRPr="002C5414" w:rsidRDefault="0047048A" w:rsidP="007E6D93">
            <w:pPr>
              <w:rPr>
                <w:rFonts w:ascii="Arial" w:hAnsi="Arial" w:cs="Arial"/>
              </w:rPr>
            </w:pPr>
            <w:r w:rsidRPr="002C5414">
              <w:rPr>
                <w:rFonts w:ascii="Arial" w:hAnsi="Arial" w:cs="Arial"/>
              </w:rPr>
              <w:t xml:space="preserve">Dokumentacija javnega razpisa - za fazo konkurenčnega dialoga </w:t>
            </w:r>
            <w:r w:rsidRPr="002C5414">
              <w:rPr>
                <w:rFonts w:ascii="Arial" w:hAnsi="Arial" w:cs="Arial"/>
                <w:i/>
              </w:rPr>
              <w:t>(48.-51. čl. ZJZP)</w:t>
            </w:r>
          </w:p>
        </w:tc>
        <w:tc>
          <w:tcPr>
            <w:tcW w:w="4380" w:type="dxa"/>
            <w:tcBorders>
              <w:top w:val="nil"/>
              <w:left w:val="nil"/>
              <w:bottom w:val="nil"/>
              <w:right w:val="single" w:sz="12" w:space="0" w:color="auto"/>
            </w:tcBorders>
          </w:tcPr>
          <w:p w14:paraId="4CE3A9C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4F49E91" w14:textId="77777777" w:rsidR="0047048A" w:rsidRPr="002C5414" w:rsidRDefault="0047048A" w:rsidP="007E6D93">
            <w:pPr>
              <w:rPr>
                <w:rFonts w:ascii="Arial" w:hAnsi="Arial" w:cs="Arial"/>
              </w:rPr>
            </w:pPr>
          </w:p>
        </w:tc>
      </w:tr>
      <w:tr w:rsidR="0047048A" w:rsidRPr="00FE6B7C"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2C5414" w:rsidRDefault="0047048A" w:rsidP="007E6D93">
            <w:pPr>
              <w:rPr>
                <w:rFonts w:ascii="Arial" w:hAnsi="Arial" w:cs="Arial"/>
              </w:rPr>
            </w:pPr>
            <w:r w:rsidRPr="002C5414">
              <w:rPr>
                <w:rFonts w:ascii="Arial" w:hAnsi="Arial" w:cs="Arial"/>
              </w:rPr>
              <w:t xml:space="preserve">12a  </w:t>
            </w:r>
          </w:p>
          <w:p w14:paraId="78941B3B" w14:textId="77777777" w:rsidR="0047048A" w:rsidRPr="002C5414" w:rsidRDefault="0047048A" w:rsidP="007E6D93">
            <w:pPr>
              <w:rPr>
                <w:rFonts w:ascii="Arial" w:hAnsi="Arial" w:cs="Arial"/>
              </w:rPr>
            </w:pPr>
            <w:r w:rsidRPr="002C5414">
              <w:rPr>
                <w:rFonts w:ascii="Arial" w:hAnsi="Arial" w:cs="Arial"/>
              </w:rPr>
              <w:t xml:space="preserve"> </w:t>
            </w:r>
          </w:p>
        </w:tc>
        <w:tc>
          <w:tcPr>
            <w:tcW w:w="4710" w:type="dxa"/>
            <w:gridSpan w:val="2"/>
            <w:tcBorders>
              <w:top w:val="nil"/>
              <w:left w:val="nil"/>
              <w:bottom w:val="nil"/>
              <w:right w:val="nil"/>
            </w:tcBorders>
          </w:tcPr>
          <w:p w14:paraId="64E5A642" w14:textId="77777777" w:rsidR="0047048A" w:rsidRPr="002C5414" w:rsidRDefault="0047048A" w:rsidP="007E6D93">
            <w:pPr>
              <w:rPr>
                <w:rFonts w:ascii="Arial" w:hAnsi="Arial" w:cs="Arial"/>
              </w:rPr>
            </w:pPr>
            <w:r w:rsidRPr="002C5414">
              <w:rPr>
                <w:rFonts w:ascii="Arial" w:hAnsi="Arial" w:cs="Arial"/>
              </w:rPr>
              <w:t xml:space="preserve">Izvedba faz dialoga (zapisnik), (praviloma javno) povabilo k oddaji končnih ponudb, odpiranje (končnih) ponudb in ponoven pregled in vrednotenje (končnih) ponudb </w:t>
            </w:r>
            <w:r w:rsidRPr="002C5414">
              <w:rPr>
                <w:rFonts w:ascii="Arial" w:hAnsi="Arial" w:cs="Arial"/>
                <w:i/>
              </w:rPr>
              <w:t xml:space="preserve">(46. čl. ZJZP) - </w:t>
            </w:r>
            <w:r w:rsidRPr="002C5414">
              <w:rPr>
                <w:rFonts w:ascii="Arial" w:hAnsi="Arial" w:cs="Arial"/>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756D6824" w14:textId="77777777" w:rsidR="0047048A" w:rsidRPr="002C5414" w:rsidRDefault="0047048A" w:rsidP="007E6D93">
            <w:pPr>
              <w:rPr>
                <w:rFonts w:ascii="Arial" w:hAnsi="Arial" w:cs="Arial"/>
              </w:rPr>
            </w:pPr>
          </w:p>
        </w:tc>
      </w:tr>
      <w:tr w:rsidR="0047048A" w:rsidRPr="00FE6B7C"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2C5414" w:rsidRDefault="0047048A" w:rsidP="007E6D93">
            <w:pPr>
              <w:rPr>
                <w:rFonts w:ascii="Arial" w:hAnsi="Arial" w:cs="Arial"/>
              </w:rPr>
            </w:pPr>
            <w:r w:rsidRPr="002C5414">
              <w:rPr>
                <w:rFonts w:ascii="Arial" w:hAnsi="Arial" w:cs="Arial"/>
              </w:rPr>
              <w:t>12b</w:t>
            </w:r>
          </w:p>
        </w:tc>
        <w:tc>
          <w:tcPr>
            <w:tcW w:w="4710" w:type="dxa"/>
            <w:gridSpan w:val="2"/>
            <w:tcBorders>
              <w:top w:val="nil"/>
              <w:left w:val="nil"/>
              <w:bottom w:val="nil"/>
              <w:right w:val="nil"/>
            </w:tcBorders>
          </w:tcPr>
          <w:p w14:paraId="35662DFC" w14:textId="77777777" w:rsidR="0047048A" w:rsidRPr="002C5414" w:rsidRDefault="0047048A" w:rsidP="007E6D93">
            <w:pPr>
              <w:rPr>
                <w:rFonts w:ascii="Arial" w:hAnsi="Arial" w:cs="Arial"/>
              </w:rPr>
            </w:pPr>
            <w:r w:rsidRPr="002C5414">
              <w:rPr>
                <w:rFonts w:ascii="Arial" w:hAnsi="Arial" w:cs="Arial"/>
              </w:rPr>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F9261E2" w14:textId="77777777" w:rsidR="0047048A" w:rsidRPr="002C5414" w:rsidRDefault="0047048A" w:rsidP="007E6D93">
            <w:pPr>
              <w:rPr>
                <w:rFonts w:ascii="Arial" w:hAnsi="Arial" w:cs="Arial"/>
              </w:rPr>
            </w:pPr>
          </w:p>
        </w:tc>
      </w:tr>
      <w:tr w:rsidR="0047048A" w:rsidRPr="00FE6B7C"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2C5414" w:rsidRDefault="0047048A" w:rsidP="007E6D93">
            <w:pPr>
              <w:rPr>
                <w:rFonts w:ascii="Arial" w:hAnsi="Arial" w:cs="Arial"/>
              </w:rPr>
            </w:pPr>
            <w:r w:rsidRPr="002C5414">
              <w:rPr>
                <w:rFonts w:ascii="Arial" w:hAnsi="Arial" w:cs="Arial"/>
              </w:rPr>
              <w:t>13</w:t>
            </w:r>
          </w:p>
        </w:tc>
        <w:tc>
          <w:tcPr>
            <w:tcW w:w="4710" w:type="dxa"/>
            <w:gridSpan w:val="2"/>
            <w:tcBorders>
              <w:top w:val="nil"/>
              <w:left w:val="nil"/>
              <w:bottom w:val="nil"/>
              <w:right w:val="nil"/>
            </w:tcBorders>
          </w:tcPr>
          <w:p w14:paraId="26BB6FF7" w14:textId="77777777" w:rsidR="0047048A" w:rsidRPr="002C5414" w:rsidRDefault="0047048A" w:rsidP="007E6D93">
            <w:pPr>
              <w:rPr>
                <w:rFonts w:ascii="Arial" w:hAnsi="Arial" w:cs="Arial"/>
              </w:rPr>
            </w:pPr>
            <w:r w:rsidRPr="002C5414">
              <w:rPr>
                <w:rFonts w:ascii="Arial" w:hAnsi="Arial" w:cs="Arial"/>
              </w:rPr>
              <w:t>Akt izbire izvajalca JZP (</w:t>
            </w:r>
            <w:r w:rsidRPr="002C5414">
              <w:rPr>
                <w:rFonts w:ascii="Arial" w:hAnsi="Arial" w:cs="Arial"/>
                <w:i/>
              </w:rPr>
              <w:t>56. čl. ZJZP</w:t>
            </w:r>
            <w:r w:rsidRPr="002C5414">
              <w:rPr>
                <w:rFonts w:ascii="Arial" w:hAnsi="Arial" w:cs="Arial"/>
              </w:rPr>
              <w:t>)</w:t>
            </w:r>
          </w:p>
        </w:tc>
        <w:tc>
          <w:tcPr>
            <w:tcW w:w="4380" w:type="dxa"/>
            <w:tcBorders>
              <w:top w:val="nil"/>
              <w:left w:val="nil"/>
              <w:bottom w:val="nil"/>
              <w:right w:val="single" w:sz="12" w:space="0" w:color="auto"/>
            </w:tcBorders>
          </w:tcPr>
          <w:p w14:paraId="7FC32AD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2C5414" w:rsidRDefault="0047048A" w:rsidP="007E6D93">
            <w:pPr>
              <w:rPr>
                <w:rFonts w:ascii="Arial" w:hAnsi="Arial" w:cs="Arial"/>
              </w:rPr>
            </w:pPr>
            <w:r w:rsidRPr="002C5414">
              <w:rPr>
                <w:rFonts w:ascii="Arial" w:hAnsi="Arial" w:cs="Arial"/>
              </w:rPr>
              <w:t>14</w:t>
            </w:r>
          </w:p>
        </w:tc>
        <w:tc>
          <w:tcPr>
            <w:tcW w:w="4710" w:type="dxa"/>
            <w:gridSpan w:val="2"/>
            <w:tcBorders>
              <w:top w:val="nil"/>
              <w:left w:val="nil"/>
              <w:bottom w:val="nil"/>
              <w:right w:val="nil"/>
            </w:tcBorders>
          </w:tcPr>
          <w:p w14:paraId="38A32EDC" w14:textId="77777777" w:rsidR="0047048A" w:rsidRPr="002C5414" w:rsidRDefault="0047048A" w:rsidP="007E6D93">
            <w:pPr>
              <w:rPr>
                <w:rFonts w:ascii="Arial" w:hAnsi="Arial" w:cs="Arial"/>
              </w:rPr>
            </w:pPr>
            <w:r w:rsidRPr="002C5414">
              <w:rPr>
                <w:rFonts w:ascii="Arial" w:hAnsi="Arial" w:cs="Arial"/>
              </w:rPr>
              <w:t xml:space="preserve">Objava akta o izbiri JZP </w:t>
            </w:r>
            <w:r w:rsidRPr="002C5414">
              <w:rPr>
                <w:rFonts w:ascii="Arial" w:hAnsi="Arial" w:cs="Arial"/>
                <w:i/>
              </w:rPr>
              <w:t>(13. čl. ZJZP)</w:t>
            </w:r>
          </w:p>
        </w:tc>
        <w:tc>
          <w:tcPr>
            <w:tcW w:w="4380" w:type="dxa"/>
            <w:tcBorders>
              <w:top w:val="nil"/>
              <w:left w:val="nil"/>
              <w:bottom w:val="nil"/>
              <w:right w:val="single" w:sz="12" w:space="0" w:color="auto"/>
            </w:tcBorders>
          </w:tcPr>
          <w:p w14:paraId="6749778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2C5414" w:rsidRDefault="0047048A" w:rsidP="007E6D93">
            <w:pPr>
              <w:rPr>
                <w:rFonts w:ascii="Arial" w:hAnsi="Arial" w:cs="Arial"/>
              </w:rPr>
            </w:pPr>
            <w:r w:rsidRPr="002C5414">
              <w:rPr>
                <w:rFonts w:ascii="Arial" w:hAnsi="Arial" w:cs="Arial"/>
              </w:rPr>
              <w:t>15</w:t>
            </w:r>
          </w:p>
        </w:tc>
        <w:tc>
          <w:tcPr>
            <w:tcW w:w="4710" w:type="dxa"/>
            <w:gridSpan w:val="2"/>
            <w:tcBorders>
              <w:top w:val="nil"/>
              <w:left w:val="nil"/>
              <w:bottom w:val="nil"/>
              <w:right w:val="nil"/>
            </w:tcBorders>
          </w:tcPr>
          <w:p w14:paraId="0AB63E69" w14:textId="77777777" w:rsidR="0047048A" w:rsidRPr="002C5414" w:rsidRDefault="0047048A" w:rsidP="007E6D93">
            <w:pPr>
              <w:rPr>
                <w:rFonts w:ascii="Arial" w:hAnsi="Arial" w:cs="Arial"/>
              </w:rPr>
            </w:pPr>
            <w:r w:rsidRPr="002C5414">
              <w:rPr>
                <w:rFonts w:ascii="Arial" w:hAnsi="Arial" w:cs="Arial"/>
              </w:rPr>
              <w:t xml:space="preserve">Sklenitev pogodbe oz. nastanek razmerja JZP </w:t>
            </w:r>
            <w:r w:rsidRPr="002C5414">
              <w:rPr>
                <w:rFonts w:ascii="Arial" w:hAnsi="Arial" w:cs="Arial"/>
                <w:i/>
              </w:rPr>
              <w:t>(68. čl ZJZP)</w:t>
            </w:r>
          </w:p>
        </w:tc>
        <w:tc>
          <w:tcPr>
            <w:tcW w:w="4380" w:type="dxa"/>
            <w:tcBorders>
              <w:top w:val="nil"/>
              <w:left w:val="nil"/>
              <w:bottom w:val="nil"/>
              <w:right w:val="single" w:sz="12" w:space="0" w:color="auto"/>
            </w:tcBorders>
          </w:tcPr>
          <w:p w14:paraId="0C850A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2C5414" w:rsidRDefault="0047048A" w:rsidP="007E6D93">
            <w:pPr>
              <w:rPr>
                <w:rFonts w:ascii="Arial" w:hAnsi="Arial" w:cs="Arial"/>
              </w:rPr>
            </w:pPr>
            <w:r w:rsidRPr="002C5414">
              <w:rPr>
                <w:rFonts w:ascii="Arial" w:hAnsi="Arial" w:cs="Arial"/>
              </w:rPr>
              <w:t>16a</w:t>
            </w:r>
          </w:p>
        </w:tc>
        <w:tc>
          <w:tcPr>
            <w:tcW w:w="4710" w:type="dxa"/>
            <w:gridSpan w:val="2"/>
            <w:tcBorders>
              <w:top w:val="nil"/>
              <w:left w:val="nil"/>
              <w:bottom w:val="nil"/>
              <w:right w:val="nil"/>
            </w:tcBorders>
            <w:hideMark/>
          </w:tcPr>
          <w:p w14:paraId="0013E918" w14:textId="77777777" w:rsidR="0047048A" w:rsidRPr="002C5414" w:rsidRDefault="0047048A" w:rsidP="007E6D93">
            <w:pPr>
              <w:rPr>
                <w:rFonts w:ascii="Arial" w:hAnsi="Arial" w:cs="Arial"/>
              </w:rPr>
            </w:pPr>
            <w:r w:rsidRPr="002C5414">
              <w:rPr>
                <w:rFonts w:ascii="Arial" w:hAnsi="Arial" w:cs="Arial"/>
              </w:rPr>
              <w:t xml:space="preserve">Odločitev o pritožbi </w:t>
            </w:r>
            <w:r w:rsidRPr="002C5414">
              <w:rPr>
                <w:rFonts w:ascii="Arial" w:hAnsi="Arial" w:cs="Arial"/>
                <w:i/>
              </w:rPr>
              <w:t>(61. čl ZJZP) – če akt o izbiri izda drug javni partner</w:t>
            </w:r>
          </w:p>
        </w:tc>
        <w:tc>
          <w:tcPr>
            <w:tcW w:w="4380" w:type="dxa"/>
            <w:tcBorders>
              <w:top w:val="nil"/>
              <w:left w:val="nil"/>
              <w:bottom w:val="nil"/>
              <w:right w:val="single" w:sz="12" w:space="0" w:color="auto"/>
            </w:tcBorders>
            <w:hideMark/>
          </w:tcPr>
          <w:p w14:paraId="16E1E3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bookmarkStart w:id="52" w:name="Potrditev163"/>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bookmarkEnd w:id="52"/>
            <w:r w:rsidRPr="002C5414">
              <w:rPr>
                <w:rFonts w:ascii="Arial" w:hAnsi="Arial" w:cs="Arial"/>
              </w:rPr>
              <w:t xml:space="preserve"> N/R</w:t>
            </w:r>
          </w:p>
        </w:tc>
      </w:tr>
      <w:tr w:rsidR="0047048A" w:rsidRPr="00FE6B7C"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2C5414" w:rsidRDefault="0047048A" w:rsidP="007E6D93">
            <w:pPr>
              <w:rPr>
                <w:rFonts w:ascii="Arial" w:hAnsi="Arial" w:cs="Arial"/>
              </w:rPr>
            </w:pPr>
            <w:r w:rsidRPr="002C5414">
              <w:rPr>
                <w:rFonts w:ascii="Arial" w:hAnsi="Arial" w:cs="Arial"/>
              </w:rPr>
              <w:t>16b</w:t>
            </w:r>
          </w:p>
        </w:tc>
        <w:tc>
          <w:tcPr>
            <w:tcW w:w="4710" w:type="dxa"/>
            <w:gridSpan w:val="2"/>
            <w:tcBorders>
              <w:top w:val="nil"/>
              <w:left w:val="nil"/>
              <w:bottom w:val="nil"/>
              <w:right w:val="nil"/>
            </w:tcBorders>
          </w:tcPr>
          <w:p w14:paraId="2B846E2D" w14:textId="77777777" w:rsidR="0047048A" w:rsidRPr="002C5414" w:rsidRDefault="0047048A" w:rsidP="007E6D93">
            <w:pPr>
              <w:rPr>
                <w:rFonts w:ascii="Arial" w:hAnsi="Arial" w:cs="Arial"/>
              </w:rPr>
            </w:pPr>
            <w:r w:rsidRPr="002C5414">
              <w:rPr>
                <w:rFonts w:ascii="Arial" w:hAnsi="Arial" w:cs="Arial"/>
              </w:rPr>
              <w:t xml:space="preserve">Sodni postopek - upravni spor </w:t>
            </w:r>
            <w:r w:rsidRPr="002C5414">
              <w:rPr>
                <w:rFonts w:ascii="Arial" w:hAnsi="Arial" w:cs="Arial"/>
                <w:i/>
              </w:rPr>
              <w:t>(63. čl ZJZP)</w:t>
            </w:r>
          </w:p>
        </w:tc>
        <w:tc>
          <w:tcPr>
            <w:tcW w:w="4380" w:type="dxa"/>
            <w:tcBorders>
              <w:top w:val="nil"/>
              <w:left w:val="nil"/>
              <w:bottom w:val="nil"/>
              <w:right w:val="single" w:sz="12" w:space="0" w:color="auto"/>
            </w:tcBorders>
          </w:tcPr>
          <w:p w14:paraId="128378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r>
      <w:tr w:rsidR="0047048A" w:rsidRPr="00FE6B7C"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2C5414" w:rsidRDefault="0047048A" w:rsidP="007E6D93">
            <w:pPr>
              <w:rPr>
                <w:rFonts w:ascii="Arial" w:hAnsi="Arial" w:cs="Arial"/>
                <w:highlight w:val="yellow"/>
              </w:rPr>
            </w:pPr>
          </w:p>
        </w:tc>
        <w:tc>
          <w:tcPr>
            <w:tcW w:w="4710" w:type="dxa"/>
            <w:gridSpan w:val="2"/>
            <w:tcBorders>
              <w:top w:val="nil"/>
              <w:left w:val="nil"/>
              <w:bottom w:val="single" w:sz="12" w:space="0" w:color="auto"/>
              <w:right w:val="nil"/>
            </w:tcBorders>
          </w:tcPr>
          <w:p w14:paraId="38D69858" w14:textId="77777777" w:rsidR="0047048A" w:rsidRPr="002C5414" w:rsidRDefault="0047048A" w:rsidP="007E6D93">
            <w:pPr>
              <w:rPr>
                <w:rFonts w:ascii="Arial" w:hAnsi="Arial" w:cs="Arial"/>
                <w:highlight w:val="yellow"/>
              </w:rPr>
            </w:pPr>
          </w:p>
        </w:tc>
        <w:tc>
          <w:tcPr>
            <w:tcW w:w="4380" w:type="dxa"/>
            <w:tcBorders>
              <w:top w:val="nil"/>
              <w:left w:val="nil"/>
              <w:bottom w:val="single" w:sz="12" w:space="0" w:color="auto"/>
              <w:right w:val="single" w:sz="12" w:space="0" w:color="auto"/>
            </w:tcBorders>
          </w:tcPr>
          <w:p w14:paraId="1B9F40FC" w14:textId="77777777" w:rsidR="0047048A" w:rsidRPr="002C5414" w:rsidRDefault="0047048A" w:rsidP="007E6D93">
            <w:pPr>
              <w:rPr>
                <w:rFonts w:ascii="Arial" w:hAnsi="Arial" w:cs="Arial"/>
                <w:highlight w:val="yellow"/>
              </w:rPr>
            </w:pPr>
          </w:p>
        </w:tc>
      </w:tr>
    </w:tbl>
    <w:p w14:paraId="00DF7E9C" w14:textId="77777777" w:rsidR="0047048A" w:rsidRPr="002C5414" w:rsidRDefault="0047048A" w:rsidP="0047048A">
      <w:pPr>
        <w:pStyle w:val="Bojan2"/>
        <w:numPr>
          <w:ilvl w:val="0"/>
          <w:numId w:val="0"/>
        </w:numPr>
        <w:rPr>
          <w:rFonts w:ascii="Arial" w:hAnsi="Arial" w:cs="Arial"/>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FE6B7C"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JZP</w:t>
            </w:r>
          </w:p>
        </w:tc>
      </w:tr>
      <w:tr w:rsidR="0047048A" w:rsidRPr="00FE6B7C"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2C5414" w:rsidRDefault="0047048A" w:rsidP="007E6D93">
            <w:pPr>
              <w:rPr>
                <w:rFonts w:ascii="Arial" w:hAnsi="Arial" w:cs="Arial"/>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131"/>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2C5414" w:rsidRDefault="0047048A" w:rsidP="007E6D93">
            <w:pPr>
              <w:rPr>
                <w:rFonts w:ascii="Arial" w:hAnsi="Arial" w:cs="Arial"/>
                <w:b/>
              </w:rPr>
            </w:pPr>
            <w:r w:rsidRPr="002C5414">
              <w:rPr>
                <w:rFonts w:ascii="Arial" w:hAnsi="Arial" w:cs="Arial"/>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77777777" w:rsidR="0047048A" w:rsidRPr="002C5414" w:rsidRDefault="0047048A" w:rsidP="007E6D93">
            <w:pPr>
              <w:rPr>
                <w:rFonts w:ascii="Arial" w:hAnsi="Arial" w:cs="Arial"/>
              </w:rPr>
            </w:pPr>
            <w:r w:rsidRPr="002C5414">
              <w:rPr>
                <w:rFonts w:ascii="Arial" w:hAnsi="Arial" w:cs="Arial"/>
              </w:rPr>
              <w:t xml:space="preserve">Predmet JZP je skladen z opisom operacije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2C5414" w:rsidRDefault="0047048A" w:rsidP="007E6D93">
            <w:pPr>
              <w:jc w:val="center"/>
              <w:rPr>
                <w:rFonts w:ascii="Arial" w:hAnsi="Arial" w:cs="Arial"/>
              </w:rPr>
            </w:pPr>
          </w:p>
        </w:tc>
      </w:tr>
      <w:tr w:rsidR="0047048A" w:rsidRPr="00FE6B7C"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2C5414" w:rsidRDefault="0047048A" w:rsidP="007E6D93">
            <w:pPr>
              <w:rPr>
                <w:rFonts w:ascii="Arial" w:hAnsi="Arial" w:cs="Arial"/>
              </w:rPr>
            </w:pPr>
          </w:p>
        </w:tc>
      </w:tr>
      <w:tr w:rsidR="0047048A" w:rsidRPr="00FE6B7C"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2C5414" w:rsidRDefault="0047048A" w:rsidP="007E6D93">
            <w:pPr>
              <w:rPr>
                <w:rFonts w:ascii="Arial" w:hAnsi="Arial" w:cs="Arial"/>
                <w:b/>
              </w:rPr>
            </w:pPr>
            <w:r w:rsidRPr="002C5414">
              <w:rPr>
                <w:rFonts w:ascii="Arial" w:hAnsi="Arial" w:cs="Arial"/>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2C5414" w:rsidRDefault="0047048A" w:rsidP="007E6D93">
            <w:pPr>
              <w:rPr>
                <w:rFonts w:ascii="Arial" w:hAnsi="Arial" w:cs="Arial"/>
              </w:rPr>
            </w:pPr>
            <w:r w:rsidRPr="002C5414">
              <w:rPr>
                <w:rFonts w:ascii="Arial" w:hAnsi="Arial" w:cs="Arial"/>
              </w:rPr>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2C5414" w:rsidRDefault="0047048A" w:rsidP="007E6D93">
            <w:pPr>
              <w:rPr>
                <w:rFonts w:ascii="Arial" w:hAnsi="Arial" w:cs="Arial"/>
              </w:rPr>
            </w:pPr>
            <w:r w:rsidRPr="002C5414">
              <w:rPr>
                <w:rFonts w:ascii="Arial" w:hAnsi="Arial" w:cs="Arial"/>
                <w:b/>
                <w:bCs/>
              </w:rPr>
              <w:t>PREDHODNI POSTOPEK IN ODLOČITEV O JZP</w:t>
            </w:r>
          </w:p>
        </w:tc>
      </w:tr>
      <w:tr w:rsidR="0047048A" w:rsidRPr="00FE6B7C"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2C5414" w:rsidRDefault="0047048A" w:rsidP="007E6D93">
            <w:pPr>
              <w:rPr>
                <w:rFonts w:ascii="Arial" w:hAnsi="Arial" w:cs="Arial"/>
                <w:i/>
              </w:rPr>
            </w:pPr>
            <w:r w:rsidRPr="002C5414">
              <w:rPr>
                <w:rFonts w:ascii="Arial" w:hAnsi="Arial" w:cs="Arial"/>
              </w:rPr>
              <w:t>Javni poziv ali vloga o zainteresiranosti za izvedbo JZP (</w:t>
            </w:r>
            <w:r w:rsidRPr="002C5414">
              <w:rPr>
                <w:rFonts w:ascii="Arial" w:hAnsi="Arial" w:cs="Arial"/>
                <w:i/>
              </w:rPr>
              <w:t xml:space="preserve">32. - 35. čl. ZJZP)  </w:t>
            </w:r>
          </w:p>
          <w:p w14:paraId="21C31C2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ali je JP začel predhodni postopek na lastno pobudo (poziv promotorjem, ali na podlagi vloge o zainteresiranosti</w:t>
            </w:r>
          </w:p>
          <w:p w14:paraId="0F8C3D9E" w14:textId="77777777" w:rsidR="001D6A40"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predhodnega postopka ni treba začeti v primeru izjem, določenih v 3. odst. 34. čl. ZJZP – v primeru uporabe teh izjem se razloge navede </w:t>
            </w:r>
          </w:p>
          <w:p w14:paraId="551BF3A9" w14:textId="6547D391" w:rsidR="0047048A" w:rsidRPr="002C5414" w:rsidRDefault="0047048A" w:rsidP="007E6D93">
            <w:pPr>
              <w:rPr>
                <w:rFonts w:ascii="Arial" w:hAnsi="Arial" w:cs="Arial"/>
                <w:i/>
              </w:rPr>
            </w:pPr>
            <w:r w:rsidRPr="002C5414">
              <w:rPr>
                <w:rFonts w:ascii="Arial" w:hAnsi="Arial" w:cs="Arial"/>
                <w:i/>
              </w:rPr>
              <w:t>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2C5414" w:rsidRDefault="0047048A" w:rsidP="007E6D93">
            <w:pPr>
              <w:rPr>
                <w:rFonts w:ascii="Arial" w:hAnsi="Arial" w:cs="Arial"/>
                <w:b/>
                <w:i/>
                <w:color w:val="A6A6A6" w:themeColor="background1" w:themeShade="A6"/>
              </w:rPr>
            </w:pPr>
          </w:p>
        </w:tc>
      </w:tr>
      <w:tr w:rsidR="0047048A" w:rsidRPr="00FE6B7C"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2C5414" w:rsidRDefault="0047048A" w:rsidP="007E6D93">
            <w:pPr>
              <w:rPr>
                <w:rFonts w:ascii="Arial" w:hAnsi="Arial" w:cs="Arial"/>
                <w:i/>
              </w:rPr>
            </w:pPr>
            <w:r w:rsidRPr="002C5414">
              <w:rPr>
                <w:rFonts w:ascii="Arial" w:hAnsi="Arial" w:cs="Arial"/>
              </w:rPr>
              <w:t>Vsebina poziva – opredeljena je vsebina, pričakovanja JP in katere dokumente mora promotor predložiti oz. katere vidike JZP predstaviti (</w:t>
            </w:r>
            <w:r w:rsidRPr="002C5414">
              <w:rPr>
                <w:rFonts w:ascii="Arial" w:hAnsi="Arial" w:cs="Arial"/>
                <w:i/>
              </w:rPr>
              <w:t xml:space="preserve">33. čl. ZJZP)  </w:t>
            </w:r>
          </w:p>
          <w:p w14:paraId="0164431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2C5414" w:rsidRDefault="0047048A" w:rsidP="007E6D93">
            <w:pPr>
              <w:rPr>
                <w:rFonts w:ascii="Arial" w:hAnsi="Arial" w:cs="Arial"/>
                <w:b/>
                <w:i/>
                <w:color w:val="A6A6A6" w:themeColor="background1" w:themeShade="A6"/>
              </w:rPr>
            </w:pPr>
          </w:p>
        </w:tc>
      </w:tr>
      <w:tr w:rsidR="0047048A" w:rsidRPr="00FE6B7C"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2C5414" w:rsidRDefault="0047048A" w:rsidP="007E6D93">
            <w:pPr>
              <w:rPr>
                <w:rFonts w:ascii="Arial" w:hAnsi="Arial" w:cs="Arial"/>
              </w:rPr>
            </w:pPr>
            <w:r w:rsidRPr="002C5414">
              <w:rPr>
                <w:rFonts w:ascii="Arial" w:hAnsi="Arial" w:cs="Arial"/>
              </w:rPr>
              <w:t>Pravice promotorja so ustrezno upoštevane – promotor ima enake pravice kot drugi kandidati, podaja vloge o zainteresiranosti ne šteje promotorja že kot kandidata, možnost odkupa (</w:t>
            </w:r>
            <w:r w:rsidRPr="002C5414">
              <w:rPr>
                <w:rFonts w:ascii="Arial" w:hAnsi="Arial" w:cs="Arial"/>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2C5414" w:rsidRDefault="0047048A" w:rsidP="007E6D93">
            <w:pPr>
              <w:jc w:val="left"/>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2C5414" w:rsidRDefault="0047048A" w:rsidP="007E6D93">
            <w:pPr>
              <w:jc w:val="left"/>
              <w:rPr>
                <w:rFonts w:ascii="Arial" w:hAnsi="Arial" w:cs="Arial"/>
                <w:highlight w:val="yellow"/>
              </w:rPr>
            </w:pPr>
          </w:p>
        </w:tc>
      </w:tr>
      <w:tr w:rsidR="0047048A" w:rsidRPr="00FE6B7C"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50348F3F" w:rsidR="0047048A" w:rsidRPr="002C5414" w:rsidRDefault="0047048A" w:rsidP="00C52610">
            <w:pPr>
              <w:rPr>
                <w:rFonts w:ascii="Arial" w:hAnsi="Arial" w:cs="Arial"/>
              </w:rPr>
            </w:pPr>
            <w:r w:rsidRPr="002C5414">
              <w:rPr>
                <w:rFonts w:ascii="Arial" w:hAnsi="Arial" w:cs="Arial"/>
              </w:rPr>
              <w:t xml:space="preserve">V pozivu so spoštovane določbe o </w:t>
            </w:r>
            <w:r w:rsidR="00C52610" w:rsidRPr="002C5414">
              <w:rPr>
                <w:rFonts w:ascii="Arial" w:hAnsi="Arial" w:cs="Arial"/>
              </w:rPr>
              <w:t>prepoznavnosti, preglednosti in komuniciranju</w:t>
            </w:r>
            <w:r w:rsidRPr="002C5414">
              <w:rPr>
                <w:rFonts w:ascii="Arial" w:hAnsi="Arial" w:cs="Arial"/>
              </w:rPr>
              <w:t>-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2C5414" w:rsidRDefault="0047048A" w:rsidP="007E6D93">
            <w:pPr>
              <w:rPr>
                <w:rFonts w:ascii="Arial" w:hAnsi="Arial" w:cs="Arial"/>
              </w:rPr>
            </w:pPr>
          </w:p>
        </w:tc>
      </w:tr>
      <w:tr w:rsidR="0047048A" w:rsidRPr="00FE6B7C"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 xml:space="preserve">(8. in 31. čl. ZJZP in pravilnik o oceni </w:t>
            </w:r>
            <w:r w:rsidRPr="002C5414">
              <w:rPr>
                <w:rFonts w:ascii="Arial" w:hAnsi="Arial" w:cs="Arial"/>
                <w:i/>
              </w:rPr>
              <w:lastRenderedPageBreak/>
              <w:t>upravičenosti)</w:t>
            </w:r>
            <w:r w:rsidRPr="002C5414">
              <w:rPr>
                <w:rFonts w:ascii="Arial" w:hAnsi="Arial" w:cs="Arial"/>
              </w:rPr>
              <w:t>, s katerim se sprejme odločitev o izvedbi projekta JZP ali o zaključku postopka</w:t>
            </w:r>
          </w:p>
          <w:p w14:paraId="57E942D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izjeme, ko ocena ni obvezna, so določene v 4. odst. 8. čl. ZJZP oz.  v pravilniku o oceni upravičenosti</w:t>
            </w:r>
          </w:p>
          <w:p w14:paraId="2AB5D81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u w:val="single"/>
              </w:rPr>
              <w:t>pod opombe je treba:</w:t>
            </w:r>
            <w:r w:rsidRPr="002C5414">
              <w:rPr>
                <w:rFonts w:ascii="Arial" w:hAnsi="Arial" w:cs="Arial"/>
                <w:i/>
              </w:rPr>
              <w:t xml:space="preserve"> navesti v kolikor je ocena, da 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2C5414" w:rsidRDefault="0047048A" w:rsidP="007E6D93">
            <w:pPr>
              <w:rPr>
                <w:rFonts w:ascii="Arial" w:hAnsi="Arial" w:cs="Arial"/>
                <w:i/>
              </w:rPr>
            </w:pPr>
          </w:p>
        </w:tc>
      </w:tr>
      <w:tr w:rsidR="0047048A" w:rsidRPr="00FE6B7C"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2C5414" w:rsidRDefault="0047048A" w:rsidP="007E6D93">
            <w:pPr>
              <w:rPr>
                <w:rFonts w:ascii="Arial" w:hAnsi="Arial" w:cs="Arial"/>
              </w:rPr>
            </w:pPr>
            <w:r w:rsidRPr="002C5414">
              <w:rPr>
                <w:rFonts w:ascii="Arial" w:hAnsi="Arial" w:cs="Arial"/>
              </w:rPr>
              <w:t>Iz ocene je razvidna primerjava dokumentacije JP z dokumentacije promotorja in ugotovitve/ocena (</w:t>
            </w:r>
            <w:r w:rsidRPr="002C5414">
              <w:rPr>
                <w:rFonts w:ascii="Arial" w:hAnsi="Arial" w:cs="Arial"/>
                <w:i/>
              </w:rPr>
              <w:t xml:space="preserve">8. čl. ZJZP in pravilnik o oceni upravičenosti), </w:t>
            </w:r>
            <w:r w:rsidRPr="002C5414">
              <w:rPr>
                <w:rFonts w:ascii="Arial" w:hAnsi="Arial" w:cs="Arial"/>
              </w:rPr>
              <w:t>pri tem je treba posebej preveri, ali se je projekt ocenjeval na podlagi vseh v 2. odst. 3. čl. pravilnika o oceni upravičenosti določenih kriterijev (življenjske dobe projekta, neto sedanje vrednosti, interne stopnje donosnosti, rezultatov in ciljev investicije – value for money, stroškov in koristi vloženih sredstev v projekt – CBA)</w:t>
            </w:r>
          </w:p>
          <w:p w14:paraId="19F1682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2C5414" w:rsidRDefault="0047048A" w:rsidP="007E6D93">
            <w:pPr>
              <w:jc w:val="left"/>
              <w:rPr>
                <w:rFonts w:ascii="Arial" w:hAnsi="Arial" w:cs="Arial"/>
                <w:i/>
              </w:rPr>
            </w:pPr>
            <w:r w:rsidRPr="002C5414">
              <w:rPr>
                <w:rFonts w:ascii="Arial" w:hAnsi="Arial" w:cs="Arial"/>
                <w:i/>
              </w:rPr>
              <w:fldChar w:fldCharType="begin">
                <w:ffData>
                  <w:name w:val=""/>
                  <w:enabled/>
                  <w:calcOnExit w:val="0"/>
                  <w:checkBox>
                    <w:sizeAuto/>
                    <w:default w:val="0"/>
                  </w:checkBox>
                </w:ffData>
              </w:fldChar>
            </w:r>
            <w:r w:rsidRPr="002C5414">
              <w:rPr>
                <w:rFonts w:ascii="Arial" w:hAnsi="Arial" w:cs="Arial"/>
                <w:i/>
              </w:rPr>
              <w:instrText xml:space="preserve"> FORMCHECKBOX </w:instrText>
            </w:r>
            <w:r w:rsidR="00693FFF">
              <w:rPr>
                <w:rFonts w:ascii="Arial" w:hAnsi="Arial" w:cs="Arial"/>
                <w:i/>
              </w:rPr>
            </w:r>
            <w:r w:rsidR="00693FFF">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DA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693FFF">
              <w:rPr>
                <w:rFonts w:ascii="Arial" w:hAnsi="Arial" w:cs="Arial"/>
                <w:i/>
              </w:rPr>
            </w:r>
            <w:r w:rsidR="00693FFF">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NE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693FFF">
              <w:rPr>
                <w:rFonts w:ascii="Arial" w:hAnsi="Arial" w:cs="Arial"/>
                <w:i/>
              </w:rPr>
            </w:r>
            <w:r w:rsidR="00693FFF">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2C5414" w:rsidRDefault="0047048A" w:rsidP="007E6D93">
            <w:pPr>
              <w:rPr>
                <w:rFonts w:ascii="Arial" w:hAnsi="Arial" w:cs="Arial"/>
                <w:i/>
                <w:highlight w:val="yellow"/>
              </w:rPr>
            </w:pPr>
          </w:p>
        </w:tc>
      </w:tr>
      <w:tr w:rsidR="0047048A" w:rsidRPr="00FE6B7C"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(11.čl. ZJNZP</w:t>
            </w:r>
            <w:r w:rsidRPr="002C5414">
              <w:rPr>
                <w:rFonts w:ascii="Arial" w:hAnsi="Arial" w:cs="Arial"/>
              </w:rPr>
              <w:t xml:space="preserve">) je ustrezna, ki je lahko sprejeta tudi v skupnem aktu oz. Uredbi (40. čl. ZJZP) </w:t>
            </w:r>
          </w:p>
          <w:p w14:paraId="23D2EF2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2C5414" w:rsidRDefault="0047048A" w:rsidP="007E6D93">
            <w:pPr>
              <w:pStyle w:val="Telobesedila2"/>
              <w:spacing w:line="260" w:lineRule="atLeast"/>
              <w:rPr>
                <w:rFonts w:ascii="Arial" w:hAnsi="Arial" w:cs="Arial"/>
                <w:i/>
                <w:sz w:val="20"/>
                <w:szCs w:val="20"/>
                <w:lang w:val="sl-SI" w:eastAsia="sl-SI"/>
              </w:rPr>
            </w:pPr>
          </w:p>
          <w:p w14:paraId="38355D34" w14:textId="77777777" w:rsidR="0047048A" w:rsidRPr="002C5414" w:rsidRDefault="0047048A" w:rsidP="007E6D93">
            <w:pPr>
              <w:jc w:val="center"/>
              <w:rPr>
                <w:rFonts w:ascii="Arial" w:hAnsi="Arial" w:cs="Arial"/>
                <w:i/>
              </w:rPr>
            </w:pPr>
          </w:p>
        </w:tc>
      </w:tr>
      <w:tr w:rsidR="0047048A" w:rsidRPr="00FE6B7C" w14:paraId="4F11D632" w14:textId="77777777" w:rsidTr="007E6D93">
        <w:tc>
          <w:tcPr>
            <w:tcW w:w="426" w:type="dxa"/>
            <w:vMerge/>
            <w:tcBorders>
              <w:left w:val="single" w:sz="4" w:space="0" w:color="auto"/>
              <w:right w:val="single" w:sz="4" w:space="0" w:color="auto"/>
            </w:tcBorders>
          </w:tcPr>
          <w:p w14:paraId="6D0B0B0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2C5414" w:rsidRDefault="0047048A" w:rsidP="007E6D93">
            <w:pPr>
              <w:rPr>
                <w:rFonts w:ascii="Arial" w:hAnsi="Arial" w:cs="Arial"/>
              </w:rPr>
            </w:pPr>
            <w:r w:rsidRPr="002C5414">
              <w:rPr>
                <w:rFonts w:ascii="Arial" w:hAnsi="Arial" w:cs="Arial"/>
              </w:rPr>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2C5414" w:rsidRDefault="0047048A" w:rsidP="007E6D93">
            <w:pPr>
              <w:jc w:val="left"/>
              <w:rPr>
                <w:rFonts w:ascii="Arial" w:hAnsi="Arial" w:cs="Arial"/>
                <w:b/>
                <w:i/>
                <w:color w:val="A6A6A6" w:themeColor="background1" w:themeShade="A6"/>
              </w:rPr>
            </w:pPr>
          </w:p>
        </w:tc>
      </w:tr>
      <w:tr w:rsidR="0047048A" w:rsidRPr="00FE6B7C"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2C5414" w:rsidRDefault="0047048A" w:rsidP="007E6D93">
            <w:pPr>
              <w:rPr>
                <w:rFonts w:ascii="Arial" w:hAnsi="Arial" w:cs="Arial"/>
              </w:rPr>
            </w:pPr>
            <w:r w:rsidRPr="002C5414">
              <w:rPr>
                <w:rFonts w:ascii="Arial" w:hAnsi="Arial" w:cs="Arial"/>
              </w:rPr>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2C5414" w:rsidRDefault="0047048A" w:rsidP="007E6D93">
            <w:pPr>
              <w:rPr>
                <w:rFonts w:ascii="Arial" w:hAnsi="Arial" w:cs="Arial"/>
                <w:b/>
                <w:i/>
                <w:color w:val="A6A6A6" w:themeColor="background1" w:themeShade="A6"/>
              </w:rPr>
            </w:pPr>
            <w:r w:rsidRPr="002C5414">
              <w:rPr>
                <w:rFonts w:ascii="Arial" w:hAnsi="Arial" w:cs="Arial"/>
                <w:b/>
                <w:bCs/>
              </w:rPr>
              <w:t>AKT O JZP oziroma Uredba Vlade RS</w:t>
            </w:r>
          </w:p>
        </w:tc>
      </w:tr>
      <w:tr w:rsidR="0047048A" w:rsidRPr="00FE6B7C"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2C5414" w:rsidRDefault="0047048A" w:rsidP="007E6D93">
            <w:pPr>
              <w:rPr>
                <w:rFonts w:ascii="Arial" w:hAnsi="Arial" w:cs="Arial"/>
                <w:i/>
              </w:rPr>
            </w:pPr>
            <w:r w:rsidRPr="002C5414">
              <w:rPr>
                <w:rFonts w:ascii="Arial" w:hAnsi="Arial" w:cs="Arial"/>
              </w:rPr>
              <w:t xml:space="preserve">Akt o JZP, koncesijski akt oz. Uredba RS je ustrezna in določa vse zakonsko predpisane informacije (predmet, pravice in obveznosti javnega in zasebnega partnerja, postopek izbire in druge sestavine JZP </w:t>
            </w:r>
            <w:r w:rsidRPr="002C5414">
              <w:rPr>
                <w:rFonts w:ascii="Arial" w:hAnsi="Arial" w:cs="Arial"/>
                <w:i/>
              </w:rPr>
              <w:t>(36. čl. ZJZP in 32. in 33. čl. ZGJS</w:t>
            </w:r>
            <w:r w:rsidRPr="002C5414">
              <w:rPr>
                <w:rStyle w:val="Sprotnaopomba-sklic"/>
                <w:rFonts w:ascii="Arial" w:hAnsi="Arial" w:cs="Arial"/>
                <w:i/>
              </w:rPr>
              <w:footnoteReference w:id="132"/>
            </w:r>
            <w:r w:rsidRPr="002C5414">
              <w:rPr>
                <w:rFonts w:ascii="Arial" w:hAnsi="Arial" w:cs="Arial"/>
                <w:i/>
              </w:rPr>
              <w:t xml:space="preserve">)), </w:t>
            </w:r>
            <w:r w:rsidRPr="002C5414">
              <w:rPr>
                <w:rFonts w:ascii="Arial" w:hAnsi="Arial" w:cs="Arial"/>
              </w:rPr>
              <w:t xml:space="preserve">ki je lahko sprejeta tudi v skupnem aktu </w:t>
            </w:r>
            <w:r w:rsidRPr="002C5414">
              <w:rPr>
                <w:rFonts w:ascii="Arial" w:hAnsi="Arial" w:cs="Arial"/>
                <w:i/>
              </w:rPr>
              <w:t>(40. čl. ZJZP)</w:t>
            </w:r>
          </w:p>
          <w:p w14:paraId="6A2541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2518A88"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vsebina akta o JZP mora biti, odvisno od vsebine in narave JZP, dovolj splošna, da ne ovira pogajanj med javnim in zasebnim partnerjem – 39. čl. ZJZP</w:t>
            </w:r>
          </w:p>
          <w:p w14:paraId="7D3C4CFC"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obvezen v primerih določenih v 2. odst. 36. čl. ZJZP</w:t>
            </w:r>
          </w:p>
          <w:p w14:paraId="0D6247A0"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2C5414" w:rsidRDefault="0047048A" w:rsidP="007E6D93">
            <w:pPr>
              <w:pStyle w:val="Naslovpredpisa"/>
              <w:spacing w:before="0" w:after="0" w:line="260" w:lineRule="exact"/>
              <w:jc w:val="left"/>
              <w:rPr>
                <w:b w:val="0"/>
                <w:i/>
                <w:lang w:val="sl-SI"/>
              </w:rPr>
            </w:pPr>
          </w:p>
          <w:p w14:paraId="2770A2F4" w14:textId="77777777" w:rsidR="0047048A" w:rsidRPr="002C5414" w:rsidRDefault="0047048A" w:rsidP="007E6D93">
            <w:pPr>
              <w:pStyle w:val="Naslovpredpisa"/>
              <w:spacing w:before="0" w:after="0" w:line="260" w:lineRule="exact"/>
              <w:jc w:val="left"/>
              <w:rPr>
                <w:b w:val="0"/>
                <w:i/>
                <w:lang w:val="sl-SI"/>
              </w:rPr>
            </w:pPr>
          </w:p>
          <w:p w14:paraId="272825E9" w14:textId="77777777" w:rsidR="0047048A" w:rsidRPr="002C5414" w:rsidRDefault="0047048A" w:rsidP="007E6D93">
            <w:pPr>
              <w:jc w:val="left"/>
              <w:rPr>
                <w:rFonts w:ascii="Arial" w:hAnsi="Arial" w:cs="Arial"/>
                <w:b/>
                <w:i/>
                <w:color w:val="A6A6A6" w:themeColor="background1" w:themeShade="A6"/>
                <w:lang w:val="x-none"/>
              </w:rPr>
            </w:pPr>
          </w:p>
        </w:tc>
      </w:tr>
      <w:tr w:rsidR="0047048A" w:rsidRPr="00FE6B7C"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2C5414" w:rsidRDefault="0047048A" w:rsidP="007E6D93">
            <w:pPr>
              <w:rPr>
                <w:rFonts w:ascii="Arial" w:hAnsi="Arial" w:cs="Arial"/>
              </w:rPr>
            </w:pPr>
            <w:r w:rsidRPr="002C5414">
              <w:rPr>
                <w:rFonts w:ascii="Arial" w:hAnsi="Arial" w:cs="Arial"/>
              </w:rPr>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2C5414" w:rsidRDefault="0047048A" w:rsidP="007E6D93">
            <w:pPr>
              <w:jc w:val="left"/>
              <w:rPr>
                <w:rFonts w:ascii="Arial" w:hAnsi="Arial" w:cs="Arial"/>
                <w:b/>
                <w:i/>
                <w:color w:val="A6A6A6" w:themeColor="background1" w:themeShade="A6"/>
                <w:highlight w:val="yellow"/>
              </w:rPr>
            </w:pPr>
          </w:p>
        </w:tc>
      </w:tr>
      <w:tr w:rsidR="0047048A" w:rsidRPr="00FE6B7C"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2C5414" w:rsidRDefault="0047048A" w:rsidP="007E6D93">
            <w:pPr>
              <w:rPr>
                <w:rFonts w:ascii="Arial" w:hAnsi="Arial" w:cs="Arial"/>
              </w:rPr>
            </w:pPr>
            <w:r w:rsidRPr="002C5414">
              <w:rPr>
                <w:rFonts w:ascii="Arial" w:hAnsi="Arial" w:cs="Arial"/>
              </w:rPr>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55D68857" w14:textId="77777777" w:rsidTr="007E6D93">
        <w:tc>
          <w:tcPr>
            <w:tcW w:w="426" w:type="dxa"/>
            <w:vMerge w:val="restart"/>
            <w:tcBorders>
              <w:left w:val="single" w:sz="4" w:space="0" w:color="auto"/>
              <w:right w:val="single" w:sz="4" w:space="0" w:color="auto"/>
            </w:tcBorders>
          </w:tcPr>
          <w:p w14:paraId="5C1DC857" w14:textId="77777777" w:rsidR="0047048A" w:rsidRPr="002C5414" w:rsidRDefault="0047048A" w:rsidP="007E6D93">
            <w:pPr>
              <w:rPr>
                <w:rFonts w:ascii="Arial" w:hAnsi="Arial" w:cs="Arial"/>
              </w:rPr>
            </w:pPr>
            <w:r w:rsidRPr="002C5414">
              <w:rPr>
                <w:rFonts w:ascii="Arial" w:hAnsi="Arial" w:cs="Arial"/>
              </w:rPr>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2C5414" w:rsidRDefault="0047048A" w:rsidP="007E6D93">
            <w:pPr>
              <w:rPr>
                <w:rFonts w:ascii="Arial" w:hAnsi="Arial" w:cs="Arial"/>
                <w:b/>
                <w:bCs/>
              </w:rPr>
            </w:pPr>
            <w:r w:rsidRPr="002C5414">
              <w:rPr>
                <w:rFonts w:ascii="Arial" w:hAnsi="Arial" w:cs="Arial"/>
                <w:b/>
                <w:bCs/>
              </w:rPr>
              <w:t>OBJAVA ODLOČITVE (SKLEPA VLADE RS) IN AKTA O JZP OZIROMA UREDBE RS O JZP</w:t>
            </w:r>
          </w:p>
        </w:tc>
      </w:tr>
      <w:tr w:rsidR="0047048A" w:rsidRPr="00FE6B7C" w14:paraId="302EE9E8" w14:textId="77777777" w:rsidTr="007E6D93">
        <w:tc>
          <w:tcPr>
            <w:tcW w:w="426" w:type="dxa"/>
            <w:vMerge/>
            <w:tcBorders>
              <w:left w:val="single" w:sz="4" w:space="0" w:color="auto"/>
              <w:right w:val="single" w:sz="4" w:space="0" w:color="auto"/>
            </w:tcBorders>
          </w:tcPr>
          <w:p w14:paraId="2239563C"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2C5414" w:rsidRDefault="0047048A" w:rsidP="007E6D93">
            <w:pPr>
              <w:rPr>
                <w:rFonts w:ascii="Arial" w:hAnsi="Arial" w:cs="Arial"/>
              </w:rPr>
            </w:pPr>
            <w:r w:rsidRPr="002C5414">
              <w:rPr>
                <w:rFonts w:ascii="Arial" w:hAnsi="Arial" w:cs="Arial"/>
              </w:rPr>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2C5414" w:rsidRDefault="0047048A" w:rsidP="007E6D93">
            <w:pPr>
              <w:jc w:val="center"/>
              <w:rPr>
                <w:rFonts w:ascii="Arial" w:hAnsi="Arial" w:cs="Arial"/>
              </w:rPr>
            </w:pPr>
          </w:p>
        </w:tc>
      </w:tr>
      <w:tr w:rsidR="0047048A" w:rsidRPr="00FE6B7C" w14:paraId="49ECDFCC" w14:textId="77777777" w:rsidTr="007E6D93">
        <w:tc>
          <w:tcPr>
            <w:tcW w:w="426" w:type="dxa"/>
            <w:vMerge/>
            <w:tcBorders>
              <w:left w:val="single" w:sz="4" w:space="0" w:color="auto"/>
              <w:right w:val="single" w:sz="4" w:space="0" w:color="auto"/>
            </w:tcBorders>
          </w:tcPr>
          <w:p w14:paraId="12D02813"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2C5414" w:rsidRDefault="0047048A" w:rsidP="007E6D93">
            <w:pPr>
              <w:jc w:val="left"/>
              <w:rPr>
                <w:rFonts w:ascii="Arial" w:hAnsi="Arial" w:cs="Arial"/>
              </w:rPr>
            </w:pPr>
          </w:p>
        </w:tc>
      </w:tr>
      <w:tr w:rsidR="0047048A" w:rsidRPr="00FE6B7C" w14:paraId="154B2B31" w14:textId="77777777" w:rsidTr="007E6D93">
        <w:tc>
          <w:tcPr>
            <w:tcW w:w="426" w:type="dxa"/>
            <w:vMerge/>
            <w:tcBorders>
              <w:left w:val="single" w:sz="4" w:space="0" w:color="auto"/>
              <w:right w:val="single" w:sz="4" w:space="0" w:color="auto"/>
            </w:tcBorders>
          </w:tcPr>
          <w:p w14:paraId="1F52837B"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3B8ACE84" w14:textId="37FB26EB"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2C5414" w:rsidRDefault="0047048A" w:rsidP="007E6D93">
            <w:pPr>
              <w:jc w:val="left"/>
              <w:rPr>
                <w:rFonts w:ascii="Arial" w:hAnsi="Arial" w:cs="Arial"/>
              </w:rPr>
            </w:pPr>
          </w:p>
        </w:tc>
      </w:tr>
      <w:tr w:rsidR="0047048A" w:rsidRPr="00FE6B7C"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2C5414" w:rsidRDefault="0047048A" w:rsidP="007E6D93">
            <w:pPr>
              <w:rPr>
                <w:rFonts w:ascii="Arial" w:hAnsi="Arial" w:cs="Arial"/>
              </w:rPr>
            </w:pPr>
            <w:r w:rsidRPr="002C5414">
              <w:rPr>
                <w:rFonts w:ascii="Arial" w:hAnsi="Arial" w:cs="Arial"/>
              </w:rPr>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2C5414" w:rsidRDefault="0047048A" w:rsidP="007E6D93">
            <w:pPr>
              <w:rPr>
                <w:rFonts w:ascii="Arial" w:hAnsi="Arial" w:cs="Arial"/>
                <w:b/>
                <w:bCs/>
              </w:rPr>
            </w:pPr>
            <w:r w:rsidRPr="002C5414">
              <w:rPr>
                <w:rFonts w:ascii="Arial" w:hAnsi="Arial" w:cs="Arial"/>
                <w:b/>
                <w:bCs/>
              </w:rPr>
              <w:t>IMENOVANJE STROKOVNE KOMISIJE</w:t>
            </w:r>
          </w:p>
        </w:tc>
      </w:tr>
      <w:tr w:rsidR="0047048A" w:rsidRPr="00FE6B7C" w14:paraId="6E9DEF82" w14:textId="77777777" w:rsidTr="007E6D93">
        <w:tc>
          <w:tcPr>
            <w:tcW w:w="426" w:type="dxa"/>
            <w:vMerge/>
            <w:tcBorders>
              <w:left w:val="single" w:sz="4" w:space="0" w:color="auto"/>
              <w:right w:val="single" w:sz="4" w:space="0" w:color="auto"/>
            </w:tcBorders>
          </w:tcPr>
          <w:p w14:paraId="416B67B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2C5414" w:rsidRDefault="0047048A" w:rsidP="007E6D93">
            <w:pPr>
              <w:rPr>
                <w:rFonts w:ascii="Arial" w:hAnsi="Arial" w:cs="Arial"/>
              </w:rPr>
            </w:pPr>
            <w:r w:rsidRPr="002C5414">
              <w:rPr>
                <w:rFonts w:ascii="Arial" w:hAnsi="Arial" w:cs="Arial"/>
              </w:rPr>
              <w:t>Imenovana je strokovna komisija za izbiro zasebnega partnerja z upoštevanjem določil o njeni sestavi in o ravnanju v primeru interesne povezanosti (52. čl. ZJZP)</w:t>
            </w:r>
          </w:p>
          <w:p w14:paraId="024D0965" w14:textId="77777777" w:rsidR="0047048A" w:rsidRPr="002C5414" w:rsidRDefault="0047048A" w:rsidP="007E6D93">
            <w:pPr>
              <w:rPr>
                <w:rFonts w:ascii="Arial" w:hAnsi="Arial" w:cs="Arial"/>
                <w:b/>
                <w:bCs/>
              </w:rPr>
            </w:pPr>
            <w:r w:rsidRPr="002C5414">
              <w:rPr>
                <w:rFonts w:ascii="Arial" w:hAnsi="Arial" w:cs="Arial"/>
                <w:i/>
              </w:rPr>
              <w:t>(</w:t>
            </w:r>
            <w:r w:rsidRPr="002C5414">
              <w:rPr>
                <w:rFonts w:ascii="Arial" w:hAnsi="Arial" w:cs="Arial"/>
                <w:i/>
                <w:u w:val="single"/>
              </w:rPr>
              <w:t>opozorilo</w:t>
            </w:r>
            <w:r w:rsidRPr="002C5414">
              <w:rPr>
                <w:rFonts w:ascii="Arial" w:hAnsi="Arial" w:cs="Arial"/>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2C5414" w:rsidRDefault="0047048A" w:rsidP="007E6D93">
            <w:pPr>
              <w:jc w:val="left"/>
              <w:rPr>
                <w:rFonts w:ascii="Arial" w:hAnsi="Arial" w:cs="Arial"/>
                <w:i/>
              </w:rPr>
            </w:pPr>
          </w:p>
        </w:tc>
      </w:tr>
      <w:tr w:rsidR="0047048A" w:rsidRPr="00FE6B7C" w14:paraId="6F609706" w14:textId="77777777" w:rsidTr="007E6D93">
        <w:tc>
          <w:tcPr>
            <w:tcW w:w="426" w:type="dxa"/>
            <w:vMerge/>
            <w:tcBorders>
              <w:left w:val="single" w:sz="4" w:space="0" w:color="auto"/>
              <w:right w:val="single" w:sz="4" w:space="0" w:color="auto"/>
            </w:tcBorders>
          </w:tcPr>
          <w:p w14:paraId="3BFA452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2C5414" w:rsidRDefault="0047048A" w:rsidP="007E6D93">
            <w:pPr>
              <w:rPr>
                <w:rFonts w:ascii="Arial" w:hAnsi="Arial" w:cs="Arial"/>
                <w:b/>
                <w:bCs/>
              </w:rPr>
            </w:pPr>
            <w:r w:rsidRPr="002C5414">
              <w:rPr>
                <w:rFonts w:ascii="Arial" w:hAnsi="Arial" w:cs="Arial"/>
              </w:rPr>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2C5414" w:rsidRDefault="0047048A" w:rsidP="007E6D93">
            <w:pPr>
              <w:jc w:val="left"/>
              <w:rPr>
                <w:rFonts w:ascii="Arial" w:hAnsi="Arial" w:cs="Arial"/>
                <w:i/>
              </w:rPr>
            </w:pPr>
          </w:p>
        </w:tc>
      </w:tr>
      <w:tr w:rsidR="0047048A" w:rsidRPr="00FE6B7C" w14:paraId="476E0E37" w14:textId="77777777" w:rsidTr="007E6D93">
        <w:tc>
          <w:tcPr>
            <w:tcW w:w="426" w:type="dxa"/>
            <w:vMerge/>
            <w:tcBorders>
              <w:left w:val="single" w:sz="4" w:space="0" w:color="auto"/>
              <w:right w:val="single" w:sz="4" w:space="0" w:color="auto"/>
            </w:tcBorders>
          </w:tcPr>
          <w:p w14:paraId="678EA7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2C5414" w:rsidRDefault="0047048A" w:rsidP="007E6D93">
            <w:pPr>
              <w:rPr>
                <w:rFonts w:ascii="Arial" w:hAnsi="Arial" w:cs="Arial"/>
              </w:rPr>
            </w:pPr>
            <w:r w:rsidRPr="002C5414">
              <w:rPr>
                <w:rFonts w:ascii="Arial" w:hAnsi="Arial" w:cs="Arial"/>
              </w:rPr>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2C5414" w:rsidRDefault="0047048A" w:rsidP="007E6D93">
            <w:pPr>
              <w:jc w:val="left"/>
              <w:rPr>
                <w:rFonts w:ascii="Arial" w:hAnsi="Arial" w:cs="Arial"/>
                <w:i/>
              </w:rPr>
            </w:pPr>
          </w:p>
        </w:tc>
      </w:tr>
      <w:tr w:rsidR="0047048A" w:rsidRPr="00FE6B7C" w14:paraId="6FE314BC" w14:textId="77777777" w:rsidTr="007E6D93">
        <w:tc>
          <w:tcPr>
            <w:tcW w:w="426" w:type="dxa"/>
            <w:vMerge/>
            <w:tcBorders>
              <w:left w:val="single" w:sz="4" w:space="0" w:color="auto"/>
              <w:right w:val="single" w:sz="4" w:space="0" w:color="auto"/>
            </w:tcBorders>
          </w:tcPr>
          <w:p w14:paraId="64242FC4"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2C5414" w:rsidRDefault="0047048A" w:rsidP="007E6D93">
            <w:pPr>
              <w:rPr>
                <w:rFonts w:ascii="Arial" w:hAnsi="Arial" w:cs="Arial"/>
              </w:rPr>
            </w:pPr>
            <w:r w:rsidRPr="002C5414">
              <w:rPr>
                <w:rFonts w:ascii="Arial" w:hAnsi="Arial" w:cs="Arial"/>
              </w:rPr>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2C5414" w:rsidRDefault="0047048A" w:rsidP="007E6D93">
            <w:pPr>
              <w:jc w:val="left"/>
              <w:rPr>
                <w:rFonts w:ascii="Arial" w:hAnsi="Arial" w:cs="Arial"/>
                <w:i/>
              </w:rPr>
            </w:pPr>
          </w:p>
        </w:tc>
      </w:tr>
      <w:tr w:rsidR="0047048A" w:rsidRPr="00FE6B7C"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2C5414" w:rsidRDefault="0047048A" w:rsidP="007E6D93">
            <w:pPr>
              <w:rPr>
                <w:rFonts w:ascii="Arial" w:hAnsi="Arial" w:cs="Arial"/>
              </w:rPr>
            </w:pPr>
            <w:r w:rsidRPr="002C5414">
              <w:rPr>
                <w:rFonts w:ascii="Arial" w:hAnsi="Arial" w:cs="Arial"/>
              </w:rPr>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2C5414" w:rsidRDefault="0047048A" w:rsidP="007E6D93">
            <w:pPr>
              <w:rPr>
                <w:rFonts w:ascii="Arial" w:hAnsi="Arial" w:cs="Arial"/>
              </w:rPr>
            </w:pPr>
            <w:r w:rsidRPr="002C5414">
              <w:rPr>
                <w:rFonts w:ascii="Arial" w:hAnsi="Arial" w:cs="Arial"/>
                <w:b/>
                <w:bCs/>
              </w:rPr>
              <w:t>JAVNI RAZPIS</w:t>
            </w:r>
          </w:p>
        </w:tc>
      </w:tr>
      <w:tr w:rsidR="0047048A" w:rsidRPr="00FE6B7C"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right w:val="single" w:sz="4" w:space="0" w:color="auto"/>
            </w:tcBorders>
            <w:vAlign w:val="center"/>
          </w:tcPr>
          <w:p w14:paraId="3507B190" w14:textId="77777777" w:rsidR="0047048A" w:rsidRPr="002C5414" w:rsidRDefault="0047048A" w:rsidP="007E6D93">
            <w:pPr>
              <w:rPr>
                <w:rFonts w:ascii="Arial" w:hAnsi="Arial" w:cs="Arial"/>
              </w:rPr>
            </w:pPr>
            <w:r w:rsidRPr="002C5414">
              <w:rPr>
                <w:rFonts w:ascii="Arial" w:hAnsi="Arial" w:cs="Arial"/>
              </w:rPr>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2C5414" w:rsidRDefault="0047048A" w:rsidP="007E6D93">
            <w:pPr>
              <w:jc w:val="center"/>
              <w:rPr>
                <w:rFonts w:ascii="Arial" w:hAnsi="Arial" w:cs="Arial"/>
                <w:b/>
                <w:bCs/>
                <w:highlight w:val="yellow"/>
              </w:rPr>
            </w:pPr>
          </w:p>
        </w:tc>
      </w:tr>
      <w:tr w:rsidR="0047048A" w:rsidRPr="00FE6B7C"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2C5414" w:rsidRDefault="0047048A" w:rsidP="007E6D93">
            <w:pPr>
              <w:rPr>
                <w:rFonts w:ascii="Arial" w:hAnsi="Arial" w:cs="Arial"/>
              </w:rPr>
            </w:pPr>
            <w:r w:rsidRPr="002C5414">
              <w:rPr>
                <w:rFonts w:ascii="Arial" w:hAnsi="Arial" w:cs="Arial"/>
              </w:rPr>
              <w:t>Vsebina javnega razpisa vsebuje podatke, ki bodo omogočili kandidatu izdelati popolno vlogo oz. najmanj kar določa ZJZP (48. čl. ZJZP):</w:t>
            </w:r>
          </w:p>
          <w:p w14:paraId="60696FA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navedbo, da gre za JZP,</w:t>
            </w:r>
          </w:p>
          <w:p w14:paraId="47EE3556"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ime oz. firmo in sedež JP,</w:t>
            </w:r>
          </w:p>
          <w:p w14:paraId="1880F6E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podatke o objavi odločitve o JZP in akta o JZP, </w:t>
            </w:r>
          </w:p>
          <w:p w14:paraId="268C49B8"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predmet, naravo, obseg in JZP, </w:t>
            </w:r>
          </w:p>
          <w:p w14:paraId="6EF4D6D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začetek in predvideni čas trajanja razmerja JZP,</w:t>
            </w:r>
          </w:p>
          <w:p w14:paraId="41E3868C"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postopek izbire izvajalca,</w:t>
            </w:r>
          </w:p>
          <w:p w14:paraId="50AD6D6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čas in plačilne pogoje za dvig razpisne dokumentacije,</w:t>
            </w:r>
          </w:p>
          <w:p w14:paraId="284B836E"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in rok za predložitev vlog, pogoje za njihovo predložitev (morebitna zavarovanja …),</w:t>
            </w:r>
          </w:p>
          <w:p w14:paraId="73FDD977"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zahteve glede vsebine vlog (prikaz ponujenega načina izvajanja JZP, ponujeni objekti in naprave, pričakovani dobiček iz izvajanja razmerja …),</w:t>
            </w:r>
          </w:p>
          <w:p w14:paraId="6C8CA782"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pogoje, ki jih morajo kandidati izpolnjevati, in dokazila o njihovem izpolnjevanju,</w:t>
            </w:r>
          </w:p>
          <w:p w14:paraId="6B031B0A"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pogoje za predložitev skupne vloge, </w:t>
            </w:r>
          </w:p>
          <w:p w14:paraId="71312F5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merila za izbiro in/ali merila za prehajanje med fazami v primeru konkurenčnega dialoga,</w:t>
            </w:r>
          </w:p>
          <w:p w14:paraId="06F2EFCF"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naslov, prostor, datum in uro odpiranja vlog, </w:t>
            </w:r>
          </w:p>
          <w:p w14:paraId="30E696C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rok, v katerem bodo kandidati obveščeni o izidu javnega razpisa</w:t>
            </w:r>
          </w:p>
          <w:p w14:paraId="1932AA62" w14:textId="77777777" w:rsidR="0047048A" w:rsidRPr="002C5414" w:rsidRDefault="0047048A" w:rsidP="007E6D93">
            <w:pPr>
              <w:pStyle w:val="alineazaodstavkom1"/>
              <w:ind w:left="0" w:firstLine="0"/>
              <w:rPr>
                <w:i/>
                <w:sz w:val="20"/>
                <w:szCs w:val="20"/>
              </w:rPr>
            </w:pPr>
            <w:r w:rsidRPr="002C5414">
              <w:rPr>
                <w:i/>
                <w:sz w:val="20"/>
                <w:szCs w:val="20"/>
              </w:rPr>
              <w:t>(</w:t>
            </w:r>
            <w:r w:rsidRPr="002C5414">
              <w:rPr>
                <w:i/>
                <w:sz w:val="20"/>
                <w:szCs w:val="20"/>
                <w:u w:val="single"/>
              </w:rPr>
              <w:t>opozorilo</w:t>
            </w:r>
            <w:r w:rsidRPr="002C5414">
              <w:rPr>
                <w:i/>
                <w:sz w:val="20"/>
                <w:szCs w:val="20"/>
              </w:rPr>
              <w:t xml:space="preserve">: </w:t>
            </w:r>
          </w:p>
          <w:p w14:paraId="47BF2886"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 xml:space="preserve">v času objave javnega razpisa mora JP omogočiti zainteresiranim osebam vpogled v razpisno </w:t>
            </w:r>
            <w:r w:rsidRPr="002C5414">
              <w:rPr>
                <w:i/>
                <w:sz w:val="20"/>
                <w:szCs w:val="20"/>
              </w:rPr>
              <w:lastRenderedPageBreak/>
              <w:t>dokumentacijo in na zahtevo predati razpisno dokumentacijo - 3. odst. 48. čl. ZJZP</w:t>
            </w:r>
          </w:p>
          <w:p w14:paraId="0B827BFE"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2C5414" w:rsidRDefault="0047048A" w:rsidP="007E6D93">
            <w:pPr>
              <w:jc w:val="left"/>
              <w:rPr>
                <w:rFonts w:ascii="Arial" w:hAnsi="Arial" w:cs="Arial"/>
                <w:i/>
              </w:rPr>
            </w:pPr>
            <w:r w:rsidRPr="002C5414">
              <w:rPr>
                <w:rFonts w:ascii="Arial" w:hAnsi="Arial" w:cs="Arial"/>
                <w:i/>
              </w:rPr>
              <w:t xml:space="preserve"> </w:t>
            </w:r>
          </w:p>
        </w:tc>
      </w:tr>
      <w:tr w:rsidR="0047048A" w:rsidRPr="00FE6B7C"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2C5414" w:rsidRDefault="0047048A" w:rsidP="007E6D93">
            <w:pPr>
              <w:rPr>
                <w:rFonts w:ascii="Arial" w:hAnsi="Arial" w:cs="Arial"/>
              </w:rPr>
            </w:pPr>
            <w:r w:rsidRPr="002C5414">
              <w:rPr>
                <w:rFonts w:ascii="Arial" w:hAnsi="Arial" w:cs="Arial"/>
              </w:rPr>
              <w:t>Tehnične specifikacije so ustrezno oblikovane in ne povzročajo izkrivljanje konkurence oz. nimajo diskriminatornega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2C5414" w:rsidRDefault="0047048A" w:rsidP="007E6D93">
            <w:pPr>
              <w:rPr>
                <w:rFonts w:ascii="Arial" w:hAnsi="Arial" w:cs="Arial"/>
              </w:rPr>
            </w:pPr>
          </w:p>
        </w:tc>
      </w:tr>
      <w:tr w:rsidR="0047048A" w:rsidRPr="00FE6B7C"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2C5414" w:rsidRDefault="0047048A" w:rsidP="007E6D93">
            <w:pPr>
              <w:rPr>
                <w:rFonts w:ascii="Arial" w:hAnsi="Arial" w:cs="Arial"/>
                <w:i/>
              </w:rPr>
            </w:pPr>
            <w:r w:rsidRPr="002C5414">
              <w:rPr>
                <w:rFonts w:ascii="Arial" w:hAnsi="Arial" w:cs="Arial"/>
              </w:rPr>
              <w:t>Merila za izbiro najugodnejšega kandidata so ustrezno določena (pomen in teža/ponder)(50. čl. ZJZP)</w:t>
            </w:r>
          </w:p>
          <w:p w14:paraId="616696C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7B38B8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če pomena meril vnaprej ni mogoče določiti, morajo biti merila kljub temu navedena v padajočem zaporedju njihove pomembnosti – 2. odst. 50. čl. ZJZP</w:t>
            </w:r>
          </w:p>
          <w:p w14:paraId="7DFD03E5"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ne smejo omejevati konkurence -</w:t>
            </w:r>
            <w:r w:rsidRPr="002C5414">
              <w:rPr>
                <w:rFonts w:ascii="Arial" w:eastAsia="Times New Roman" w:hAnsi="Arial" w:cs="Arial"/>
                <w:i/>
                <w:sz w:val="20"/>
                <w:szCs w:val="20"/>
              </w:rPr>
              <w:t xml:space="preserve"> </w:t>
            </w:r>
            <w:r w:rsidRPr="002C5414">
              <w:rPr>
                <w:rFonts w:ascii="Arial" w:eastAsia="Times New Roman" w:hAnsi="Arial" w:cs="Arial"/>
                <w:i/>
                <w:sz w:val="20"/>
                <w:szCs w:val="20"/>
                <w:lang w:eastAsia="sl-SI"/>
              </w:rPr>
              <w:t>12., 14., 16. čl. ZJZP</w:t>
            </w:r>
          </w:p>
          <w:p w14:paraId="6E8B756E"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2C5414" w:rsidRDefault="0047048A" w:rsidP="007E6D93">
            <w:pPr>
              <w:rPr>
                <w:rFonts w:ascii="Arial" w:hAnsi="Arial" w:cs="Arial"/>
              </w:rPr>
            </w:pPr>
          </w:p>
        </w:tc>
      </w:tr>
      <w:tr w:rsidR="0047048A" w:rsidRPr="00FE6B7C"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2C5414" w:rsidRDefault="0047048A" w:rsidP="007E6D93">
            <w:pPr>
              <w:rPr>
                <w:rFonts w:ascii="Arial" w:hAnsi="Arial" w:cs="Arial"/>
              </w:rPr>
            </w:pPr>
            <w:r w:rsidRPr="002C5414">
              <w:rPr>
                <w:rFonts w:ascii="Arial" w:hAnsi="Arial" w:cs="Arial"/>
              </w:rPr>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2C5414" w:rsidRDefault="0047048A" w:rsidP="007E6D93">
            <w:pPr>
              <w:rPr>
                <w:rFonts w:ascii="Arial" w:hAnsi="Arial" w:cs="Arial"/>
                <w:highlight w:val="yellow"/>
              </w:rPr>
            </w:pPr>
          </w:p>
        </w:tc>
      </w:tr>
      <w:tr w:rsidR="0047048A" w:rsidRPr="00FE6B7C"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2C5414" w:rsidRDefault="0047048A" w:rsidP="007E6D93">
            <w:pPr>
              <w:rPr>
                <w:rFonts w:ascii="Arial" w:hAnsi="Arial" w:cs="Arial"/>
              </w:rPr>
            </w:pPr>
            <w:r w:rsidRPr="002C5414">
              <w:rPr>
                <w:rFonts w:ascii="Arial" w:hAnsi="Arial" w:cs="Arial"/>
              </w:rPr>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2C5414" w:rsidRDefault="0047048A" w:rsidP="007E6D93">
            <w:pPr>
              <w:rPr>
                <w:rFonts w:ascii="Arial" w:hAnsi="Arial" w:cs="Arial"/>
              </w:rPr>
            </w:pPr>
            <w:r w:rsidRPr="002C5414">
              <w:rPr>
                <w:rFonts w:ascii="Arial" w:hAnsi="Arial" w:cs="Arial"/>
                <w:b/>
                <w:bCs/>
              </w:rPr>
              <w:t>OBJAVA JAVNEGA RAZPISA</w:t>
            </w:r>
          </w:p>
        </w:tc>
      </w:tr>
      <w:tr w:rsidR="0047048A" w:rsidRPr="00FE6B7C"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2C5414" w:rsidRDefault="0047048A" w:rsidP="007E6D93">
            <w:pPr>
              <w:rPr>
                <w:rFonts w:ascii="Arial" w:hAnsi="Arial" w:cs="Arial"/>
              </w:rPr>
            </w:pPr>
            <w:r w:rsidRPr="002C5414">
              <w:rPr>
                <w:rFonts w:ascii="Arial" w:hAnsi="Arial" w:cs="Arial"/>
              </w:rPr>
              <w:t>Javni razpis je objavljen na svetovnem spletu (13., 42., 48. čl. ZJZP) npr. v Uradnem listu RS, na spletni strani JP (koncedenta)</w:t>
            </w:r>
          </w:p>
          <w:p w14:paraId="4F454BE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1E0F5075" w14:textId="77777777" w:rsidR="001D6A40" w:rsidRDefault="0047048A" w:rsidP="007E6D93">
            <w:pPr>
              <w:rPr>
                <w:rFonts w:ascii="Arial" w:hAnsi="Arial" w:cs="Arial"/>
                <w:i/>
              </w:rPr>
            </w:pPr>
            <w:r w:rsidRPr="00772877">
              <w:rPr>
                <w:rFonts w:ascii="Arial" w:hAnsi="Arial" w:cs="Arial"/>
                <w:i/>
                <w:u w:val="single"/>
              </w:rPr>
              <w:t>opozorilo</w:t>
            </w:r>
            <w:r w:rsidRPr="00772877">
              <w:rPr>
                <w:rFonts w:ascii="Arial" w:hAnsi="Arial" w:cs="Arial"/>
                <w:i/>
              </w:rPr>
              <w:t>:</w:t>
            </w:r>
            <w:r w:rsidRPr="002C5414">
              <w:rPr>
                <w:rFonts w:ascii="Arial" w:hAnsi="Arial" w:cs="Arial"/>
                <w:i/>
              </w:rPr>
              <w:t xml:space="preserve"> v primeru objav v več medijih je treba </w:t>
            </w:r>
          </w:p>
          <w:p w14:paraId="307D7A11" w14:textId="12248502" w:rsidR="0047048A" w:rsidRPr="002C5414" w:rsidRDefault="0047048A" w:rsidP="007E6D93">
            <w:pPr>
              <w:rPr>
                <w:rFonts w:ascii="Arial" w:hAnsi="Arial" w:cs="Arial"/>
                <w:i/>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2C5414" w:rsidRDefault="0047048A" w:rsidP="007E6D93">
            <w:pPr>
              <w:rPr>
                <w:rFonts w:ascii="Arial" w:hAnsi="Arial" w:cs="Arial"/>
                <w:i/>
              </w:rPr>
            </w:pPr>
          </w:p>
          <w:p w14:paraId="49D99926" w14:textId="77777777" w:rsidR="0047048A" w:rsidRPr="002C5414" w:rsidRDefault="0047048A" w:rsidP="007E6D93">
            <w:pPr>
              <w:rPr>
                <w:rStyle w:val="Hiperpovezava"/>
                <w:rFonts w:ascii="Arial" w:hAnsi="Arial" w:cs="Arial"/>
              </w:rPr>
            </w:pPr>
          </w:p>
        </w:tc>
      </w:tr>
      <w:tr w:rsidR="0047048A" w:rsidRPr="00FE6B7C"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 strani javnega partnerja (koncedenta))</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2C5414" w:rsidRDefault="0047048A" w:rsidP="007E6D93">
            <w:pPr>
              <w:rPr>
                <w:rFonts w:ascii="Arial" w:hAnsi="Arial" w:cs="Arial"/>
                <w:i/>
                <w:highlight w:val="yellow"/>
              </w:rPr>
            </w:pPr>
          </w:p>
        </w:tc>
      </w:tr>
      <w:tr w:rsidR="0047048A" w:rsidRPr="00FE6B7C"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3910CCA1" w:rsidR="0047048A" w:rsidRPr="002C5414" w:rsidRDefault="0047048A" w:rsidP="007E6D93">
            <w:pPr>
              <w:rPr>
                <w:rFonts w:ascii="Arial" w:hAnsi="Arial" w:cs="Arial"/>
              </w:rPr>
            </w:pPr>
            <w:r w:rsidRPr="002C5414">
              <w:rPr>
                <w:rFonts w:ascii="Arial" w:hAnsi="Arial" w:cs="Arial"/>
              </w:rPr>
              <w:t xml:space="preserve">V obvestilu so spoštovane določbe o </w:t>
            </w:r>
            <w:r w:rsidR="00C52610" w:rsidRPr="002C5414">
              <w:rPr>
                <w:rFonts w:ascii="Arial" w:hAnsi="Arial" w:cs="Arial"/>
              </w:rPr>
              <w:t>prepoznavnosti, preglednosti in komuniciranju</w:t>
            </w:r>
            <w:r w:rsidRPr="002C5414">
              <w:rPr>
                <w:rFonts w:ascii="Arial" w:hAnsi="Arial" w:cs="Arial"/>
              </w:rPr>
              <w:t xml:space="preserve">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2C5414" w:rsidRDefault="0047048A" w:rsidP="007E6D93">
            <w:pPr>
              <w:rPr>
                <w:rFonts w:ascii="Arial" w:hAnsi="Arial" w:cs="Arial"/>
                <w:i/>
              </w:rPr>
            </w:pPr>
          </w:p>
        </w:tc>
      </w:tr>
      <w:tr w:rsidR="0047048A" w:rsidRPr="00FE6B7C"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2C5414" w:rsidRDefault="0047048A" w:rsidP="007E6D93">
            <w:pPr>
              <w:rPr>
                <w:rFonts w:ascii="Arial" w:hAnsi="Arial" w:cs="Arial"/>
              </w:rPr>
            </w:pPr>
            <w:r w:rsidRPr="002C5414">
              <w:rPr>
                <w:rFonts w:ascii="Arial" w:hAnsi="Arial" w:cs="Arial"/>
              </w:rPr>
              <w:t>Obvestilo o dodatnih informacijah, spremembah javnega razpisa idr. je objavljeno v uradnem listu in vseh mediji, kjer je bil javni razpis objavljen (13., 42. čl. ZJZP)</w:t>
            </w:r>
          </w:p>
          <w:p w14:paraId="5BA39AB5" w14:textId="77777777" w:rsidR="0047048A" w:rsidRPr="002C5414" w:rsidRDefault="0047048A" w:rsidP="007E6D93">
            <w:pPr>
              <w:rPr>
                <w:rFonts w:ascii="Arial" w:hAnsi="Arial" w:cs="Arial"/>
                <w:i/>
              </w:rPr>
            </w:pPr>
            <w:r w:rsidRPr="002C5414">
              <w:rPr>
                <w:rFonts w:ascii="Arial" w:hAnsi="Arial" w:cs="Arial"/>
                <w:i/>
              </w:rPr>
              <w:t>(</w:t>
            </w:r>
            <w:r w:rsidRPr="00772877">
              <w:rPr>
                <w:rFonts w:ascii="Arial" w:hAnsi="Arial" w:cs="Arial"/>
                <w:i/>
              </w:rPr>
              <w:t>pod opombe je treba:</w:t>
            </w:r>
            <w:r w:rsidRPr="002C5414">
              <w:rPr>
                <w:rFonts w:ascii="Arial" w:hAnsi="Arial" w:cs="Arial"/>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2C5414" w:rsidRDefault="0047048A" w:rsidP="007E6D93">
            <w:pPr>
              <w:rPr>
                <w:rFonts w:ascii="Arial" w:hAnsi="Arial" w:cs="Arial"/>
                <w:i/>
              </w:rPr>
            </w:pPr>
          </w:p>
        </w:tc>
      </w:tr>
      <w:tr w:rsidR="0047048A" w:rsidRPr="00FE6B7C"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2C5414" w:rsidRDefault="0047048A" w:rsidP="007E6D93">
            <w:pPr>
              <w:rPr>
                <w:rFonts w:ascii="Arial" w:hAnsi="Arial" w:cs="Arial"/>
              </w:rPr>
            </w:pPr>
            <w:r w:rsidRPr="002C5414">
              <w:rPr>
                <w:rFonts w:ascii="Arial" w:hAnsi="Arial" w:cs="Arial"/>
              </w:rPr>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2C5414" w:rsidRDefault="0047048A" w:rsidP="007E6D93">
            <w:pPr>
              <w:rPr>
                <w:rFonts w:ascii="Arial" w:hAnsi="Arial" w:cs="Arial"/>
                <w:i/>
              </w:rPr>
            </w:pPr>
            <w:r w:rsidRPr="002C5414">
              <w:rPr>
                <w:rFonts w:ascii="Arial" w:hAnsi="Arial" w:cs="Arial"/>
                <w:b/>
                <w:bCs/>
              </w:rPr>
              <w:t>ODDAJA IN ODPIRANJE VLOGE</w:t>
            </w:r>
          </w:p>
        </w:tc>
      </w:tr>
      <w:tr w:rsidR="0047048A" w:rsidRPr="00FE6B7C"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2C5414" w:rsidRDefault="0047048A" w:rsidP="007E6D93">
            <w:pPr>
              <w:rPr>
                <w:rFonts w:ascii="Arial" w:hAnsi="Arial" w:cs="Arial"/>
              </w:rPr>
            </w:pPr>
            <w:r w:rsidRPr="002C5414">
              <w:rPr>
                <w:rFonts w:ascii="Arial" w:hAnsi="Arial" w:cs="Arial"/>
              </w:rPr>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2C5414" w:rsidRDefault="0047048A" w:rsidP="007E6D93">
            <w:pPr>
              <w:rPr>
                <w:rFonts w:ascii="Arial" w:hAnsi="Arial" w:cs="Arial"/>
                <w:i/>
              </w:rPr>
            </w:pPr>
          </w:p>
        </w:tc>
      </w:tr>
      <w:tr w:rsidR="0047048A" w:rsidRPr="00FE6B7C"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2C5414" w:rsidRDefault="0047048A" w:rsidP="007E6D93">
            <w:pPr>
              <w:rPr>
                <w:rFonts w:ascii="Arial" w:hAnsi="Arial" w:cs="Arial"/>
              </w:rPr>
            </w:pPr>
            <w:r w:rsidRPr="002C5414">
              <w:rPr>
                <w:rFonts w:ascii="Arial" w:hAnsi="Arial" w:cs="Arial"/>
              </w:rPr>
              <w:t>Izvedeno je bilo javno odpiranje vlog (1. odst. 53. čl. ZJZP)</w:t>
            </w:r>
          </w:p>
          <w:p w14:paraId="63FF1C05" w14:textId="77777777" w:rsidR="0047048A" w:rsidRPr="002C5414" w:rsidRDefault="0047048A" w:rsidP="007E6D93">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:odpiranje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2C5414" w:rsidRDefault="0047048A" w:rsidP="007E6D93">
            <w:pPr>
              <w:rPr>
                <w:rFonts w:ascii="Arial" w:hAnsi="Arial" w:cs="Arial"/>
              </w:rPr>
            </w:pPr>
          </w:p>
        </w:tc>
      </w:tr>
      <w:tr w:rsidR="0047048A" w:rsidRPr="00FE6B7C"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2C5414" w:rsidRDefault="0047048A" w:rsidP="007E6D93">
            <w:pPr>
              <w:rPr>
                <w:rFonts w:ascii="Arial" w:hAnsi="Arial" w:cs="Arial"/>
              </w:rPr>
            </w:pPr>
            <w:r w:rsidRPr="002C5414">
              <w:rPr>
                <w:rFonts w:ascii="Arial" w:hAnsi="Arial" w:cs="Arial"/>
              </w:rPr>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2C5414" w:rsidRDefault="0047048A" w:rsidP="007E6D93">
            <w:pPr>
              <w:jc w:val="left"/>
              <w:rPr>
                <w:rFonts w:ascii="Arial" w:hAnsi="Arial" w:cs="Arial"/>
              </w:rPr>
            </w:pPr>
          </w:p>
        </w:tc>
      </w:tr>
      <w:tr w:rsidR="0047048A" w:rsidRPr="00FE6B7C"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2C5414" w:rsidRDefault="0047048A" w:rsidP="007E6D93">
            <w:pPr>
              <w:rPr>
                <w:rFonts w:ascii="Arial" w:hAnsi="Arial" w:cs="Arial"/>
              </w:rPr>
            </w:pPr>
            <w:r w:rsidRPr="002C5414">
              <w:rPr>
                <w:rFonts w:ascii="Arial" w:hAnsi="Arial" w:cs="Arial"/>
              </w:rPr>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2C5414" w:rsidRDefault="0047048A" w:rsidP="007E6D93">
            <w:pPr>
              <w:rPr>
                <w:rFonts w:ascii="Arial" w:hAnsi="Arial" w:cs="Arial"/>
                <w:i/>
                <w:color w:val="A6A6A6" w:themeColor="background1" w:themeShade="A6"/>
                <w:highlight w:val="yellow"/>
              </w:rPr>
            </w:pPr>
            <w:r w:rsidRPr="002C5414">
              <w:rPr>
                <w:rFonts w:ascii="Arial" w:hAnsi="Arial" w:cs="Arial"/>
                <w:i/>
              </w:rPr>
              <w:t>.</w:t>
            </w:r>
          </w:p>
        </w:tc>
      </w:tr>
      <w:tr w:rsidR="0047048A" w:rsidRPr="00FE6B7C"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2C5414" w:rsidRDefault="0047048A" w:rsidP="007E6D93">
            <w:pPr>
              <w:rPr>
                <w:rFonts w:ascii="Arial" w:hAnsi="Arial" w:cs="Arial"/>
              </w:rPr>
            </w:pPr>
            <w:r w:rsidRPr="002C5414">
              <w:rPr>
                <w:rFonts w:ascii="Arial" w:hAnsi="Arial" w:cs="Arial"/>
              </w:rPr>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2C5414" w:rsidRDefault="0047048A" w:rsidP="007E6D93">
            <w:pPr>
              <w:rPr>
                <w:rFonts w:ascii="Arial" w:hAnsi="Arial" w:cs="Arial"/>
              </w:rPr>
            </w:pPr>
          </w:p>
        </w:tc>
      </w:tr>
      <w:tr w:rsidR="0047048A" w:rsidRPr="00FE6B7C"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2C5414" w:rsidRDefault="0047048A" w:rsidP="007E6D93">
            <w:pPr>
              <w:rPr>
                <w:rFonts w:ascii="Arial" w:hAnsi="Arial" w:cs="Arial"/>
              </w:rPr>
            </w:pPr>
            <w:r w:rsidRPr="002C5414">
              <w:rPr>
                <w:rFonts w:ascii="Arial" w:hAnsi="Arial" w:cs="Arial"/>
              </w:rPr>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2C5414" w:rsidRDefault="0047048A" w:rsidP="007E6D93">
            <w:pPr>
              <w:rPr>
                <w:rFonts w:ascii="Arial" w:hAnsi="Arial" w:cs="Arial"/>
              </w:rPr>
            </w:pPr>
          </w:p>
        </w:tc>
      </w:tr>
      <w:tr w:rsidR="0047048A" w:rsidRPr="00FE6B7C"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2C5414" w:rsidRDefault="0047048A" w:rsidP="007E6D93">
            <w:pPr>
              <w:rPr>
                <w:rFonts w:ascii="Arial" w:hAnsi="Arial" w:cs="Arial"/>
              </w:rPr>
            </w:pPr>
            <w:r w:rsidRPr="002C5414">
              <w:rPr>
                <w:rFonts w:ascii="Arial" w:hAnsi="Arial" w:cs="Arial"/>
              </w:rPr>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2C5414" w:rsidRDefault="0047048A" w:rsidP="007E6D93">
            <w:pPr>
              <w:rPr>
                <w:rFonts w:ascii="Arial" w:hAnsi="Arial" w:cs="Arial"/>
              </w:rPr>
            </w:pPr>
            <w:r w:rsidRPr="002C5414">
              <w:rPr>
                <w:rFonts w:ascii="Arial" w:hAnsi="Arial" w:cs="Arial"/>
                <w:b/>
                <w:bCs/>
              </w:rPr>
              <w:t>PREGLED IN VREDNOTENJE VLOG</w:t>
            </w:r>
          </w:p>
        </w:tc>
      </w:tr>
      <w:tr w:rsidR="0047048A" w:rsidRPr="00FE6B7C"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2C5414" w:rsidRDefault="0047048A" w:rsidP="007E6D93">
            <w:pPr>
              <w:rPr>
                <w:rFonts w:ascii="Arial" w:hAnsi="Arial" w:cs="Arial"/>
              </w:rPr>
            </w:pPr>
            <w:r w:rsidRPr="002C5414">
              <w:rPr>
                <w:rFonts w:ascii="Arial" w:hAnsi="Arial" w:cs="Arial"/>
              </w:rPr>
              <w:t xml:space="preserve">Izveden je pregled in vrednotenje vlog v skladu z v javnem razpisu določenimi zahtevami (54. čl. ZJZP) </w:t>
            </w:r>
          </w:p>
          <w:p w14:paraId="09F74DA0"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2C5414" w:rsidRDefault="0047048A" w:rsidP="007E6D93">
            <w:pPr>
              <w:rPr>
                <w:rFonts w:ascii="Arial" w:hAnsi="Arial" w:cs="Arial"/>
              </w:rPr>
            </w:pPr>
          </w:p>
        </w:tc>
      </w:tr>
      <w:tr w:rsidR="0047048A" w:rsidRPr="00FE6B7C"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2C5414" w:rsidRDefault="0047048A" w:rsidP="007E6D93">
            <w:pPr>
              <w:rPr>
                <w:rFonts w:ascii="Arial" w:hAnsi="Arial" w:cs="Arial"/>
              </w:rPr>
            </w:pPr>
            <w:r w:rsidRPr="002C5414">
              <w:rPr>
                <w:rFonts w:ascii="Arial" w:hAnsi="Arial" w:cs="Arial"/>
              </w:rPr>
              <w:t>Pojasnilo, dopolnitve in odprave računskih napak v ponudbah so izvedene na poziv naročnika in so dopustne (2. in 3. odst. 54. čl. ZJZP)</w:t>
            </w:r>
          </w:p>
          <w:p w14:paraId="02914711"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A6000D7"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ni dovoljena sprememba predmeta, cene in drugih meril - </w:t>
            </w:r>
            <w:r w:rsidRPr="002C5414">
              <w:rPr>
                <w:rFonts w:ascii="Arial" w:eastAsia="Times New Roman" w:hAnsi="Arial" w:cs="Arial"/>
                <w:i/>
                <w:sz w:val="20"/>
                <w:szCs w:val="20"/>
              </w:rPr>
              <w:t>2. odst. 54. čl. ZJZP</w:t>
            </w:r>
          </w:p>
          <w:p w14:paraId="700CEB48"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dopustne so le take dopolnitve vlog, s katerimi se odpravljajo manjša odstopanja od zahtev v razpisni dokumentaciji in ki v nobenem primeru ne vplivajo na vsebino vloge, ocenjevanje in razvrščanje - 3. odst. 54. čl. ZJZP</w:t>
            </w:r>
          </w:p>
          <w:p w14:paraId="3AAB1C52"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2C5414" w:rsidRDefault="0047048A" w:rsidP="007E6D93">
            <w:pPr>
              <w:jc w:val="left"/>
              <w:rPr>
                <w:rFonts w:ascii="Arial" w:hAnsi="Arial" w:cs="Arial"/>
                <w:i/>
                <w:highlight w:val="yellow"/>
              </w:rPr>
            </w:pPr>
          </w:p>
        </w:tc>
      </w:tr>
      <w:tr w:rsidR="0047048A" w:rsidRPr="00FE6B7C"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2C5414" w:rsidRDefault="0047048A" w:rsidP="007E6D93">
            <w:pPr>
              <w:rPr>
                <w:rFonts w:ascii="Arial" w:hAnsi="Arial" w:cs="Arial"/>
              </w:rPr>
            </w:pPr>
            <w:r w:rsidRPr="002C5414">
              <w:rPr>
                <w:rFonts w:ascii="Arial" w:hAnsi="Arial" w:cs="Arial"/>
              </w:rPr>
              <w:t xml:space="preserve">Neustrezne ponudbe so izločene </w:t>
            </w:r>
          </w:p>
          <w:p w14:paraId="5382E42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2C5414" w:rsidRDefault="0047048A" w:rsidP="007E6D93">
            <w:pPr>
              <w:jc w:val="left"/>
              <w:rPr>
                <w:rFonts w:ascii="Arial" w:hAnsi="Arial" w:cs="Arial"/>
              </w:rPr>
            </w:pPr>
          </w:p>
        </w:tc>
      </w:tr>
      <w:tr w:rsidR="0047048A" w:rsidRPr="00FE6B7C"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2C5414" w:rsidRDefault="0047048A" w:rsidP="007E6D93">
            <w:pPr>
              <w:rPr>
                <w:rFonts w:ascii="Arial" w:hAnsi="Arial" w:cs="Arial"/>
              </w:rPr>
            </w:pPr>
            <w:r w:rsidRPr="002C5414">
              <w:rPr>
                <w:rFonts w:ascii="Arial" w:hAnsi="Arial" w:cs="Arial"/>
              </w:rPr>
              <w:t>Predloženo je finančno zavarovanje za resnost ponudbe (v kolikor je bilo zahtevano v RD)</w:t>
            </w:r>
          </w:p>
          <w:p w14:paraId="38717A3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2C5414" w:rsidRDefault="0047048A" w:rsidP="007E6D93">
            <w:pPr>
              <w:jc w:val="left"/>
              <w:rPr>
                <w:rFonts w:ascii="Arial" w:hAnsi="Arial" w:cs="Arial"/>
              </w:rPr>
            </w:pPr>
          </w:p>
        </w:tc>
      </w:tr>
      <w:tr w:rsidR="0047048A" w:rsidRPr="00FE6B7C"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2C5414" w:rsidRDefault="0047048A" w:rsidP="007E6D93">
            <w:pPr>
              <w:rPr>
                <w:rFonts w:ascii="Arial" w:hAnsi="Arial" w:cs="Arial"/>
              </w:rPr>
            </w:pPr>
            <w:r w:rsidRPr="002C5414">
              <w:rPr>
                <w:rFonts w:ascii="Arial" w:hAnsi="Arial" w:cs="Arial"/>
              </w:rPr>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2C5414" w:rsidRDefault="0047048A" w:rsidP="007E6D93">
            <w:pPr>
              <w:jc w:val="left"/>
              <w:rPr>
                <w:rFonts w:ascii="Arial" w:hAnsi="Arial" w:cs="Arial"/>
                <w:b/>
                <w:i/>
              </w:rPr>
            </w:pPr>
          </w:p>
        </w:tc>
      </w:tr>
      <w:tr w:rsidR="0047048A" w:rsidRPr="00FE6B7C"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2C5414" w:rsidRDefault="0047048A" w:rsidP="007E6D93">
            <w:pPr>
              <w:rPr>
                <w:rFonts w:ascii="Arial" w:hAnsi="Arial" w:cs="Arial"/>
              </w:rPr>
            </w:pPr>
            <w:r w:rsidRPr="002C5414">
              <w:rPr>
                <w:rFonts w:ascii="Arial" w:hAnsi="Arial" w:cs="Arial"/>
              </w:rPr>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2C5414" w:rsidRDefault="0047048A" w:rsidP="007E6D93">
            <w:pPr>
              <w:rPr>
                <w:rFonts w:ascii="Arial" w:hAnsi="Arial" w:cs="Arial"/>
                <w:b/>
                <w:bCs/>
              </w:rPr>
            </w:pPr>
            <w:r w:rsidRPr="002C5414">
              <w:rPr>
                <w:rFonts w:ascii="Arial" w:hAnsi="Arial" w:cs="Arial"/>
                <w:b/>
                <w:bCs/>
              </w:rPr>
              <w:t>KONKURENČNI DIALOG (</w:t>
            </w:r>
            <w:r w:rsidRPr="002C5414">
              <w:rPr>
                <w:rFonts w:ascii="Arial" w:hAnsi="Arial" w:cs="Arial"/>
                <w:b/>
              </w:rPr>
              <w:t>zgolj v primeru postopka konkurenčnega dialoga)</w:t>
            </w:r>
          </w:p>
        </w:tc>
      </w:tr>
      <w:tr w:rsidR="0047048A" w:rsidRPr="00FE6B7C"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2C5414" w:rsidRDefault="0047048A" w:rsidP="007E6D93">
            <w:pPr>
              <w:jc w:val="left"/>
              <w:rPr>
                <w:rFonts w:ascii="Arial" w:hAnsi="Arial" w:cs="Arial"/>
              </w:rPr>
            </w:pPr>
            <w:r w:rsidRPr="002C5414">
              <w:rPr>
                <w:rFonts w:ascii="Arial" w:hAnsi="Arial" w:cs="Arial"/>
              </w:rPr>
              <w:t>Izvedba konkurenčnega dialoga je ustrezna (46. in 47. čl. ZJZP):</w:t>
            </w:r>
          </w:p>
          <w:p w14:paraId="6143538B"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kvalifikacija (ugotavljanje osnovne sposobnosti kandidatov, kjer je zagotovljena enakopravna obravnava, zlasti nediskriminatorno posredovanje informacij vsem kandidatom)</w:t>
            </w:r>
          </w:p>
          <w:p w14:paraId="6EE8F314"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pregled prijav</w:t>
            </w:r>
          </w:p>
          <w:p w14:paraId="79C24292"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priznanje sposobnosti (in obdobje mirovanja)</w:t>
            </w:r>
          </w:p>
          <w:p w14:paraId="2C80C211"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izvedba dialoga (zapisnik in toliko faz, kolikor je bilo predvidenih v javnem razpisu)</w:t>
            </w:r>
          </w:p>
          <w:p w14:paraId="62A1D6B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povabilo k oddaji končnih ponudb (opredelitev končnih pogojev in meril, končnih zahtev – poslano vsem kandidatom iz zadnje faze dialoga) </w:t>
            </w:r>
          </w:p>
          <w:p w14:paraId="75B75B2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oddaja končnih ponudb </w:t>
            </w:r>
          </w:p>
          <w:p w14:paraId="16311993"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(praviloma javno) odpiranje (končnih) ponudb </w:t>
            </w:r>
          </w:p>
          <w:p w14:paraId="74AEE29B" w14:textId="77777777" w:rsidR="0047048A" w:rsidRPr="002C5414" w:rsidRDefault="0047048A" w:rsidP="006415DA">
            <w:pPr>
              <w:pStyle w:val="Odstavekseznama"/>
              <w:numPr>
                <w:ilvl w:val="0"/>
                <w:numId w:val="15"/>
              </w:numPr>
              <w:shd w:val="clear" w:color="auto" w:fill="FFFFFF" w:themeFill="background1"/>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dopolnjevanje in pojasnjevanje ponudb </w:t>
            </w:r>
          </w:p>
          <w:p w14:paraId="74385C13" w14:textId="77777777" w:rsidR="0047048A" w:rsidRPr="002C5414" w:rsidRDefault="0047048A" w:rsidP="006415DA">
            <w:pPr>
              <w:pStyle w:val="Odstavekseznama"/>
              <w:numPr>
                <w:ilvl w:val="0"/>
                <w:numId w:val="15"/>
              </w:numPr>
              <w:spacing w:after="0" w:line="240" w:lineRule="auto"/>
              <w:contextualSpacing w:val="0"/>
              <w:rPr>
                <w:rFonts w:ascii="Arial" w:hAnsi="Arial" w:cs="Arial"/>
                <w:b/>
                <w:bCs/>
                <w:sz w:val="20"/>
                <w:szCs w:val="20"/>
              </w:rPr>
            </w:pPr>
            <w:r w:rsidRPr="002C5414">
              <w:rPr>
                <w:rFonts w:ascii="Arial" w:eastAsia="Times New Roman" w:hAnsi="Arial" w:cs="Arial"/>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2C5414" w:rsidRDefault="0047048A" w:rsidP="007E6D93">
            <w:pPr>
              <w:jc w:val="left"/>
              <w:rPr>
                <w:rFonts w:ascii="Arial" w:hAnsi="Arial" w:cs="Arial"/>
                <w:i/>
              </w:rPr>
            </w:pPr>
          </w:p>
          <w:p w14:paraId="3664BE82" w14:textId="77777777" w:rsidR="0047048A" w:rsidRPr="002C5414" w:rsidRDefault="0047048A" w:rsidP="007E6D93">
            <w:pPr>
              <w:rPr>
                <w:rFonts w:ascii="Arial" w:hAnsi="Arial" w:cs="Arial"/>
                <w:b/>
                <w:bCs/>
              </w:rPr>
            </w:pPr>
          </w:p>
        </w:tc>
      </w:tr>
      <w:tr w:rsidR="0047048A" w:rsidRPr="00FE6B7C"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2C5414" w:rsidRDefault="0047048A" w:rsidP="007E6D93">
            <w:pPr>
              <w:rPr>
                <w:rFonts w:ascii="Arial" w:hAnsi="Arial" w:cs="Arial"/>
              </w:rPr>
            </w:pPr>
            <w:r w:rsidRPr="002C5414">
              <w:rPr>
                <w:rFonts w:ascii="Arial" w:hAnsi="Arial" w:cs="Arial"/>
              </w:rPr>
              <w:t>Število kandidatov v postopku konkurenčnega dialoga je večje od treh (46. čl. ZJZP)</w:t>
            </w:r>
          </w:p>
          <w:p w14:paraId="66B9054A" w14:textId="77777777" w:rsidR="0047048A" w:rsidRPr="002C5414" w:rsidRDefault="0047048A" w:rsidP="007E6D93">
            <w:pPr>
              <w:rPr>
                <w:rFonts w:ascii="Arial" w:hAnsi="Arial" w:cs="Arial"/>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2C5414" w:rsidRDefault="0047048A" w:rsidP="007E6D93">
            <w:pPr>
              <w:rPr>
                <w:rFonts w:ascii="Arial" w:hAnsi="Arial" w:cs="Arial"/>
                <w:b/>
                <w:i/>
                <w:color w:val="A6A6A6" w:themeColor="background1" w:themeShade="A6"/>
              </w:rPr>
            </w:pPr>
          </w:p>
        </w:tc>
      </w:tr>
      <w:tr w:rsidR="0047048A" w:rsidRPr="00FE6B7C"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2C5414" w:rsidRDefault="0047048A" w:rsidP="007E6D93">
            <w:pPr>
              <w:rPr>
                <w:rFonts w:ascii="Arial" w:hAnsi="Arial" w:cs="Arial"/>
              </w:rPr>
            </w:pPr>
            <w:r w:rsidRPr="002C5414">
              <w:rPr>
                <w:rFonts w:ascii="Arial" w:hAnsi="Arial" w:cs="Arial"/>
              </w:rPr>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2C5414" w:rsidRDefault="0047048A" w:rsidP="007E6D93">
            <w:pPr>
              <w:rPr>
                <w:rFonts w:ascii="Arial" w:hAnsi="Arial" w:cs="Arial"/>
              </w:rPr>
            </w:pPr>
            <w:r w:rsidRPr="002C5414">
              <w:rPr>
                <w:rFonts w:ascii="Arial" w:hAnsi="Arial" w:cs="Arial"/>
                <w:b/>
                <w:bCs/>
              </w:rPr>
              <w:t>ODLOČITEV O IZBIRI</w:t>
            </w:r>
          </w:p>
        </w:tc>
      </w:tr>
      <w:tr w:rsidR="0047048A" w:rsidRPr="00FE6B7C"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2C5414" w:rsidRDefault="0047048A" w:rsidP="007E6D93">
            <w:pPr>
              <w:rPr>
                <w:rFonts w:ascii="Arial" w:hAnsi="Arial" w:cs="Arial"/>
              </w:rPr>
            </w:pPr>
            <w:r w:rsidRPr="002C5414">
              <w:rPr>
                <w:rFonts w:ascii="Arial" w:hAnsi="Arial" w:cs="Arial"/>
              </w:rPr>
              <w:t>Izdan je akt izbire izvajalca JZP (56. čl. ZJZP)</w:t>
            </w:r>
          </w:p>
          <w:p w14:paraId="172550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2C5414" w:rsidRDefault="0047048A" w:rsidP="007E6D93">
            <w:pPr>
              <w:rPr>
                <w:rFonts w:ascii="Arial" w:hAnsi="Arial" w:cs="Arial"/>
              </w:rPr>
            </w:pPr>
            <w:r w:rsidRPr="002C5414">
              <w:rPr>
                <w:rFonts w:ascii="Arial" w:hAnsi="Arial" w:cs="Arial"/>
                <w:i/>
              </w:rPr>
              <w:t>.</w:t>
            </w:r>
          </w:p>
        </w:tc>
      </w:tr>
      <w:tr w:rsidR="0047048A" w:rsidRPr="00FE6B7C"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2C5414" w:rsidRDefault="0047048A" w:rsidP="007E6D93">
            <w:pPr>
              <w:rPr>
                <w:rFonts w:ascii="Arial" w:hAnsi="Arial" w:cs="Arial"/>
              </w:rPr>
            </w:pPr>
            <w:r w:rsidRPr="002C5414">
              <w:rPr>
                <w:rFonts w:ascii="Arial" w:hAnsi="Arial" w:cs="Arial"/>
              </w:rPr>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2C5414" w:rsidRDefault="0047048A" w:rsidP="007E6D93">
            <w:pPr>
              <w:rPr>
                <w:rFonts w:ascii="Arial" w:hAnsi="Arial" w:cs="Arial"/>
              </w:rPr>
            </w:pPr>
          </w:p>
        </w:tc>
      </w:tr>
      <w:tr w:rsidR="0047048A" w:rsidRPr="00FE6B7C"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2C5414" w:rsidRDefault="0047048A" w:rsidP="007E6D93">
            <w:pPr>
              <w:rPr>
                <w:rFonts w:ascii="Arial" w:hAnsi="Arial" w:cs="Arial"/>
              </w:rPr>
            </w:pPr>
            <w:r w:rsidRPr="002C5414">
              <w:rPr>
                <w:rFonts w:ascii="Arial" w:hAnsi="Arial" w:cs="Arial"/>
              </w:rPr>
              <w:t>V kolikor so nastopile okoliščine, ki kažejo na to, da najustreznejši kandidat ne bo mogel izpolnjevati obveznosti iz pogodbe (navedene v 3. odst. 60. čl. ZJZP), je bil izbrani kandidat izločen in izbran 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2C5414" w:rsidRDefault="0047048A" w:rsidP="007E6D93">
            <w:pPr>
              <w:jc w:val="center"/>
              <w:rPr>
                <w:rFonts w:ascii="Arial" w:hAnsi="Arial" w:cs="Arial"/>
                <w:b/>
                <w:i/>
              </w:rPr>
            </w:pPr>
          </w:p>
        </w:tc>
      </w:tr>
      <w:tr w:rsidR="0047048A" w:rsidRPr="00FE6B7C"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2C5414" w:rsidRDefault="0047048A" w:rsidP="007E6D93">
            <w:pPr>
              <w:rPr>
                <w:rFonts w:ascii="Arial" w:hAnsi="Arial" w:cs="Arial"/>
              </w:rPr>
            </w:pPr>
            <w:r w:rsidRPr="002C5414">
              <w:rPr>
                <w:rFonts w:ascii="Arial" w:hAnsi="Arial" w:cs="Arial"/>
              </w:rPr>
              <w:t>Spoštovano je obdobje mirovanja</w:t>
            </w:r>
          </w:p>
          <w:p w14:paraId="290A43FE" w14:textId="77777777" w:rsidR="0047048A" w:rsidRPr="002C5414" w:rsidRDefault="0047048A" w:rsidP="007E6D93">
            <w:pPr>
              <w:rPr>
                <w:rFonts w:ascii="Arial" w:hAnsi="Arial" w:cs="Arial"/>
              </w:rPr>
            </w:pPr>
            <w:r w:rsidRPr="002C5414">
              <w:rPr>
                <w:rFonts w:ascii="Arial" w:hAnsi="Arial" w:cs="Arial"/>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2C5414" w:rsidRDefault="0047048A" w:rsidP="007E6D93">
            <w:pPr>
              <w:pStyle w:val="Pripombabesedilo"/>
              <w:rPr>
                <w:rFonts w:ascii="Arial" w:hAnsi="Arial" w:cs="Arial"/>
                <w:color w:val="000000" w:themeColor="text1"/>
                <w:lang w:val="sl-SI" w:eastAsia="en-US"/>
              </w:rPr>
            </w:pPr>
          </w:p>
        </w:tc>
      </w:tr>
      <w:tr w:rsidR="0047048A" w:rsidRPr="00FE6B7C"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2C5414" w:rsidRDefault="0047048A" w:rsidP="007E6D93">
            <w:pPr>
              <w:rPr>
                <w:rFonts w:ascii="Arial" w:hAnsi="Arial" w:cs="Arial"/>
              </w:rPr>
            </w:pPr>
            <w:r w:rsidRPr="002C5414">
              <w:rPr>
                <w:rFonts w:ascii="Arial" w:hAnsi="Arial" w:cs="Arial"/>
              </w:rPr>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2C5414" w:rsidRDefault="0047048A" w:rsidP="007E6D93">
            <w:pPr>
              <w:rPr>
                <w:rFonts w:ascii="Arial" w:hAnsi="Arial" w:cs="Arial"/>
              </w:rPr>
            </w:pPr>
            <w:r w:rsidRPr="002C5414">
              <w:rPr>
                <w:rFonts w:ascii="Arial" w:hAnsi="Arial" w:cs="Arial"/>
                <w:b/>
                <w:bCs/>
              </w:rPr>
              <w:t>OBJAVA ODLOČITVE O IZBIRI</w:t>
            </w:r>
          </w:p>
        </w:tc>
      </w:tr>
      <w:tr w:rsidR="0047048A" w:rsidRPr="00FE6B7C"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2C5414" w:rsidRDefault="0047048A" w:rsidP="007E6D93">
            <w:pPr>
              <w:rPr>
                <w:rFonts w:ascii="Arial" w:hAnsi="Arial" w:cs="Arial"/>
                <w:i/>
              </w:rPr>
            </w:pPr>
            <w:r w:rsidRPr="002C5414">
              <w:rPr>
                <w:rFonts w:ascii="Arial" w:hAnsi="Arial" w:cs="Arial"/>
              </w:rPr>
              <w:t>Akt o izbiri izvajalca JZP je objavljen na svetovnem spletu (2. odst. 13. čl. ZJZP)</w:t>
            </w:r>
            <w:r w:rsidRPr="002C5414">
              <w:rPr>
                <w:rFonts w:ascii="Arial" w:hAnsi="Arial" w:cs="Arial"/>
                <w:i/>
                <w:color w:val="A6A6A6" w:themeColor="background1" w:themeShade="A6"/>
              </w:rPr>
              <w:t xml:space="preserve"> </w:t>
            </w:r>
            <w:r w:rsidRPr="002C5414">
              <w:rPr>
                <w:rFonts w:ascii="Arial" w:hAnsi="Arial" w:cs="Arial"/>
                <w:i/>
              </w:rPr>
              <w:t>npr. v Uradnem listu RS, na spletni strani JP (koncedenta)</w:t>
            </w:r>
          </w:p>
          <w:p w14:paraId="7E4F0D5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6BBF7095" w14:textId="77777777" w:rsidR="00772877"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v primeru objav v več medijih je treba</w:t>
            </w:r>
          </w:p>
          <w:p w14:paraId="39BF0607" w14:textId="2A4EECA8" w:rsidR="0047048A" w:rsidRPr="002C5414" w:rsidRDefault="0047048A" w:rsidP="007E6D93">
            <w:pPr>
              <w:rPr>
                <w:rFonts w:ascii="Arial" w:hAnsi="Arial" w:cs="Arial"/>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2C5414" w:rsidRDefault="0047048A" w:rsidP="007E6D93">
            <w:pPr>
              <w:rPr>
                <w:rFonts w:ascii="Arial" w:hAnsi="Arial" w:cs="Arial"/>
                <w:i/>
              </w:rPr>
            </w:pPr>
          </w:p>
          <w:p w14:paraId="0D4E9FB9" w14:textId="77777777" w:rsidR="0047048A" w:rsidRPr="002C5414" w:rsidRDefault="0047048A" w:rsidP="007E6D93">
            <w:pPr>
              <w:pStyle w:val="Pripombabesedilo"/>
              <w:rPr>
                <w:rFonts w:ascii="Arial" w:hAnsi="Arial" w:cs="Arial"/>
                <w:i/>
                <w:color w:val="FF0000"/>
                <w:lang w:val="sl-SI" w:eastAsia="sl-SI"/>
              </w:rPr>
            </w:pPr>
          </w:p>
          <w:p w14:paraId="1C522C9D" w14:textId="77777777" w:rsidR="0047048A" w:rsidRPr="002C5414" w:rsidRDefault="0047048A" w:rsidP="007E6D93">
            <w:pPr>
              <w:rPr>
                <w:rFonts w:ascii="Arial" w:hAnsi="Arial" w:cs="Arial"/>
                <w:i/>
              </w:rPr>
            </w:pPr>
          </w:p>
        </w:tc>
      </w:tr>
      <w:tr w:rsidR="0047048A" w:rsidRPr="00FE6B7C"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 (koncedenta))</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2C5414" w:rsidRDefault="0047048A" w:rsidP="007E6D93">
            <w:pPr>
              <w:pStyle w:val="Pripombabesedilo"/>
              <w:rPr>
                <w:rFonts w:ascii="Arial" w:hAnsi="Arial" w:cs="Arial"/>
                <w:i/>
                <w:lang w:val="sl-SI"/>
              </w:rPr>
            </w:pPr>
          </w:p>
        </w:tc>
      </w:tr>
      <w:tr w:rsidR="0047048A" w:rsidRPr="00FE6B7C"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54870C5C"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2C5414" w:rsidRDefault="0047048A" w:rsidP="007E6D93">
            <w:pPr>
              <w:rPr>
                <w:rFonts w:ascii="Arial" w:hAnsi="Arial" w:cs="Arial"/>
              </w:rPr>
            </w:pPr>
          </w:p>
        </w:tc>
      </w:tr>
      <w:tr w:rsidR="0047048A" w:rsidRPr="00FE6B7C" w14:paraId="3D93B615" w14:textId="77777777" w:rsidTr="007E6D93">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2C5414" w:rsidRDefault="0047048A" w:rsidP="007E6D93">
            <w:pPr>
              <w:rPr>
                <w:rFonts w:ascii="Arial" w:hAnsi="Arial" w:cs="Arial"/>
              </w:rPr>
            </w:pPr>
            <w:r w:rsidRPr="002C5414">
              <w:rPr>
                <w:rFonts w:ascii="Arial" w:hAnsi="Arial" w:cs="Arial"/>
              </w:rPr>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0302EA" w14:textId="77777777" w:rsidR="0047048A" w:rsidRPr="002C5414" w:rsidRDefault="0047048A" w:rsidP="007E6D93">
            <w:pPr>
              <w:jc w:val="left"/>
              <w:rPr>
                <w:rFonts w:ascii="Arial" w:hAnsi="Arial" w:cs="Arial"/>
              </w:rPr>
            </w:pPr>
            <w:r w:rsidRPr="002C5414">
              <w:rPr>
                <w:rFonts w:ascii="Arial" w:hAnsi="Arial" w:cs="Arial"/>
                <w:b/>
                <w:bCs/>
              </w:rPr>
              <w:t xml:space="preserve">TEMELJNA NAČELA </w:t>
            </w:r>
          </w:p>
        </w:tc>
      </w:tr>
      <w:tr w:rsidR="0047048A" w:rsidRPr="00FE6B7C"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2C5414" w:rsidRDefault="0047048A" w:rsidP="007E6D93">
            <w:pPr>
              <w:jc w:val="left"/>
              <w:rPr>
                <w:rFonts w:ascii="Arial" w:hAnsi="Arial" w:cs="Arial"/>
              </w:rPr>
            </w:pPr>
            <w:r w:rsidRPr="002C5414">
              <w:rPr>
                <w:rFonts w:ascii="Arial" w:hAnsi="Arial" w:cs="Arial"/>
              </w:rPr>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2C5414" w:rsidRDefault="0047048A" w:rsidP="007E6D93">
            <w:pPr>
              <w:rPr>
                <w:rFonts w:ascii="Arial" w:hAnsi="Arial" w:cs="Arial"/>
                <w:highlight w:val="yellow"/>
              </w:rPr>
            </w:pPr>
          </w:p>
        </w:tc>
      </w:tr>
      <w:tr w:rsidR="0047048A" w:rsidRPr="00FE6B7C"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2C5414" w:rsidRDefault="0047048A" w:rsidP="007E6D93">
            <w:pPr>
              <w:rPr>
                <w:rFonts w:ascii="Arial" w:hAnsi="Arial" w:cs="Arial"/>
              </w:rPr>
            </w:pPr>
            <w:r w:rsidRPr="002C5414">
              <w:rPr>
                <w:rFonts w:ascii="Arial" w:hAnsi="Arial" w:cs="Arial"/>
              </w:rPr>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178155E" w:rsidR="0047048A" w:rsidRPr="002C5414" w:rsidRDefault="00C52610" w:rsidP="007E6D93">
            <w:pPr>
              <w:rPr>
                <w:rFonts w:ascii="Arial" w:hAnsi="Arial" w:cs="Arial"/>
              </w:rPr>
            </w:pPr>
            <w:r w:rsidRPr="002C5414">
              <w:rPr>
                <w:rFonts w:ascii="Arial" w:hAnsi="Arial" w:cs="Arial"/>
                <w:b/>
                <w:bCs/>
              </w:rPr>
              <w:t>PREPOZNAVNOST, PREGLEDNOST  IN</w:t>
            </w:r>
            <w:r w:rsidR="0047048A" w:rsidRPr="002C5414">
              <w:rPr>
                <w:rFonts w:ascii="Arial" w:hAnsi="Arial" w:cs="Arial"/>
                <w:b/>
                <w:bCs/>
              </w:rPr>
              <w:t xml:space="preserve"> KOMUNICIRANJE </w:t>
            </w:r>
          </w:p>
        </w:tc>
      </w:tr>
      <w:tr w:rsidR="0047048A" w:rsidRPr="00FE6B7C"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05F43A21"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2C5414" w:rsidRDefault="0047048A" w:rsidP="007E6D93">
            <w:pPr>
              <w:rPr>
                <w:rFonts w:ascii="Arial" w:hAnsi="Arial" w:cs="Arial"/>
                <w:i/>
                <w:highlight w:val="yellow"/>
              </w:rPr>
            </w:pPr>
          </w:p>
        </w:tc>
      </w:tr>
      <w:tr w:rsidR="0047048A" w:rsidRPr="00FE6B7C"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37CD8D15" w14:textId="446ACE7A" w:rsidR="00C52610" w:rsidRPr="002C5414" w:rsidRDefault="0047048A" w:rsidP="00C52610">
            <w:pPr>
              <w:rPr>
                <w:rFonts w:ascii="Arial" w:hAnsi="Arial" w:cs="Arial"/>
              </w:rPr>
            </w:pPr>
            <w:r w:rsidRPr="002C5414">
              <w:rPr>
                <w:rFonts w:ascii="Arial" w:hAnsi="Arial" w:cs="Arial"/>
              </w:rPr>
              <w:t xml:space="preserve">V pogodbi je določba, da je potrebno upoštevati zahteve s področja  </w:t>
            </w:r>
            <w:r w:rsidR="00C52610" w:rsidRPr="002C5414">
              <w:rPr>
                <w:rFonts w:ascii="Arial" w:hAnsi="Arial" w:cs="Arial"/>
              </w:rPr>
              <w:t>prepoznavnosti, preglednosti in komuniciranja</w:t>
            </w:r>
          </w:p>
          <w:p w14:paraId="0E94FEB6" w14:textId="354B0BCC" w:rsidR="0047048A" w:rsidRPr="002C5414" w:rsidRDefault="0047048A" w:rsidP="007E6D93">
            <w:pPr>
              <w:rPr>
                <w:rFonts w:ascii="Arial" w:hAnsi="Arial" w:cs="Arial"/>
              </w:rPr>
            </w:pPr>
            <w:r w:rsidRPr="002C5414">
              <w:rPr>
                <w:rFonts w:ascii="Arial" w:hAnsi="Arial" w:cs="Arial"/>
              </w:rPr>
              <w:t xml:space="preserve"> o strukturnih skladih (v primeru "različnih pisnih in drugih gradiv, ki nastanejo v okviru operacije",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2C5414" w:rsidRDefault="0047048A" w:rsidP="007E6D93">
            <w:pPr>
              <w:rPr>
                <w:rFonts w:ascii="Arial" w:hAnsi="Arial" w:cs="Arial"/>
              </w:rPr>
            </w:pPr>
          </w:p>
        </w:tc>
      </w:tr>
      <w:tr w:rsidR="0047048A" w:rsidRPr="00FE6B7C"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2C5414" w:rsidRDefault="0047048A" w:rsidP="007E6D93">
            <w:pPr>
              <w:rPr>
                <w:rFonts w:ascii="Arial" w:hAnsi="Arial" w:cs="Arial"/>
                <w:b/>
              </w:rPr>
            </w:pPr>
            <w:r w:rsidRPr="002C5414">
              <w:rPr>
                <w:rFonts w:ascii="Arial" w:hAnsi="Arial" w:cs="Arial"/>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2C5414" w:rsidRDefault="0047048A" w:rsidP="007E6D93">
            <w:pPr>
              <w:rPr>
                <w:rFonts w:ascii="Arial" w:hAnsi="Arial" w:cs="Arial"/>
                <w:b/>
              </w:rPr>
            </w:pPr>
            <w:r w:rsidRPr="002C5414">
              <w:rPr>
                <w:rFonts w:ascii="Arial" w:hAnsi="Arial" w:cs="Arial"/>
                <w:b/>
                <w:bCs/>
              </w:rPr>
              <w:t>PRAVNO VARSTVO</w:t>
            </w:r>
          </w:p>
        </w:tc>
      </w:tr>
      <w:tr w:rsidR="0047048A" w:rsidRPr="00FE6B7C"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2C5414" w:rsidRDefault="0047048A" w:rsidP="007E6D93">
            <w:pPr>
              <w:rPr>
                <w:rFonts w:ascii="Arial" w:hAnsi="Arial" w:cs="Arial"/>
              </w:rPr>
            </w:pPr>
            <w:r w:rsidRPr="002C5414">
              <w:rPr>
                <w:rFonts w:ascii="Arial" w:hAnsi="Arial" w:cs="Arial"/>
              </w:rPr>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2C5414" w:rsidRDefault="0047048A" w:rsidP="007E6D93">
            <w:pPr>
              <w:rPr>
                <w:rFonts w:ascii="Arial" w:hAnsi="Arial" w:cs="Arial"/>
                <w:highlight w:val="yellow"/>
              </w:rPr>
            </w:pPr>
          </w:p>
        </w:tc>
      </w:tr>
      <w:tr w:rsidR="0047048A" w:rsidRPr="00FE6B7C"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2C5414" w:rsidRDefault="0047048A" w:rsidP="007E6D93">
            <w:pPr>
              <w:rPr>
                <w:rFonts w:ascii="Arial" w:hAnsi="Arial" w:cs="Arial"/>
              </w:rPr>
            </w:pPr>
            <w:r w:rsidRPr="002C5414">
              <w:rPr>
                <w:rFonts w:ascii="Arial" w:hAnsi="Arial" w:cs="Arial"/>
              </w:rPr>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2C5414" w:rsidRDefault="0047048A" w:rsidP="007E6D93">
            <w:pPr>
              <w:rPr>
                <w:rFonts w:ascii="Arial" w:hAnsi="Arial" w:cs="Arial"/>
              </w:rPr>
            </w:pPr>
          </w:p>
        </w:tc>
      </w:tr>
      <w:tr w:rsidR="0047048A" w:rsidRPr="00FE6B7C"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2C5414" w:rsidRDefault="0047048A" w:rsidP="007E6D93">
            <w:pPr>
              <w:rPr>
                <w:rFonts w:ascii="Arial" w:hAnsi="Arial" w:cs="Arial"/>
                <w:b/>
              </w:rPr>
            </w:pPr>
            <w:r w:rsidRPr="002C5414">
              <w:rPr>
                <w:rFonts w:ascii="Arial" w:hAnsi="Arial" w:cs="Arial"/>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2C5414" w:rsidRDefault="0047048A" w:rsidP="007E6D93">
            <w:pPr>
              <w:rPr>
                <w:rFonts w:ascii="Arial" w:hAnsi="Arial" w:cs="Arial"/>
                <w:b/>
              </w:rPr>
            </w:pPr>
            <w:r w:rsidRPr="002C5414">
              <w:rPr>
                <w:rFonts w:ascii="Arial" w:hAnsi="Arial" w:cs="Arial"/>
                <w:b/>
              </w:rPr>
              <w:t>POGODBA O JZP</w:t>
            </w:r>
          </w:p>
        </w:tc>
      </w:tr>
      <w:tr w:rsidR="0047048A" w:rsidRPr="00FE6B7C"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2C5414" w:rsidRDefault="0047048A" w:rsidP="007E6D93">
            <w:pPr>
              <w:rPr>
                <w:rFonts w:ascii="Arial" w:hAnsi="Arial" w:cs="Arial"/>
              </w:rPr>
            </w:pPr>
            <w:r w:rsidRPr="002C5414">
              <w:rPr>
                <w:rFonts w:ascii="Arial" w:hAnsi="Arial" w:cs="Arial"/>
              </w:rPr>
              <w:lastRenderedPageBreak/>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2C5414" w:rsidRDefault="0047048A" w:rsidP="007E6D93">
            <w:pPr>
              <w:rPr>
                <w:rFonts w:ascii="Arial" w:hAnsi="Arial" w:cs="Arial"/>
              </w:rPr>
            </w:pPr>
            <w:r w:rsidRPr="002C5414">
              <w:rPr>
                <w:rFonts w:ascii="Arial" w:hAnsi="Arial" w:cs="Arial"/>
              </w:rPr>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2C5414" w:rsidRDefault="0047048A" w:rsidP="007E6D93">
            <w:pPr>
              <w:rPr>
                <w:rFonts w:ascii="Arial" w:hAnsi="Arial" w:cs="Arial"/>
              </w:rPr>
            </w:pPr>
          </w:p>
        </w:tc>
      </w:tr>
      <w:tr w:rsidR="0047048A" w:rsidRPr="00FE6B7C"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2C5414" w:rsidRDefault="0047048A" w:rsidP="007E6D93">
            <w:pPr>
              <w:rPr>
                <w:rFonts w:ascii="Arial" w:hAnsi="Arial" w:cs="Arial"/>
              </w:rPr>
            </w:pPr>
            <w:r w:rsidRPr="002C5414">
              <w:rPr>
                <w:rFonts w:ascii="Arial" w:hAnsi="Arial" w:cs="Arial"/>
              </w:rPr>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2C5414" w:rsidRDefault="0047048A" w:rsidP="007E6D93">
            <w:pPr>
              <w:jc w:val="center"/>
              <w:rPr>
                <w:rFonts w:ascii="Arial" w:hAnsi="Arial" w:cs="Arial"/>
                <w:i/>
                <w:color w:val="A6A6A6" w:themeColor="background1" w:themeShade="A6"/>
                <w:highlight w:val="yellow"/>
              </w:rPr>
            </w:pPr>
          </w:p>
        </w:tc>
      </w:tr>
      <w:tr w:rsidR="0047048A" w:rsidRPr="00FE6B7C"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2C5414" w:rsidRDefault="0047048A" w:rsidP="007E6D93">
            <w:pPr>
              <w:rPr>
                <w:rFonts w:ascii="Arial" w:hAnsi="Arial" w:cs="Arial"/>
              </w:rPr>
            </w:pPr>
            <w:r w:rsidRPr="002C5414">
              <w:rPr>
                <w:rFonts w:ascii="Arial" w:hAnsi="Arial" w:cs="Arial"/>
              </w:rPr>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2C5414" w:rsidRDefault="0047048A" w:rsidP="007E6D93">
            <w:pPr>
              <w:rPr>
                <w:rFonts w:ascii="Arial" w:hAnsi="Arial" w:cs="Arial"/>
                <w:i/>
              </w:rPr>
            </w:pPr>
          </w:p>
        </w:tc>
      </w:tr>
      <w:tr w:rsidR="0047048A" w:rsidRPr="00FE6B7C"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2C5414" w:rsidRDefault="0047048A" w:rsidP="007E6D93">
            <w:pPr>
              <w:rPr>
                <w:rFonts w:ascii="Arial" w:hAnsi="Arial" w:cs="Arial"/>
              </w:rPr>
            </w:pPr>
            <w:r w:rsidRPr="002C5414">
              <w:rPr>
                <w:rFonts w:ascii="Arial" w:hAnsi="Arial" w:cs="Arial"/>
              </w:rPr>
              <w:t>Nastale so pravice in obveznosti, ki izhajajo iz razmerja JZP so vezane na odložni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2C5414" w:rsidRDefault="0047048A" w:rsidP="007E6D93">
            <w:pPr>
              <w:rPr>
                <w:rFonts w:ascii="Arial" w:hAnsi="Arial" w:cs="Arial"/>
              </w:rPr>
            </w:pPr>
          </w:p>
        </w:tc>
      </w:tr>
      <w:tr w:rsidR="0047048A" w:rsidRPr="00FE6B7C"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2C5414" w:rsidRDefault="0047048A" w:rsidP="007E6D93">
            <w:pPr>
              <w:rPr>
                <w:rFonts w:ascii="Arial" w:hAnsi="Arial" w:cs="Arial"/>
              </w:rPr>
            </w:pPr>
            <w:r w:rsidRPr="002C5414">
              <w:rPr>
                <w:rFonts w:ascii="Arial" w:hAnsi="Arial" w:cs="Arial"/>
              </w:rPr>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2C5414" w:rsidRDefault="0047048A" w:rsidP="007E6D93">
            <w:pPr>
              <w:rPr>
                <w:rFonts w:ascii="Arial" w:hAnsi="Arial" w:cs="Arial"/>
                <w:highlight w:val="yellow"/>
              </w:rPr>
            </w:pPr>
          </w:p>
        </w:tc>
      </w:tr>
      <w:tr w:rsidR="0047048A" w:rsidRPr="00FE6B7C" w14:paraId="3B56542C" w14:textId="77777777" w:rsidTr="007E6D93">
        <w:tc>
          <w:tcPr>
            <w:tcW w:w="426" w:type="dxa"/>
            <w:tcBorders>
              <w:left w:val="single" w:sz="4" w:space="0" w:color="auto"/>
              <w:right w:val="single" w:sz="4" w:space="0" w:color="auto"/>
            </w:tcBorders>
            <w:hideMark/>
          </w:tcPr>
          <w:p w14:paraId="3D429094" w14:textId="77777777" w:rsidR="0047048A" w:rsidRPr="002C5414" w:rsidRDefault="0047048A" w:rsidP="007E6D93">
            <w:pPr>
              <w:rPr>
                <w:rFonts w:ascii="Arial" w:hAnsi="Arial" w:cs="Arial"/>
              </w:rPr>
            </w:pPr>
            <w:r w:rsidRPr="002C5414">
              <w:rPr>
                <w:rFonts w:ascii="Arial" w:hAnsi="Arial" w:cs="Arial"/>
              </w:rPr>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2C5414" w:rsidRDefault="0047048A" w:rsidP="007E6D93">
            <w:pPr>
              <w:rPr>
                <w:rFonts w:ascii="Arial" w:hAnsi="Arial" w:cs="Arial"/>
              </w:rPr>
            </w:pPr>
            <w:r w:rsidRPr="002C5414">
              <w:rPr>
                <w:rFonts w:ascii="Arial" w:hAnsi="Arial" w:cs="Arial"/>
              </w:rPr>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2C5414" w:rsidRDefault="0047048A" w:rsidP="007E6D93">
            <w:pPr>
              <w:rPr>
                <w:rFonts w:ascii="Arial" w:hAnsi="Arial" w:cs="Arial"/>
              </w:rPr>
            </w:pPr>
          </w:p>
        </w:tc>
      </w:tr>
      <w:tr w:rsidR="0047048A" w:rsidRPr="00FE6B7C" w14:paraId="65CC262C" w14:textId="77777777" w:rsidTr="007E6D93">
        <w:tc>
          <w:tcPr>
            <w:tcW w:w="426" w:type="dxa"/>
            <w:tcBorders>
              <w:left w:val="single" w:sz="4" w:space="0" w:color="auto"/>
              <w:right w:val="single" w:sz="4" w:space="0" w:color="auto"/>
            </w:tcBorders>
          </w:tcPr>
          <w:p w14:paraId="79E7F06D" w14:textId="77777777" w:rsidR="0047048A" w:rsidRPr="002C5414" w:rsidRDefault="0047048A" w:rsidP="007E6D93">
            <w:pPr>
              <w:rPr>
                <w:rFonts w:ascii="Arial" w:hAnsi="Arial" w:cs="Arial"/>
              </w:rPr>
            </w:pPr>
            <w:r w:rsidRPr="002C5414">
              <w:rPr>
                <w:rFonts w:ascii="Arial" w:hAnsi="Arial" w:cs="Arial"/>
              </w:rPr>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2C5414" w:rsidRDefault="0047048A" w:rsidP="007E6D93">
            <w:pPr>
              <w:rPr>
                <w:rFonts w:ascii="Arial" w:hAnsi="Arial" w:cs="Arial"/>
              </w:rPr>
            </w:pPr>
            <w:r w:rsidRPr="002C5414">
              <w:rPr>
                <w:rFonts w:ascii="Arial" w:hAnsi="Arial" w:cs="Arial"/>
              </w:rPr>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2C5414" w:rsidRDefault="0047048A" w:rsidP="007E6D93">
            <w:pPr>
              <w:rPr>
                <w:rFonts w:ascii="Arial" w:hAnsi="Arial" w:cs="Arial"/>
                <w:highlight w:val="yellow"/>
              </w:rPr>
            </w:pPr>
          </w:p>
        </w:tc>
      </w:tr>
      <w:tr w:rsidR="0047048A" w:rsidRPr="00FE6B7C" w14:paraId="4C79AA92" w14:textId="77777777" w:rsidTr="007E6D93">
        <w:tc>
          <w:tcPr>
            <w:tcW w:w="426" w:type="dxa"/>
            <w:tcBorders>
              <w:left w:val="single" w:sz="4" w:space="0" w:color="auto"/>
              <w:right w:val="single" w:sz="4" w:space="0" w:color="auto"/>
            </w:tcBorders>
          </w:tcPr>
          <w:p w14:paraId="63E14C7D" w14:textId="77777777" w:rsidR="0047048A" w:rsidRPr="002C5414" w:rsidRDefault="0047048A" w:rsidP="007E6D93">
            <w:pPr>
              <w:rPr>
                <w:rFonts w:ascii="Arial" w:hAnsi="Arial" w:cs="Arial"/>
              </w:rPr>
            </w:pPr>
            <w:r w:rsidRPr="002C5414">
              <w:rPr>
                <w:rFonts w:ascii="Arial" w:hAnsi="Arial" w:cs="Arial"/>
              </w:rPr>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2C5414" w:rsidRDefault="0047048A" w:rsidP="007E6D93">
            <w:pPr>
              <w:rPr>
                <w:rFonts w:ascii="Arial" w:hAnsi="Arial" w:cs="Arial"/>
              </w:rPr>
            </w:pPr>
            <w:r w:rsidRPr="002C5414">
              <w:rPr>
                <w:rFonts w:ascii="Arial" w:hAnsi="Arial" w:cs="Arial"/>
              </w:rPr>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2C5414" w:rsidRDefault="0047048A" w:rsidP="007E6D93">
            <w:pPr>
              <w:rPr>
                <w:rFonts w:ascii="Arial" w:hAnsi="Arial" w:cs="Arial"/>
              </w:rPr>
            </w:pPr>
          </w:p>
        </w:tc>
      </w:tr>
      <w:tr w:rsidR="0047048A" w:rsidRPr="00FE6B7C" w14:paraId="1A18C0E0" w14:textId="77777777" w:rsidTr="007E6D93">
        <w:tc>
          <w:tcPr>
            <w:tcW w:w="426" w:type="dxa"/>
            <w:tcBorders>
              <w:left w:val="single" w:sz="4" w:space="0" w:color="auto"/>
              <w:right w:val="single" w:sz="4" w:space="0" w:color="auto"/>
            </w:tcBorders>
          </w:tcPr>
          <w:p w14:paraId="729170D0" w14:textId="77777777" w:rsidR="0047048A" w:rsidRPr="002C5414" w:rsidRDefault="0047048A" w:rsidP="007E6D93">
            <w:pPr>
              <w:rPr>
                <w:rFonts w:ascii="Arial" w:hAnsi="Arial" w:cs="Arial"/>
              </w:rPr>
            </w:pPr>
            <w:r w:rsidRPr="002C5414">
              <w:rPr>
                <w:rFonts w:ascii="Arial" w:hAnsi="Arial" w:cs="Arial"/>
              </w:rPr>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2C5414" w:rsidRDefault="0047048A" w:rsidP="007E6D93">
            <w:pPr>
              <w:rPr>
                <w:rFonts w:ascii="Arial" w:hAnsi="Arial" w:cs="Arial"/>
              </w:rPr>
            </w:pPr>
            <w:r w:rsidRPr="002C5414">
              <w:rPr>
                <w:rFonts w:ascii="Arial" w:hAnsi="Arial" w:cs="Arial"/>
              </w:rPr>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2C5414" w:rsidRDefault="0047048A" w:rsidP="007E6D93">
            <w:pPr>
              <w:rPr>
                <w:rFonts w:ascii="Arial" w:hAnsi="Arial" w:cs="Arial"/>
              </w:rPr>
            </w:pPr>
          </w:p>
        </w:tc>
      </w:tr>
      <w:tr w:rsidR="0047048A" w:rsidRPr="00FE6B7C" w14:paraId="5E8CFAEB" w14:textId="77777777" w:rsidTr="007E6D93">
        <w:tc>
          <w:tcPr>
            <w:tcW w:w="426" w:type="dxa"/>
            <w:tcBorders>
              <w:left w:val="single" w:sz="4" w:space="0" w:color="auto"/>
              <w:right w:val="single" w:sz="4" w:space="0" w:color="auto"/>
            </w:tcBorders>
            <w:hideMark/>
          </w:tcPr>
          <w:p w14:paraId="42AC0992" w14:textId="77777777" w:rsidR="0047048A" w:rsidRPr="002C5414" w:rsidRDefault="0047048A" w:rsidP="007E6D93">
            <w:pPr>
              <w:rPr>
                <w:rFonts w:ascii="Arial" w:hAnsi="Arial" w:cs="Arial"/>
              </w:rPr>
            </w:pPr>
            <w:r w:rsidRPr="002C5414">
              <w:rPr>
                <w:rFonts w:ascii="Arial" w:hAnsi="Arial" w:cs="Arial"/>
              </w:rPr>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2C5414" w:rsidRDefault="0047048A" w:rsidP="007E6D93">
            <w:pPr>
              <w:rPr>
                <w:rFonts w:ascii="Arial" w:hAnsi="Arial" w:cs="Arial"/>
              </w:rPr>
            </w:pPr>
            <w:r w:rsidRPr="002C5414">
              <w:rPr>
                <w:rFonts w:ascii="Arial" w:hAnsi="Arial" w:cs="Arial"/>
              </w:rPr>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2C5414" w:rsidRDefault="0047048A" w:rsidP="007E6D93">
            <w:pPr>
              <w:rPr>
                <w:rFonts w:ascii="Arial" w:hAnsi="Arial" w:cs="Arial"/>
                <w:highlight w:val="yellow"/>
              </w:rPr>
            </w:pPr>
          </w:p>
        </w:tc>
      </w:tr>
      <w:tr w:rsidR="0047048A" w:rsidRPr="00FE6B7C"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2C5414" w:rsidRDefault="0047048A" w:rsidP="007E6D93">
            <w:pPr>
              <w:rPr>
                <w:rFonts w:ascii="Arial" w:hAnsi="Arial" w:cs="Arial"/>
              </w:rPr>
            </w:pPr>
            <w:r w:rsidRPr="002C5414">
              <w:rPr>
                <w:rFonts w:ascii="Arial" w:hAnsi="Arial" w:cs="Arial"/>
              </w:rPr>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2C5414" w:rsidRDefault="0047048A" w:rsidP="007E6D93">
            <w:pPr>
              <w:jc w:val="center"/>
              <w:rPr>
                <w:rFonts w:ascii="Arial" w:hAnsi="Arial" w:cs="Arial"/>
                <w:highlight w:val="yellow"/>
              </w:rPr>
            </w:pPr>
          </w:p>
        </w:tc>
      </w:tr>
      <w:tr w:rsidR="0047048A" w:rsidRPr="00FE6B7C"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2C5414" w:rsidRDefault="0047048A" w:rsidP="007E6D93">
            <w:pPr>
              <w:rPr>
                <w:rFonts w:ascii="Arial" w:hAnsi="Arial" w:cs="Arial"/>
              </w:rPr>
            </w:pPr>
            <w:r w:rsidRPr="002C5414">
              <w:rPr>
                <w:rFonts w:ascii="Arial" w:hAnsi="Arial" w:cs="Arial"/>
              </w:rPr>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2C5414" w:rsidRDefault="0047048A" w:rsidP="007E6D93">
            <w:pPr>
              <w:rPr>
                <w:rFonts w:ascii="Arial" w:hAnsi="Arial" w:cs="Arial"/>
              </w:rPr>
            </w:pPr>
            <w:r w:rsidRPr="002C5414">
              <w:rPr>
                <w:rFonts w:ascii="Arial" w:hAnsi="Arial" w:cs="Arial"/>
              </w:rPr>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2C5414" w:rsidRDefault="0047048A" w:rsidP="007E6D93">
            <w:pPr>
              <w:rPr>
                <w:rFonts w:ascii="Arial" w:hAnsi="Arial" w:cs="Arial"/>
              </w:rPr>
            </w:pPr>
            <w:r w:rsidRPr="002C5414">
              <w:rPr>
                <w:rFonts w:ascii="Arial" w:hAnsi="Arial" w:cs="Arial"/>
              </w:rPr>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2C5414" w:rsidRDefault="0047048A" w:rsidP="007E6D93">
            <w:pPr>
              <w:rPr>
                <w:rFonts w:ascii="Arial" w:hAnsi="Arial" w:cs="Arial"/>
              </w:rPr>
            </w:pPr>
            <w:r w:rsidRPr="002C5414">
              <w:rPr>
                <w:rFonts w:ascii="Arial" w:hAnsi="Arial" w:cs="Arial"/>
              </w:rPr>
              <w:t>Predložena so ustrezna veljavna finančna zavarovanja, če so bila zahtevana (predložena pravočasno – še posebej, če gre za odložni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2C5414" w:rsidRDefault="0047048A" w:rsidP="007E6D93">
            <w:pPr>
              <w:rPr>
                <w:rFonts w:ascii="Arial" w:hAnsi="Arial" w:cs="Arial"/>
              </w:rPr>
            </w:pPr>
          </w:p>
        </w:tc>
      </w:tr>
      <w:tr w:rsidR="0047048A" w:rsidRPr="00FE6B7C"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2C5414" w:rsidRDefault="0047048A" w:rsidP="007E6D93">
            <w:pPr>
              <w:rPr>
                <w:rFonts w:ascii="Arial" w:hAnsi="Arial" w:cs="Arial"/>
              </w:rPr>
            </w:pPr>
            <w:r w:rsidRPr="002C5414">
              <w:rPr>
                <w:rFonts w:ascii="Arial" w:hAnsi="Arial" w:cs="Arial"/>
              </w:rPr>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Ne obstajajo razlogi za ničnost pogodbe (69. čl. ZJZP):</w:t>
            </w:r>
          </w:p>
          <w:p w14:paraId="4ACC56FD" w14:textId="77777777" w:rsidR="0047048A" w:rsidRPr="002C5414" w:rsidRDefault="0047048A" w:rsidP="006415DA">
            <w:pPr>
              <w:pStyle w:val="Odstavekseznama"/>
              <w:numPr>
                <w:ilvl w:val="0"/>
                <w:numId w:val="15"/>
              </w:numPr>
              <w:autoSpaceDE w:val="0"/>
              <w:autoSpaceDN w:val="0"/>
              <w:adjustRightInd w:val="0"/>
              <w:spacing w:line="240" w:lineRule="auto"/>
              <w:ind w:hanging="205"/>
              <w:jc w:val="both"/>
              <w:rPr>
                <w:rFonts w:ascii="Arial" w:eastAsia="Times New Roman" w:hAnsi="Arial" w:cs="Arial"/>
                <w:sz w:val="20"/>
                <w:szCs w:val="20"/>
              </w:rPr>
            </w:pPr>
            <w:r w:rsidRPr="002C5414">
              <w:rPr>
                <w:rFonts w:ascii="Arial" w:eastAsia="Times New Roman" w:hAnsi="Arial" w:cs="Arial"/>
                <w:sz w:val="20"/>
                <w:szCs w:val="20"/>
              </w:rPr>
              <w:t>pogodba sklenjena z drugim subjektom od izbranega z aktom o izbiri</w:t>
            </w:r>
          </w:p>
          <w:p w14:paraId="1C31F52A"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v nasprotju s pravili objave javnega razpisa</w:t>
            </w:r>
          </w:p>
          <w:p w14:paraId="43970A2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izvedbe postopka izbire JZP</w:t>
            </w:r>
          </w:p>
          <w:p w14:paraId="146D2EFF"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izdanega akta o izbiri</w:t>
            </w:r>
          </w:p>
          <w:p w14:paraId="3BB0A249"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eastAsia="Times New Roman" w:hAnsi="Arial" w:cs="Arial"/>
                <w:sz w:val="20"/>
                <w:szCs w:val="20"/>
              </w:rPr>
              <w:t>drug javni partner sklenil pogodbo brez soglasja ustanovitelja</w:t>
            </w:r>
          </w:p>
          <w:p w14:paraId="024EA67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hAnsi="Arial" w:cs="Arial"/>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2C5414" w:rsidRDefault="0047048A" w:rsidP="007E6D93">
            <w:pPr>
              <w:rPr>
                <w:rFonts w:ascii="Arial" w:hAnsi="Arial" w:cs="Arial"/>
              </w:rPr>
            </w:pPr>
            <w:r w:rsidRPr="002C5414">
              <w:rPr>
                <w:rFonts w:ascii="Arial" w:hAnsi="Arial" w:cs="Arial"/>
              </w:rPr>
              <w:lastRenderedPageBreak/>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1E42A7FC"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2C5414" w:rsidRDefault="0047048A" w:rsidP="007E6D93">
            <w:pPr>
              <w:rPr>
                <w:rFonts w:ascii="Arial" w:hAnsi="Arial" w:cs="Arial"/>
                <w:highlight w:val="yellow"/>
              </w:rPr>
            </w:pPr>
          </w:p>
        </w:tc>
      </w:tr>
      <w:tr w:rsidR="0047048A" w:rsidRPr="00FE6B7C"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2C5414" w:rsidRDefault="0047048A" w:rsidP="007E6D93">
            <w:pPr>
              <w:rPr>
                <w:rFonts w:ascii="Arial" w:hAnsi="Arial" w:cs="Arial"/>
              </w:rPr>
            </w:pPr>
            <w:r w:rsidRPr="002C5414">
              <w:rPr>
                <w:rFonts w:ascii="Arial" w:hAnsi="Arial" w:cs="Arial"/>
              </w:rPr>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2C5414" w:rsidRDefault="0047048A" w:rsidP="007E6D93">
            <w:pPr>
              <w:rPr>
                <w:rFonts w:ascii="Arial" w:hAnsi="Arial" w:cs="Arial"/>
              </w:rPr>
            </w:pPr>
            <w:r w:rsidRPr="002C5414">
              <w:rPr>
                <w:rFonts w:ascii="Arial" w:hAnsi="Arial" w:cs="Arial"/>
              </w:rPr>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2C5414" w:rsidRDefault="0047048A" w:rsidP="007E6D93">
            <w:pPr>
              <w:rPr>
                <w:rFonts w:ascii="Arial" w:hAnsi="Arial" w:cs="Arial"/>
              </w:rPr>
            </w:pPr>
          </w:p>
        </w:tc>
      </w:tr>
      <w:tr w:rsidR="0047048A" w:rsidRPr="00FE6B7C"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2C5414" w:rsidRDefault="0047048A" w:rsidP="007E6D93">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33"/>
            </w:r>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2C5414" w:rsidRDefault="0047048A" w:rsidP="007E6D93">
            <w:pPr>
              <w:rPr>
                <w:rFonts w:ascii="Arial" w:hAnsi="Arial" w:cs="Arial"/>
              </w:rPr>
            </w:pPr>
          </w:p>
        </w:tc>
      </w:tr>
      <w:tr w:rsidR="0047048A" w:rsidRPr="00FE6B7C"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2C5414" w:rsidRDefault="0047048A" w:rsidP="007E6D93">
            <w:pPr>
              <w:rPr>
                <w:rFonts w:ascii="Arial" w:hAnsi="Arial" w:cs="Arial"/>
                <w:b/>
              </w:rPr>
            </w:pPr>
            <w:r w:rsidRPr="002C5414">
              <w:rPr>
                <w:rFonts w:ascii="Arial" w:hAnsi="Arial" w:cs="Arial"/>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77777777" w:rsidR="0047048A" w:rsidRPr="002C5414" w:rsidRDefault="0047048A" w:rsidP="007E6D93">
            <w:pPr>
              <w:rPr>
                <w:rFonts w:ascii="Arial" w:hAnsi="Arial" w:cs="Arial"/>
                <w:b/>
              </w:rPr>
            </w:pPr>
            <w:r w:rsidRPr="002C5414">
              <w:rPr>
                <w:rFonts w:ascii="Arial" w:hAnsi="Arial" w:cs="Arial"/>
                <w:b/>
              </w:rPr>
              <w:t>SPREMEMBE KONCESIJSKE POGODBE MED VELJAVNOSTJO POGODBE</w:t>
            </w:r>
            <w:r w:rsidRPr="002C5414">
              <w:rPr>
                <w:rFonts w:ascii="Arial" w:hAnsi="Arial" w:cs="Arial"/>
                <w:b/>
                <w:bCs/>
              </w:rPr>
              <w:t xml:space="preserve"> (ANEKSI)</w:t>
            </w:r>
          </w:p>
        </w:tc>
      </w:tr>
      <w:tr w:rsidR="0047048A" w:rsidRPr="00FE6B7C"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2C5414" w:rsidRDefault="0047048A" w:rsidP="007E6D93">
            <w:pPr>
              <w:rPr>
                <w:rFonts w:ascii="Arial" w:hAnsi="Arial" w:cs="Arial"/>
              </w:rPr>
            </w:pPr>
            <w:r w:rsidRPr="002C5414">
              <w:rPr>
                <w:rFonts w:ascii="Arial" w:hAnsi="Arial" w:cs="Arial"/>
              </w:rPr>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2C5414" w:rsidRDefault="0047048A" w:rsidP="007E6D93">
            <w:pPr>
              <w:jc w:val="center"/>
              <w:rPr>
                <w:rFonts w:ascii="Arial" w:hAnsi="Arial" w:cs="Arial"/>
              </w:rPr>
            </w:pPr>
          </w:p>
        </w:tc>
      </w:tr>
      <w:tr w:rsidR="0047048A" w:rsidRPr="00FE6B7C"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2C5414" w:rsidRDefault="0047048A" w:rsidP="007E6D93">
            <w:pPr>
              <w:rPr>
                <w:rFonts w:ascii="Arial" w:hAnsi="Arial" w:cs="Arial"/>
              </w:rPr>
            </w:pPr>
            <w:r w:rsidRPr="002C5414">
              <w:rPr>
                <w:rFonts w:ascii="Arial" w:hAnsi="Arial" w:cs="Arial"/>
              </w:rPr>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2C5414" w:rsidRDefault="0047048A" w:rsidP="007E6D93">
            <w:pPr>
              <w:jc w:val="center"/>
              <w:rPr>
                <w:rFonts w:ascii="Arial" w:hAnsi="Arial" w:cs="Arial"/>
              </w:rPr>
            </w:pPr>
          </w:p>
        </w:tc>
      </w:tr>
      <w:tr w:rsidR="0047048A" w:rsidRPr="00FE6B7C" w14:paraId="18A0036A" w14:textId="77777777" w:rsidTr="007E6D93">
        <w:tc>
          <w:tcPr>
            <w:tcW w:w="426" w:type="dxa"/>
            <w:tcBorders>
              <w:left w:val="single" w:sz="4" w:space="0" w:color="auto"/>
              <w:right w:val="single" w:sz="4" w:space="0" w:color="auto"/>
            </w:tcBorders>
            <w:hideMark/>
          </w:tcPr>
          <w:p w14:paraId="5BC050A5"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2C5414" w:rsidRDefault="0047048A" w:rsidP="007E6D93">
            <w:pPr>
              <w:rPr>
                <w:rFonts w:ascii="Arial" w:hAnsi="Arial" w:cs="Arial"/>
                <w:i/>
              </w:rPr>
            </w:pPr>
            <w:r w:rsidRPr="002C5414">
              <w:rPr>
                <w:rFonts w:ascii="Arial" w:hAnsi="Arial" w:cs="Arial"/>
              </w:rPr>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2C5414" w:rsidRDefault="0047048A" w:rsidP="007E6D93">
            <w:pPr>
              <w:jc w:val="center"/>
              <w:rPr>
                <w:rFonts w:ascii="Arial" w:hAnsi="Arial" w:cs="Arial"/>
              </w:rPr>
            </w:pPr>
          </w:p>
        </w:tc>
      </w:tr>
      <w:tr w:rsidR="0047048A" w:rsidRPr="00FE6B7C" w14:paraId="3620B757" w14:textId="77777777" w:rsidTr="007E6D93">
        <w:tc>
          <w:tcPr>
            <w:tcW w:w="426" w:type="dxa"/>
            <w:tcBorders>
              <w:left w:val="single" w:sz="4" w:space="0" w:color="auto"/>
              <w:right w:val="single" w:sz="4" w:space="0" w:color="auto"/>
            </w:tcBorders>
          </w:tcPr>
          <w:p w14:paraId="4DAFA7E3"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2C5414" w:rsidRDefault="0047048A" w:rsidP="007E6D93">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2C5414" w:rsidRDefault="0047048A" w:rsidP="007E6D93">
            <w:pPr>
              <w:jc w:val="center"/>
              <w:rPr>
                <w:rFonts w:ascii="Arial" w:hAnsi="Arial" w:cs="Arial"/>
              </w:rPr>
            </w:pPr>
          </w:p>
        </w:tc>
      </w:tr>
      <w:tr w:rsidR="0047048A" w:rsidRPr="00FE6B7C" w14:paraId="2D0D1B65" w14:textId="77777777" w:rsidTr="007E6D93">
        <w:tc>
          <w:tcPr>
            <w:tcW w:w="426" w:type="dxa"/>
            <w:tcBorders>
              <w:left w:val="single" w:sz="4" w:space="0" w:color="auto"/>
              <w:right w:val="single" w:sz="4" w:space="0" w:color="auto"/>
            </w:tcBorders>
            <w:hideMark/>
          </w:tcPr>
          <w:p w14:paraId="202664AA"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6560FD56"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2C5414" w:rsidRDefault="0047048A" w:rsidP="007E6D93">
            <w:pPr>
              <w:jc w:val="left"/>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2C5414" w:rsidRDefault="0047048A" w:rsidP="007E6D93">
            <w:pPr>
              <w:jc w:val="center"/>
              <w:rPr>
                <w:rFonts w:ascii="Arial" w:hAnsi="Arial" w:cs="Arial"/>
                <w:i/>
              </w:rPr>
            </w:pPr>
          </w:p>
        </w:tc>
      </w:tr>
    </w:tbl>
    <w:p w14:paraId="6AE0CDC7" w14:textId="77777777" w:rsidR="0047048A" w:rsidRPr="002C5414" w:rsidRDefault="0047048A" w:rsidP="0047048A">
      <w:pPr>
        <w:rPr>
          <w:rFonts w:ascii="Arial" w:hAnsi="Arial" w:cs="Arial"/>
        </w:rPr>
      </w:pPr>
    </w:p>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FE6B7C" w14:paraId="25502B60" w14:textId="77777777" w:rsidTr="007E6D93">
        <w:trPr>
          <w:trHeight w:val="474"/>
        </w:trPr>
        <w:tc>
          <w:tcPr>
            <w:tcW w:w="9923" w:type="dxa"/>
            <w:gridSpan w:val="4"/>
            <w:shd w:val="clear" w:color="auto" w:fill="C6D9F1"/>
            <w:vAlign w:val="center"/>
            <w:hideMark/>
          </w:tcPr>
          <w:p w14:paraId="4D432E33"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JAVNO ZASEBNEGA PARTNERSTVA</w:t>
            </w:r>
          </w:p>
        </w:tc>
      </w:tr>
      <w:tr w:rsidR="0047048A" w:rsidRPr="00FE6B7C" w14:paraId="37546C58" w14:textId="77777777" w:rsidTr="007E6D93">
        <w:tc>
          <w:tcPr>
            <w:tcW w:w="426" w:type="dxa"/>
            <w:hideMark/>
          </w:tcPr>
          <w:p w14:paraId="0F9CDB58" w14:textId="77777777" w:rsidR="0047048A" w:rsidRPr="002C5414" w:rsidRDefault="0047048A" w:rsidP="007E6D93">
            <w:pPr>
              <w:rPr>
                <w:rFonts w:ascii="Arial" w:hAnsi="Arial" w:cs="Arial"/>
              </w:rPr>
            </w:pPr>
            <w:r w:rsidRPr="002C5414">
              <w:rPr>
                <w:rFonts w:ascii="Arial" w:hAnsi="Arial" w:cs="Arial"/>
              </w:rPr>
              <w:t>1</w:t>
            </w:r>
          </w:p>
        </w:tc>
        <w:tc>
          <w:tcPr>
            <w:tcW w:w="4820" w:type="dxa"/>
            <w:vAlign w:val="center"/>
            <w:hideMark/>
          </w:tcPr>
          <w:p w14:paraId="0F976DC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3F5C191B"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JZP ni izveden v skladu z ZJZP, ter navesti podlago za izrečeni finančni popravek (smiselna uporaba COCOF smernic</w:t>
            </w:r>
            <w:r w:rsidRPr="002C5414">
              <w:rPr>
                <w:rStyle w:val="Sprotnaopomba-sklic"/>
                <w:rFonts w:ascii="Arial" w:hAnsi="Arial" w:cs="Arial"/>
                <w:i/>
                <w:color w:val="808080" w:themeColor="background1" w:themeShade="80"/>
              </w:rPr>
              <w:footnoteReference w:id="1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135"/>
            </w:r>
          </w:p>
          <w:p w14:paraId="4B3BED29" w14:textId="77777777" w:rsidR="0047048A" w:rsidRPr="002C5414" w:rsidRDefault="0047048A" w:rsidP="007E6D93">
            <w:pPr>
              <w:rPr>
                <w:rFonts w:ascii="Arial" w:hAnsi="Arial" w:cs="Arial"/>
              </w:rPr>
            </w:pPr>
          </w:p>
        </w:tc>
        <w:tc>
          <w:tcPr>
            <w:tcW w:w="1984" w:type="dxa"/>
            <w:vAlign w:val="center"/>
            <w:hideMark/>
          </w:tcPr>
          <w:p w14:paraId="55061B4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693FFF">
              <w:rPr>
                <w:rFonts w:ascii="Arial" w:hAnsi="Arial" w:cs="Arial"/>
              </w:rPr>
            </w:r>
            <w:r w:rsidR="00693FFF">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693" w:type="dxa"/>
            <w:vAlign w:val="center"/>
          </w:tcPr>
          <w:p w14:paraId="665072E3" w14:textId="77777777" w:rsidR="0047048A" w:rsidRPr="002C5414" w:rsidRDefault="0047048A" w:rsidP="007E6D93">
            <w:pPr>
              <w:rPr>
                <w:rFonts w:ascii="Arial" w:hAnsi="Arial" w:cs="Arial"/>
              </w:rPr>
            </w:pPr>
          </w:p>
        </w:tc>
      </w:tr>
      <w:tr w:rsidR="0047048A" w:rsidRPr="00FE6B7C" w14:paraId="2AE1DD87" w14:textId="77777777" w:rsidTr="007E6D93">
        <w:trPr>
          <w:trHeight w:val="558"/>
        </w:trPr>
        <w:tc>
          <w:tcPr>
            <w:tcW w:w="9923" w:type="dxa"/>
            <w:gridSpan w:val="4"/>
            <w:tcBorders>
              <w:bottom w:val="single" w:sz="4" w:space="0" w:color="auto"/>
            </w:tcBorders>
            <w:shd w:val="clear" w:color="auto" w:fill="BDD6EE" w:themeFill="accent1" w:themeFillTint="66"/>
            <w:vAlign w:val="center"/>
          </w:tcPr>
          <w:p w14:paraId="3CCD4BCD"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2BD91FA" w14:textId="77777777" w:rsidTr="007E6D93">
        <w:trPr>
          <w:trHeight w:val="958"/>
        </w:trPr>
        <w:tc>
          <w:tcPr>
            <w:tcW w:w="9923" w:type="dxa"/>
            <w:gridSpan w:val="4"/>
            <w:tcBorders>
              <w:top w:val="single" w:sz="4" w:space="0" w:color="auto"/>
              <w:bottom w:val="single" w:sz="12" w:space="0" w:color="auto"/>
            </w:tcBorders>
            <w:vAlign w:val="center"/>
          </w:tcPr>
          <w:p w14:paraId="35FC46A8" w14:textId="77777777" w:rsidR="0047048A" w:rsidRPr="002C5414" w:rsidRDefault="0047048A" w:rsidP="007E6D93">
            <w:pPr>
              <w:rPr>
                <w:rFonts w:ascii="Arial" w:hAnsi="Arial" w:cs="Arial"/>
                <w:bCs/>
              </w:rPr>
            </w:pPr>
          </w:p>
          <w:p w14:paraId="2A2F60DE" w14:textId="77777777" w:rsidR="0047048A" w:rsidRPr="002C5414" w:rsidRDefault="0047048A" w:rsidP="007E6D93">
            <w:pPr>
              <w:rPr>
                <w:rFonts w:ascii="Arial" w:hAnsi="Arial" w:cs="Arial"/>
                <w:bCs/>
              </w:rPr>
            </w:pPr>
          </w:p>
          <w:p w14:paraId="76A3E336" w14:textId="77777777" w:rsidR="0047048A" w:rsidRPr="002C5414" w:rsidRDefault="0047048A" w:rsidP="007E6D93">
            <w:pPr>
              <w:rPr>
                <w:rFonts w:ascii="Arial" w:hAnsi="Arial" w:cs="Arial"/>
                <w:bCs/>
              </w:rPr>
            </w:pPr>
          </w:p>
          <w:p w14:paraId="08508229" w14:textId="77777777" w:rsidR="0047048A" w:rsidRPr="002C5414" w:rsidRDefault="0047048A" w:rsidP="007E6D93">
            <w:pPr>
              <w:rPr>
                <w:rFonts w:ascii="Arial" w:hAnsi="Arial" w:cs="Arial"/>
                <w:bCs/>
              </w:rPr>
            </w:pPr>
          </w:p>
          <w:p w14:paraId="139E15F8" w14:textId="77777777" w:rsidR="0047048A" w:rsidRPr="002C5414" w:rsidRDefault="0047048A" w:rsidP="007E6D93">
            <w:pPr>
              <w:rPr>
                <w:rFonts w:ascii="Arial" w:hAnsi="Arial" w:cs="Arial"/>
                <w:bCs/>
              </w:rPr>
            </w:pPr>
          </w:p>
        </w:tc>
      </w:tr>
    </w:tbl>
    <w:p w14:paraId="2D95F738" w14:textId="77777777" w:rsidR="0047048A" w:rsidRPr="002C5414" w:rsidRDefault="0047048A" w:rsidP="0047048A">
      <w:pPr>
        <w:rPr>
          <w:rFonts w:ascii="Arial" w:hAnsi="Arial" w:cs="Arial"/>
        </w:rPr>
      </w:pPr>
    </w:p>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FE6B7C" w14:paraId="6757F400" w14:textId="77777777" w:rsidTr="007E6D93">
        <w:trPr>
          <w:trHeight w:val="417"/>
        </w:trPr>
        <w:tc>
          <w:tcPr>
            <w:tcW w:w="6789" w:type="dxa"/>
            <w:vAlign w:val="center"/>
          </w:tcPr>
          <w:p w14:paraId="1CB2E0AC" w14:textId="32414E7B" w:rsidR="0047048A" w:rsidRPr="002C5414" w:rsidRDefault="0047048A" w:rsidP="007E6D93">
            <w:pPr>
              <w:ind w:left="161"/>
              <w:rPr>
                <w:rFonts w:ascii="Arial" w:hAnsi="Arial" w:cs="Arial"/>
              </w:rPr>
            </w:pPr>
            <w:r w:rsidRPr="002C5414">
              <w:rPr>
                <w:rFonts w:ascii="Arial" w:hAnsi="Arial" w:cs="Arial"/>
              </w:rPr>
              <w:t xml:space="preserve">Datum opravljenega administrativnega preverjanja </w:t>
            </w:r>
          </w:p>
        </w:tc>
        <w:tc>
          <w:tcPr>
            <w:tcW w:w="3135" w:type="dxa"/>
            <w:vAlign w:val="center"/>
          </w:tcPr>
          <w:p w14:paraId="1561E341" w14:textId="0089CF95"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r w:rsidR="0047048A" w:rsidRPr="00FE6B7C" w14:paraId="781B04CF" w14:textId="77777777" w:rsidTr="007E6D93">
        <w:trPr>
          <w:trHeight w:val="423"/>
        </w:trPr>
        <w:tc>
          <w:tcPr>
            <w:tcW w:w="6789" w:type="dxa"/>
            <w:vAlign w:val="center"/>
          </w:tcPr>
          <w:p w14:paraId="31BFCE39" w14:textId="212C7439" w:rsidR="0047048A" w:rsidRPr="002C5414" w:rsidRDefault="0047048A" w:rsidP="007E6D93">
            <w:pPr>
              <w:ind w:left="161"/>
              <w:rPr>
                <w:rFonts w:ascii="Arial" w:hAnsi="Arial" w:cs="Arial"/>
              </w:rPr>
            </w:pPr>
            <w:r w:rsidRPr="002C5414">
              <w:rPr>
                <w:rFonts w:ascii="Arial" w:hAnsi="Arial" w:cs="Arial"/>
              </w:rPr>
              <w:t xml:space="preserve">Oseba, ki je izvedla administrativno preverjanje </w:t>
            </w:r>
          </w:p>
        </w:tc>
        <w:tc>
          <w:tcPr>
            <w:tcW w:w="3135" w:type="dxa"/>
            <w:vAlign w:val="center"/>
          </w:tcPr>
          <w:p w14:paraId="2657245F" w14:textId="41ED3309"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bl>
    <w:p w14:paraId="44F64C1B" w14:textId="77777777" w:rsidR="00C33AE0" w:rsidRPr="002C5414" w:rsidRDefault="00C33AE0">
      <w:pPr>
        <w:rPr>
          <w:rFonts w:ascii="Arial" w:hAnsi="Arial" w:cs="Arial"/>
        </w:rPr>
      </w:pPr>
    </w:p>
    <w:sectPr w:rsidR="00C33AE0" w:rsidRPr="002C5414" w:rsidSect="007E6D93">
      <w:headerReference w:type="first" r:id="rId1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A5A3" w14:textId="77777777" w:rsidR="00B47954" w:rsidRPr="00E07D27" w:rsidRDefault="00B47954" w:rsidP="007E6D93">
    <w:pPr>
      <w:pStyle w:val="Noga"/>
      <w:tabs>
        <w:tab w:val="clear" w:pos="4536"/>
        <w:tab w:val="clear" w:pos="9072"/>
        <w:tab w:val="center" w:pos="4770"/>
        <w:tab w:val="right" w:pos="9540"/>
      </w:tabs>
      <w:rPr>
        <w:rFonts w:ascii="Times New Roman" w:hAnsi="Times New Roman"/>
        <w:sz w:val="20"/>
        <w:szCs w:val="20"/>
        <w:lang w:val="sl-SI"/>
      </w:rPr>
    </w:pPr>
    <w:r>
      <w:rPr>
        <w:rFonts w:ascii="Times New Roman" w:hAnsi="Times New Roman"/>
        <w:sz w:val="20"/>
        <w:szCs w:val="20"/>
        <w:lang w:val="sl-SI"/>
      </w:rPr>
      <w:t>Julij 2015</w:t>
    </w:r>
    <w:r w:rsidRPr="00E07D27">
      <w:rPr>
        <w:rFonts w:ascii="Times New Roman" w:hAnsi="Times New Roman"/>
        <w:sz w:val="20"/>
        <w:szCs w:val="20"/>
      </w:rPr>
      <w:tab/>
    </w:r>
    <w:r w:rsidRPr="00E07D27">
      <w:rPr>
        <w:rFonts w:ascii="Times New Roman" w:hAnsi="Times New Roman"/>
        <w:sz w:val="20"/>
        <w:szCs w:val="20"/>
      </w:rPr>
      <w:fldChar w:fldCharType="begin"/>
    </w:r>
    <w:r w:rsidRPr="00E07D27">
      <w:rPr>
        <w:rFonts w:ascii="Times New Roman" w:hAnsi="Times New Roman"/>
        <w:sz w:val="20"/>
        <w:szCs w:val="20"/>
      </w:rPr>
      <w:instrText xml:space="preserve"> PAGE   \* MERGEFORMAT </w:instrText>
    </w:r>
    <w:r w:rsidRPr="00E07D27">
      <w:rPr>
        <w:rFonts w:ascii="Times New Roman" w:hAnsi="Times New Roman"/>
        <w:sz w:val="20"/>
        <w:szCs w:val="20"/>
      </w:rPr>
      <w:fldChar w:fldCharType="separate"/>
    </w:r>
    <w:r>
      <w:rPr>
        <w:rFonts w:ascii="Times New Roman" w:hAnsi="Times New Roman"/>
        <w:noProof/>
        <w:sz w:val="20"/>
        <w:szCs w:val="20"/>
      </w:rPr>
      <w:t>1</w:t>
    </w:r>
    <w:r w:rsidRPr="00E07D27">
      <w:rPr>
        <w:rFonts w:ascii="Times New Roman" w:hAnsi="Times New Roman"/>
        <w:sz w:val="20"/>
        <w:szCs w:val="20"/>
      </w:rPr>
      <w:fldChar w:fldCharType="end"/>
    </w:r>
    <w:r w:rsidRPr="00E07D27">
      <w:rPr>
        <w:rFonts w:ascii="Times New Roman" w:hAnsi="Times New Roman"/>
        <w:sz w:val="20"/>
        <w:szCs w:val="20"/>
      </w:rPr>
      <w:tab/>
      <w:t>Verzija: 1.</w:t>
    </w:r>
    <w:r>
      <w:rPr>
        <w:rFonts w:ascii="Times New Roman" w:hAnsi="Times New Roman"/>
        <w:sz w:val="20"/>
        <w:szCs w:val="20"/>
        <w:lang w:val="sl-SI"/>
      </w:rPr>
      <w:t>0</w:t>
    </w:r>
  </w:p>
  <w:p w14:paraId="59F558A5" w14:textId="77777777" w:rsidR="00B47954" w:rsidRPr="00E07D27" w:rsidRDefault="00B47954" w:rsidP="007E6D9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4A1F" w14:textId="268329BD" w:rsidR="00B47954" w:rsidRPr="00352C72" w:rsidRDefault="00CE46EB" w:rsidP="00B47954">
    <w:pPr>
      <w:pStyle w:val="Noga"/>
      <w:tabs>
        <w:tab w:val="clear" w:pos="4536"/>
        <w:tab w:val="clear" w:pos="9072"/>
        <w:tab w:val="center" w:pos="4770"/>
        <w:tab w:val="right" w:pos="9540"/>
      </w:tabs>
      <w:jc w:val="center"/>
      <w:rPr>
        <w:rFonts w:ascii="Arial" w:hAnsi="Arial" w:cs="Arial"/>
        <w:sz w:val="20"/>
        <w:szCs w:val="20"/>
        <w:lang w:val="sl-SI"/>
      </w:rPr>
    </w:pPr>
    <w:r>
      <w:rPr>
        <w:rFonts w:ascii="Arial" w:hAnsi="Arial" w:cs="Arial"/>
        <w:sz w:val="20"/>
        <w:szCs w:val="20"/>
        <w:lang w:val="sl-SI"/>
      </w:rPr>
      <w:t>december</w:t>
    </w:r>
    <w:r w:rsidR="00B47954" w:rsidRPr="00352C72">
      <w:rPr>
        <w:rFonts w:ascii="Arial" w:hAnsi="Arial" w:cs="Arial"/>
        <w:sz w:val="20"/>
        <w:szCs w:val="20"/>
        <w:lang w:val="sl-SI"/>
      </w:rPr>
      <w:t xml:space="preserve"> 202</w:t>
    </w:r>
    <w:r w:rsidR="00DF01C1" w:rsidRPr="00352C72">
      <w:rPr>
        <w:rFonts w:ascii="Arial" w:hAnsi="Arial" w:cs="Arial"/>
        <w:sz w:val="20"/>
        <w:szCs w:val="20"/>
        <w:lang w:val="sl-SI"/>
      </w:rPr>
      <w:t>3</w:t>
    </w:r>
    <w:r w:rsidR="00B47954" w:rsidRPr="00352C72">
      <w:rPr>
        <w:rFonts w:ascii="Arial" w:hAnsi="Arial" w:cs="Arial"/>
        <w:sz w:val="20"/>
        <w:szCs w:val="20"/>
        <w:lang w:val="sl-SI"/>
      </w:rPr>
      <w:t xml:space="preserve">                                                      </w:t>
    </w:r>
    <w:r w:rsidR="00B47954" w:rsidRPr="00352C72">
      <w:rPr>
        <w:rFonts w:ascii="Arial" w:hAnsi="Arial" w:cs="Arial"/>
        <w:sz w:val="20"/>
        <w:szCs w:val="20"/>
      </w:rPr>
      <w:fldChar w:fldCharType="begin"/>
    </w:r>
    <w:r w:rsidR="00B47954" w:rsidRPr="00352C72">
      <w:rPr>
        <w:rFonts w:ascii="Arial" w:hAnsi="Arial" w:cs="Arial"/>
        <w:sz w:val="20"/>
        <w:szCs w:val="20"/>
      </w:rPr>
      <w:instrText xml:space="preserve"> PAGE   \* MERGEFORMAT </w:instrText>
    </w:r>
    <w:r w:rsidR="00B47954" w:rsidRPr="00352C72">
      <w:rPr>
        <w:rFonts w:ascii="Arial" w:hAnsi="Arial" w:cs="Arial"/>
        <w:sz w:val="20"/>
        <w:szCs w:val="20"/>
      </w:rPr>
      <w:fldChar w:fldCharType="separate"/>
    </w:r>
    <w:r w:rsidR="001373CF" w:rsidRPr="00352C72">
      <w:rPr>
        <w:rFonts w:ascii="Arial" w:hAnsi="Arial" w:cs="Arial"/>
        <w:noProof/>
        <w:sz w:val="20"/>
        <w:szCs w:val="20"/>
      </w:rPr>
      <w:t>ii</w:t>
    </w:r>
    <w:r w:rsidR="00B47954" w:rsidRPr="00352C72">
      <w:rPr>
        <w:rFonts w:ascii="Arial" w:hAnsi="Arial" w:cs="Arial"/>
        <w:sz w:val="20"/>
        <w:szCs w:val="20"/>
      </w:rPr>
      <w:fldChar w:fldCharType="end"/>
    </w:r>
    <w:r w:rsidR="00B47954" w:rsidRPr="00352C72">
      <w:rPr>
        <w:rFonts w:ascii="Arial" w:hAnsi="Arial" w:cs="Arial"/>
        <w:sz w:val="20"/>
        <w:szCs w:val="20"/>
      </w:rPr>
      <w:tab/>
    </w:r>
    <w:r w:rsidR="00B47954" w:rsidRPr="00352C72">
      <w:rPr>
        <w:rFonts w:ascii="Arial" w:hAnsi="Arial" w:cs="Arial"/>
        <w:sz w:val="20"/>
        <w:szCs w:val="20"/>
        <w:lang w:val="sl-SI"/>
      </w:rPr>
      <w:t xml:space="preserve">                                                     </w:t>
    </w:r>
    <w:r w:rsidR="00B47954" w:rsidRPr="00352C72">
      <w:rPr>
        <w:rFonts w:ascii="Arial" w:hAnsi="Arial" w:cs="Arial"/>
        <w:sz w:val="20"/>
        <w:szCs w:val="20"/>
      </w:rPr>
      <w:t xml:space="preserve">Verzija: </w:t>
    </w:r>
    <w:r w:rsidR="00DF01C1" w:rsidRPr="00352C72">
      <w:rPr>
        <w:rFonts w:ascii="Arial" w:hAnsi="Arial" w:cs="Arial"/>
        <w:sz w:val="20"/>
        <w:szCs w:val="20"/>
        <w:lang w:val="sl-SI"/>
      </w:rPr>
      <w:t>1</w:t>
    </w:r>
    <w:r w:rsidR="00B47954" w:rsidRPr="00352C72">
      <w:rPr>
        <w:rFonts w:ascii="Arial" w:hAnsi="Arial" w:cs="Arial"/>
        <w:sz w:val="20"/>
        <w:szCs w:val="20"/>
        <w:lang w:val="sl-SI"/>
      </w:rPr>
      <w:t>.</w:t>
    </w:r>
    <w:r>
      <w:rPr>
        <w:rFonts w:ascii="Arial" w:hAnsi="Arial" w:cs="Arial"/>
        <w:sz w:val="20"/>
        <w:szCs w:val="20"/>
        <w:lang w:val="sl-SI"/>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C662" w14:textId="45BDBF71" w:rsidR="00B47954" w:rsidRPr="00352C72" w:rsidRDefault="008556B5" w:rsidP="007E6D93">
    <w:pPr>
      <w:pStyle w:val="Noga"/>
      <w:tabs>
        <w:tab w:val="clear" w:pos="4536"/>
        <w:tab w:val="clear" w:pos="9072"/>
        <w:tab w:val="center" w:pos="4674"/>
        <w:tab w:val="right" w:pos="9348"/>
      </w:tabs>
      <w:rPr>
        <w:rFonts w:ascii="Arial" w:hAnsi="Arial" w:cs="Arial"/>
        <w:sz w:val="20"/>
        <w:szCs w:val="20"/>
      </w:rPr>
    </w:pPr>
    <w:r w:rsidRPr="00352C72">
      <w:rPr>
        <w:rFonts w:ascii="Arial" w:hAnsi="Arial" w:cs="Arial"/>
        <w:sz w:val="20"/>
        <w:szCs w:val="20"/>
        <w:lang w:val="sl-SI"/>
      </w:rPr>
      <w:t>oktober</w:t>
    </w:r>
    <w:r w:rsidR="00B47954" w:rsidRPr="00352C72">
      <w:rPr>
        <w:rFonts w:ascii="Arial" w:hAnsi="Arial" w:cs="Arial"/>
        <w:sz w:val="20"/>
        <w:szCs w:val="20"/>
        <w:lang w:val="sl-SI"/>
      </w:rPr>
      <w:t xml:space="preserve"> 202</w:t>
    </w:r>
    <w:r w:rsidRPr="00352C72">
      <w:rPr>
        <w:rFonts w:ascii="Arial" w:hAnsi="Arial" w:cs="Arial"/>
        <w:sz w:val="20"/>
        <w:szCs w:val="20"/>
        <w:lang w:val="sl-SI"/>
      </w:rPr>
      <w:t>3</w:t>
    </w:r>
    <w:r w:rsidR="00B47954" w:rsidRPr="00352C72">
      <w:rPr>
        <w:rFonts w:ascii="Arial" w:hAnsi="Arial" w:cs="Arial"/>
        <w:sz w:val="20"/>
        <w:szCs w:val="20"/>
      </w:rPr>
      <w:tab/>
    </w:r>
    <w:r w:rsidR="00B47954" w:rsidRPr="00352C72">
      <w:rPr>
        <w:rFonts w:ascii="Arial" w:hAnsi="Arial" w:cs="Arial"/>
        <w:sz w:val="20"/>
        <w:szCs w:val="20"/>
        <w:lang w:val="sl-SI"/>
      </w:rPr>
      <w:t>7</w:t>
    </w:r>
    <w:r w:rsidR="00B47954" w:rsidRPr="00352C72">
      <w:rPr>
        <w:rFonts w:ascii="Arial" w:hAnsi="Arial" w:cs="Arial"/>
        <w:sz w:val="20"/>
        <w:szCs w:val="20"/>
      </w:rPr>
      <w:tab/>
    </w:r>
    <w:r w:rsidR="00B47954" w:rsidRPr="00352C72">
      <w:rPr>
        <w:rFonts w:ascii="Arial" w:hAnsi="Arial" w:cs="Arial"/>
        <w:sz w:val="20"/>
        <w:szCs w:val="20"/>
        <w:lang w:val="sl-SI"/>
      </w:rPr>
      <w:t xml:space="preserve">Verzija: </w:t>
    </w:r>
    <w:r w:rsidRPr="00352C72">
      <w:rPr>
        <w:rFonts w:ascii="Arial" w:hAnsi="Arial" w:cs="Arial"/>
        <w:sz w:val="20"/>
        <w:szCs w:val="20"/>
        <w:lang w:val="sl-SI"/>
      </w:rPr>
      <w:t>1</w:t>
    </w:r>
    <w:r w:rsidR="00B47954" w:rsidRPr="00352C72">
      <w:rPr>
        <w:rFonts w:ascii="Arial" w:hAnsi="Arial" w:cs="Arial"/>
        <w:sz w:val="20"/>
        <w:szCs w:val="20"/>
        <w:lang w:val="sl-S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0FE2971E" w14:textId="6F604585" w:rsidR="00B47954" w:rsidRPr="00352C72" w:rsidRDefault="00B47954" w:rsidP="002F1EAF">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(Ur. l. RS, št. 91/15, 14/18</w:t>
      </w:r>
      <w:r w:rsidR="00103FA6" w:rsidRPr="00352C72">
        <w:rPr>
          <w:rFonts w:ascii="Arial" w:hAnsi="Arial" w:cs="Arial"/>
          <w:sz w:val="16"/>
          <w:szCs w:val="16"/>
        </w:rPr>
        <w:t>, 121/21, 10/22 74/22 100/22</w:t>
      </w:r>
      <w:r w:rsidRPr="00352C72">
        <w:rPr>
          <w:rFonts w:ascii="Arial" w:hAnsi="Arial" w:cs="Arial"/>
          <w:sz w:val="16"/>
          <w:szCs w:val="16"/>
        </w:rPr>
        <w:t xml:space="preserve"> in </w:t>
      </w:r>
      <w:r w:rsidR="00103FA6" w:rsidRPr="00352C72">
        <w:rPr>
          <w:rFonts w:ascii="Arial" w:hAnsi="Arial" w:cs="Arial"/>
          <w:sz w:val="16"/>
          <w:szCs w:val="16"/>
        </w:rPr>
        <w:t>28/23</w:t>
      </w:r>
      <w:r w:rsidRPr="00352C72">
        <w:rPr>
          <w:rFonts w:ascii="Arial" w:hAnsi="Arial" w:cs="Arial"/>
          <w:sz w:val="16"/>
          <w:szCs w:val="16"/>
        </w:rPr>
        <w:t>, v nadaljevanju: ZJN-</w:t>
      </w:r>
      <w:r w:rsidR="00103FA6" w:rsidRPr="00352C72">
        <w:rPr>
          <w:rFonts w:ascii="Arial" w:hAnsi="Arial" w:cs="Arial"/>
          <w:sz w:val="16"/>
          <w:szCs w:val="16"/>
        </w:rPr>
        <w:t>3d</w:t>
      </w:r>
      <w:r w:rsidRPr="00352C72">
        <w:rPr>
          <w:rFonts w:ascii="Arial" w:hAnsi="Arial" w:cs="Arial"/>
          <w:sz w:val="16"/>
          <w:szCs w:val="16"/>
        </w:rPr>
        <w:t xml:space="preserve">), dostopen na: </w:t>
      </w:r>
      <w:r w:rsidR="002F1EAF" w:rsidRPr="00352C72">
        <w:rPr>
          <w:rFonts w:ascii="Arial" w:hAnsi="Arial" w:cs="Arial"/>
          <w:sz w:val="16"/>
          <w:szCs w:val="16"/>
        </w:rPr>
        <w:t xml:space="preserve">   </w:t>
      </w:r>
      <w:r w:rsidR="00103FA6" w:rsidRPr="00352C72">
        <w:rPr>
          <w:rFonts w:ascii="Arial" w:hAnsi="Arial" w:cs="Arial"/>
          <w:sz w:val="16"/>
          <w:szCs w:val="16"/>
        </w:rPr>
        <w:t>http://www.pisrs.si/Pis.web/pregledPredpisa?id=ZAKO8636</w:t>
      </w:r>
    </w:p>
  </w:footnote>
  <w:footnote w:id="2">
    <w:p w14:paraId="02CC19AB" w14:textId="77777777" w:rsidR="00B47954" w:rsidRPr="00352C72" w:rsidRDefault="00B4795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
    <w:p w14:paraId="6B015856"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20C94AE3" w14:textId="2FD80B56"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19" w:name="_Hlk147746814"/>
      <w:r w:rsidRPr="00352C72">
        <w:rPr>
          <w:rFonts w:ascii="Arial" w:hAnsi="Arial" w:cs="Arial"/>
          <w:sz w:val="16"/>
          <w:szCs w:val="16"/>
        </w:rPr>
        <w:t>Zakon o pravnem varstvu v postopkih javnega naročanja – ZPVPJN (Ur. l. RS, št. 43/11, 60/11- ZTP-D, 63/13,90/14- ZDU-1I, 60/17 in 72/19), dostopen na: http://www.pisrs.si/Pis.web/pregledPredpisa?id=ZAKO5975</w:t>
      </w:r>
      <w:bookmarkEnd w:id="19"/>
    </w:p>
  </w:footnote>
  <w:footnote w:id="5">
    <w:p w14:paraId="654AB01E"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6">
    <w:p w14:paraId="7D535DF0"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 </w:t>
      </w:r>
    </w:p>
  </w:footnote>
  <w:footnote w:id="7">
    <w:p w14:paraId="16C64167" w14:textId="77AB6EA4" w:rsidR="00B47954" w:rsidRPr="00352C72" w:rsidRDefault="00341B5D" w:rsidP="0047048A">
      <w:pPr>
        <w:pStyle w:val="Sprotnaopomba-besedilo"/>
        <w:ind w:left="-426" w:right="-433"/>
        <w:rPr>
          <w:rFonts w:ascii="Arial" w:hAnsi="Arial" w:cs="Arial"/>
          <w:sz w:val="16"/>
          <w:szCs w:val="16"/>
        </w:rPr>
      </w:pPr>
      <w:r w:rsidRPr="00352C72">
        <w:rPr>
          <w:rFonts w:ascii="Arial" w:hAnsi="Arial" w:cs="Arial"/>
          <w:sz w:val="16"/>
          <w:szCs w:val="16"/>
        </w:rPr>
        <w:t xml:space="preserve">  </w:t>
      </w:r>
      <w:r w:rsidR="00070495">
        <w:rPr>
          <w:rFonts w:ascii="Arial" w:hAnsi="Arial" w:cs="Arial"/>
          <w:sz w:val="16"/>
          <w:szCs w:val="16"/>
        </w:rPr>
        <w:tab/>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Matas Sašo, ur. 2016. Zakon o javnem naročanju (ZJN-3) s komentarjem. Ljubljana: Uradni list Republike Slovenije (str. 303)</w:t>
      </w:r>
    </w:p>
  </w:footnote>
  <w:footnote w:id="8">
    <w:p w14:paraId="4EC7D88C" w14:textId="77777777" w:rsidR="00B47954" w:rsidRDefault="00B47954" w:rsidP="00265973">
      <w:pPr>
        <w:pStyle w:val="Sprotnaopomba-besedilo"/>
        <w:ind w:left="708"/>
        <w:mirrorIndents/>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9">
    <w:p w14:paraId="12C7922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63CB5251" w14:textId="0D6C6767"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0">
    <w:p w14:paraId="06AAC4A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826AA2" w:rsidRPr="00352C72">
        <w:rPr>
          <w:rFonts w:ascii="Arial" w:hAnsi="Arial" w:cs="Arial"/>
          <w:sz w:val="16"/>
          <w:szCs w:val="16"/>
        </w:rPr>
        <w:t>, 64/17 in 121/21</w:t>
      </w:r>
      <w:r w:rsidRPr="00352C72">
        <w:rPr>
          <w:rFonts w:ascii="Arial" w:hAnsi="Arial" w:cs="Arial"/>
          <w:sz w:val="16"/>
          <w:szCs w:val="16"/>
        </w:rPr>
        <w:t xml:space="preserve"> s spremembami), dostopen na:</w:t>
      </w:r>
    </w:p>
    <w:p w14:paraId="0A21D701" w14:textId="4CCD9A71" w:rsidR="00B47954" w:rsidRPr="00A9548F"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11">
    <w:p w14:paraId="461DD52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Povezava do dokumenta:</w:t>
      </w:r>
    </w:p>
    <w:p w14:paraId="4F41F237" w14:textId="36967BF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12">
    <w:p w14:paraId="3D2F1A15" w14:textId="77777777" w:rsidR="00352C72" w:rsidRDefault="007C68F6" w:rsidP="007C68F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2A686F71" w14:textId="2B32212A" w:rsidR="007C68F6" w:rsidRPr="007053D5" w:rsidRDefault="007C68F6" w:rsidP="007C68F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3">
    <w:p w14:paraId="5DD24EF5" w14:textId="77777777" w:rsidR="00352C72" w:rsidRDefault="00A3564A"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20" w:name="_Hlk147746850"/>
      <w:r w:rsidRPr="00352C72">
        <w:rPr>
          <w:rFonts w:ascii="Arial" w:hAnsi="Arial" w:cs="Arial"/>
          <w:sz w:val="16"/>
          <w:szCs w:val="16"/>
        </w:rPr>
        <w:t>Zakon o integriteti in preprečevanju korupcije - ZIntPK (Ur. l. RS, št. 69/2011 – UPB2 in 158/20), dostopno na</w:t>
      </w:r>
      <w:r w:rsidR="00352C72">
        <w:rPr>
          <w:rFonts w:ascii="Arial" w:hAnsi="Arial" w:cs="Arial"/>
          <w:sz w:val="16"/>
          <w:szCs w:val="16"/>
        </w:rPr>
        <w:t>:</w:t>
      </w:r>
    </w:p>
    <w:p w14:paraId="2FF6124E" w14:textId="4DF22716" w:rsidR="00A3564A" w:rsidRPr="00352C72" w:rsidRDefault="00A3564A"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bookmarkEnd w:id="20"/>
    </w:p>
  </w:footnote>
  <w:footnote w:id="14">
    <w:p w14:paraId="5AF2A313" w14:textId="77777777" w:rsidR="00352C72" w:rsidRDefault="00A3564A"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2BA48FB4" w14:textId="77777777" w:rsidR="00352C72" w:rsidRDefault="00352C72" w:rsidP="0047048A">
      <w:pPr>
        <w:pStyle w:val="Sprotnaopomba-besedilo"/>
        <w:ind w:left="-426" w:right="-433"/>
        <w:jc w:val="left"/>
        <w:rPr>
          <w:rFonts w:ascii="Arial" w:hAnsi="Arial" w:cs="Arial"/>
          <w:sz w:val="16"/>
          <w:szCs w:val="16"/>
        </w:rPr>
      </w:pPr>
      <w:r>
        <w:rPr>
          <w:rFonts w:ascii="Arial" w:hAnsi="Arial" w:cs="Arial"/>
          <w:sz w:val="16"/>
          <w:szCs w:val="16"/>
        </w:rPr>
        <w:t>h</w:t>
      </w:r>
      <w:r w:rsidR="00A3564A" w:rsidRPr="00352C72">
        <w:rPr>
          <w:rFonts w:ascii="Arial" w:hAnsi="Arial" w:cs="Arial"/>
          <w:sz w:val="16"/>
          <w:szCs w:val="16"/>
          <w:lang w:val="x-none"/>
        </w:rPr>
        <w:t>ttp://curia.europa.eu/juris/document/document_print.jsf?doclang=SL&amp;text=&amp;pageIndex=0&amp;part=1&amp;mode=lst&amp;docid=69189&amp;occ=first&amp;dir=&amp;cid=871185</w:t>
      </w:r>
      <w:r w:rsidR="00A3564A" w:rsidRPr="00352C72">
        <w:rPr>
          <w:rFonts w:ascii="Arial" w:hAnsi="Arial" w:cs="Arial"/>
          <w:sz w:val="16"/>
          <w:szCs w:val="16"/>
        </w:rPr>
        <w:t xml:space="preserve"> in dostopno na:</w:t>
      </w:r>
    </w:p>
    <w:p w14:paraId="0E290A83" w14:textId="6E1EB8CD" w:rsidR="00A3564A" w:rsidRPr="008021D9" w:rsidRDefault="00A3564A" w:rsidP="0047048A">
      <w:pPr>
        <w:pStyle w:val="Sprotnaopomba-besedilo"/>
        <w:ind w:left="-426" w:right="-433"/>
        <w:jc w:val="left"/>
      </w:pPr>
      <w:r w:rsidRPr="00352C72">
        <w:rPr>
          <w:rFonts w:ascii="Arial" w:hAnsi="Arial" w:cs="Arial"/>
          <w:sz w:val="16"/>
          <w:szCs w:val="16"/>
        </w:rPr>
        <w:t>http://curia.europa.eu/juris/document/document.jsf?text=&amp;docid=45714&amp;pageIndex=0&amp;doclang=EN&amp;mode=lst&amp;dir=&amp;occ=first&amp;part= 1&amp;cid=876578</w:t>
      </w:r>
      <w:r>
        <w:rPr>
          <w:rFonts w:ascii="Arial" w:hAnsi="Arial" w:cs="Arial"/>
          <w:sz w:val="16"/>
          <w:szCs w:val="16"/>
        </w:rPr>
        <w:t xml:space="preserve"> </w:t>
      </w:r>
    </w:p>
  </w:footnote>
  <w:footnote w:id="15">
    <w:p w14:paraId="49977383" w14:textId="77777777" w:rsidR="00352C72" w:rsidRDefault="00B47954"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578504B4" w14:textId="1E8403EE" w:rsidR="00B47954" w:rsidRPr="00352C72" w:rsidRDefault="00B47954" w:rsidP="0047048A">
      <w:pPr>
        <w:pStyle w:val="Sprotnaopomba-besedilo"/>
        <w:ind w:left="-426" w:right="-433"/>
        <w:jc w:val="left"/>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16">
    <w:p w14:paraId="7CA4106F" w14:textId="77777777" w:rsidR="00352C72" w:rsidRDefault="00B47954" w:rsidP="0047048A">
      <w:pPr>
        <w:pStyle w:val="Sprotnaopomba-besedilo"/>
        <w:ind w:left="-426"/>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5124150" w14:textId="2EEAB164" w:rsidR="00B47954" w:rsidRDefault="00B47954" w:rsidP="0047048A">
      <w:pPr>
        <w:pStyle w:val="Sprotnaopomba-besedilo"/>
        <w:ind w:left="-426"/>
        <w:jc w:val="left"/>
      </w:pPr>
      <w:r w:rsidRPr="00352C72">
        <w:rPr>
          <w:rFonts w:ascii="Arial" w:hAnsi="Arial" w:cs="Arial"/>
          <w:sz w:val="16"/>
          <w:szCs w:val="16"/>
        </w:rPr>
        <w:t>https://ec.europa.eu/regional_policy/sources/docgener/guides/public_procurement/2018/guidance_public_procurement_2018_sl.pdf</w:t>
      </w:r>
    </w:p>
  </w:footnote>
  <w:footnote w:id="17">
    <w:p w14:paraId="199F3DAF" w14:textId="7EE5567D" w:rsidR="00D64B5B" w:rsidRPr="00352C72" w:rsidRDefault="00B47954" w:rsidP="00D64B5B">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Ur. l. RS, št. 91/15, 14/18, 121/21, 10/22 74/22 100/22 in 28/23, v nadaljevanju: ZJN-3d</w:t>
      </w:r>
      <w:r w:rsidRPr="00352C72">
        <w:rPr>
          <w:rFonts w:ascii="Arial" w:hAnsi="Arial" w:cs="Arial"/>
          <w:sz w:val="16"/>
          <w:szCs w:val="16"/>
        </w:rPr>
        <w:t xml:space="preserve">), dostopen na: </w:t>
      </w:r>
      <w:r w:rsidR="00D64B5B" w:rsidRPr="00352C72">
        <w:rPr>
          <w:rFonts w:ascii="Arial" w:hAnsi="Arial" w:cs="Arial"/>
          <w:sz w:val="16"/>
          <w:szCs w:val="16"/>
        </w:rPr>
        <w:t>http://www.pisrs.si/Pis.web/pregledPredpisa?id=ZAKO8636</w:t>
      </w:r>
    </w:p>
    <w:p w14:paraId="48605E52" w14:textId="0D0E3500" w:rsidR="00B47954" w:rsidRPr="00352C72" w:rsidRDefault="00B47954" w:rsidP="0047048A">
      <w:pPr>
        <w:pStyle w:val="Sprotnaopomba-besedilo"/>
        <w:ind w:left="-426" w:right="-142"/>
        <w:rPr>
          <w:rFonts w:ascii="Arial" w:hAnsi="Arial" w:cs="Arial"/>
          <w:sz w:val="16"/>
          <w:szCs w:val="16"/>
        </w:rPr>
      </w:pPr>
    </w:p>
  </w:footnote>
  <w:footnote w:id="18">
    <w:p w14:paraId="608125CE" w14:textId="77777777" w:rsidR="00487E5E" w:rsidRPr="00352C72" w:rsidRDefault="00487E5E" w:rsidP="00487E5E">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19">
    <w:p w14:paraId="6F14DD51" w14:textId="77777777" w:rsidR="00B47954" w:rsidRPr="00352C72" w:rsidDel="003E3636" w:rsidRDefault="00B47954" w:rsidP="00923AD9">
      <w:pPr>
        <w:pStyle w:val="Sprotnaopomba-besedilo"/>
        <w:rPr>
          <w:del w:id="23"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0">
    <w:p w14:paraId="4E32EE2C" w14:textId="77777777" w:rsidR="003B3709" w:rsidRPr="00352C72" w:rsidRDefault="003B3709" w:rsidP="003B3709">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1">
    <w:p w14:paraId="49EF0B8D" w14:textId="77777777" w:rsidR="00B47954" w:rsidRPr="00352C72" w:rsidDel="003E3636" w:rsidRDefault="00B47954" w:rsidP="00923AD9">
      <w:pPr>
        <w:pStyle w:val="Sprotnaopomba-besedilo"/>
        <w:rPr>
          <w:del w:id="24"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2">
    <w:p w14:paraId="729AF7D0" w14:textId="4DA987C5" w:rsidR="00B47954" w:rsidRPr="00352C72" w:rsidRDefault="00323DBE" w:rsidP="0047048A">
      <w:pPr>
        <w:pStyle w:val="Sprotnaopomba-besedilo"/>
        <w:ind w:left="-284" w:hanging="142"/>
        <w:rPr>
          <w:rFonts w:ascii="Arial" w:hAnsi="Arial" w:cs="Arial"/>
          <w:sz w:val="16"/>
          <w:szCs w:val="16"/>
        </w:rPr>
      </w:pPr>
      <w:r w:rsidRPr="00352C72">
        <w:rPr>
          <w:rFonts w:ascii="Arial" w:hAnsi="Arial" w:cs="Arial"/>
          <w:sz w:val="16"/>
          <w:szCs w:val="16"/>
        </w:rPr>
        <w:t xml:space="preserve">        </w:t>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3">
    <w:p w14:paraId="3E21CD5D"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4">
    <w:p w14:paraId="31D04AB8" w14:textId="3F33F558" w:rsidR="00B47954" w:rsidRPr="00352C72" w:rsidRDefault="00B47954" w:rsidP="0047048A">
      <w:pPr>
        <w:pStyle w:val="Sprotnaopomba-besedilo"/>
        <w:ind w:left="-426" w:right="-142"/>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w:t>
      </w:r>
      <w:r w:rsidR="00D64B5B" w:rsidRPr="00352C72">
        <w:rPr>
          <w:rFonts w:ascii="Arial" w:hAnsi="Arial" w:cs="Arial"/>
          <w:sz w:val="16"/>
          <w:szCs w:val="16"/>
        </w:rPr>
        <w:t>,</w:t>
      </w:r>
      <w:r w:rsidRPr="00352C72">
        <w:rPr>
          <w:rFonts w:ascii="Arial" w:hAnsi="Arial" w:cs="Arial"/>
          <w:sz w:val="16"/>
          <w:szCs w:val="16"/>
        </w:rPr>
        <w:t xml:space="preserve">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25">
    <w:p w14:paraId="1ECF37D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26">
    <w:p w14:paraId="515D5EA0" w14:textId="77777777" w:rsidR="00B47954" w:rsidRPr="004C3253"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27">
    <w:p w14:paraId="58EA640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92C9A8D" w14:textId="70D5E621"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28">
    <w:p w14:paraId="517BA23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D86FB2" w:rsidRPr="00352C72">
        <w:rPr>
          <w:rFonts w:ascii="Arial" w:hAnsi="Arial" w:cs="Arial"/>
          <w:sz w:val="16"/>
          <w:szCs w:val="16"/>
        </w:rPr>
        <w:t>, 64/17 in 121/21)</w:t>
      </w:r>
      <w:r w:rsidRPr="00352C72">
        <w:rPr>
          <w:rFonts w:ascii="Arial" w:hAnsi="Arial" w:cs="Arial"/>
          <w:sz w:val="16"/>
          <w:szCs w:val="16"/>
        </w:rPr>
        <w:t xml:space="preserve"> s spremembami), dostopen na:</w:t>
      </w:r>
    </w:p>
    <w:p w14:paraId="4F31F83A" w14:textId="68BDB953" w:rsidR="00B47954" w:rsidRPr="004C3253" w:rsidRDefault="00B47954" w:rsidP="0047048A">
      <w:pPr>
        <w:pStyle w:val="Sprotnaopomba-besedilo"/>
        <w:ind w:left="-426" w:right="-433"/>
        <w:rPr>
          <w:sz w:val="16"/>
          <w:szCs w:val="16"/>
        </w:rPr>
      </w:pPr>
      <w:r w:rsidRPr="00352C72">
        <w:rPr>
          <w:rFonts w:ascii="Arial" w:hAnsi="Arial" w:cs="Arial"/>
          <w:sz w:val="16"/>
          <w:szCs w:val="16"/>
        </w:rPr>
        <w:t>http://www.pisrs.si/Pis.web/pregledPredpisa?id=URED7202</w:t>
      </w:r>
    </w:p>
  </w:footnote>
  <w:footnote w:id="29">
    <w:p w14:paraId="6D92CEF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Dokument dostopen na</w:t>
      </w:r>
      <w:r w:rsidR="00352C72">
        <w:rPr>
          <w:rFonts w:ascii="Arial" w:hAnsi="Arial" w:cs="Arial"/>
          <w:sz w:val="16"/>
          <w:szCs w:val="16"/>
        </w:rPr>
        <w:t>:</w:t>
      </w:r>
    </w:p>
    <w:p w14:paraId="4B0C9D37" w14:textId="6A2A232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30">
    <w:p w14:paraId="3DF8202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informativnem seznamu naročnikov in obveznih informacijah v obvestilih za postopek naročila male vrednosti (Ur. l. RS, št. 37/2016), dostopen na: http://www.pisrs.si/Pis.web/pregledPredpisa?id=URED7199</w:t>
      </w:r>
    </w:p>
  </w:footnote>
  <w:footnote w:id="31">
    <w:p w14:paraId="5674CD18" w14:textId="77777777" w:rsidR="00FB2649" w:rsidRPr="007053D5" w:rsidRDefault="00FB2649" w:rsidP="00FB2649">
      <w:pPr>
        <w:pStyle w:val="Sprotnaopomba-besedilo"/>
        <w:ind w:left="-284" w:right="-284" w:hanging="142"/>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 http://pisrs.si/Pis.web/pregledPredpisa?id=ZAKO5523</w:t>
      </w:r>
    </w:p>
  </w:footnote>
  <w:footnote w:id="32">
    <w:p w14:paraId="06FD6F6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ZIntPK (Ur. l. RS, št. 69/2011 – UPB2</w:t>
      </w:r>
      <w:r w:rsidR="00197554"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72F60B1F" w14:textId="46A6C5C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33">
    <w:p w14:paraId="6C76BA57"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45223080" w14:textId="77777777" w:rsid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6415A2BD" w14:textId="66F44C5B" w:rsidR="00B47954" w:rsidRPr="004C3253" w:rsidRDefault="00B47954" w:rsidP="0047048A">
      <w:pPr>
        <w:pStyle w:val="Sprotnaopomba-besedilo"/>
        <w:ind w:left="-426" w:right="-433"/>
        <w:rPr>
          <w:sz w:val="16"/>
          <w:szCs w:val="16"/>
        </w:rPr>
      </w:pPr>
      <w:r w:rsidRPr="00352C72">
        <w:rPr>
          <w:rFonts w:ascii="Arial" w:hAnsi="Arial" w:cs="Arial"/>
          <w:sz w:val="16"/>
          <w:szCs w:val="16"/>
        </w:rPr>
        <w:t>http://curia.europa.eu/juris/document/document.jsf?text=&amp;docid=45714&amp;pageIndex=0&amp;doclang=EN&amp;mode=lst&amp;dir=&amp;occ=first&amp;part= 1&amp;cid=876578</w:t>
      </w:r>
      <w:r w:rsidRPr="004C3253">
        <w:rPr>
          <w:sz w:val="16"/>
          <w:szCs w:val="16"/>
        </w:rPr>
        <w:t xml:space="preserve"> </w:t>
      </w:r>
    </w:p>
  </w:footnote>
  <w:footnote w:id="34">
    <w:p w14:paraId="1489CAE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2D111DE1" w14:textId="10C2998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35">
    <w:p w14:paraId="4F9B7B15" w14:textId="77777777" w:rsidR="00352C72" w:rsidRDefault="00B47954" w:rsidP="0047048A">
      <w:pPr>
        <w:pStyle w:val="Sprotnaopomba-besedilo"/>
        <w:ind w:left="-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4B405D3" w14:textId="770D2D9B" w:rsidR="00B47954" w:rsidRPr="004C3253" w:rsidRDefault="00B47954" w:rsidP="0047048A">
      <w:pPr>
        <w:pStyle w:val="Sprotnaopomba-besedilo"/>
        <w:ind w:left="-426"/>
      </w:pPr>
      <w:r w:rsidRPr="00352C72">
        <w:rPr>
          <w:rFonts w:ascii="Arial" w:hAnsi="Arial" w:cs="Arial"/>
          <w:sz w:val="16"/>
          <w:szCs w:val="16"/>
        </w:rPr>
        <w:t>https://ec.europa.eu/regional_policy/sources/docgener/guides/public_procurement/2018/guidance_public_procurement_2018_sl.pdf</w:t>
      </w:r>
    </w:p>
  </w:footnote>
  <w:footnote w:id="36">
    <w:p w14:paraId="09503544" w14:textId="1B4A4AEC" w:rsidR="00B47954" w:rsidRPr="00352C72" w:rsidRDefault="00B47954" w:rsidP="00352C72">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 xml:space="preserve"> (Ur. l. RS, št. 91/15, 14/18, 121/21, 10/22 74/22 100/22 in 28/23, v nadaljevanju: ZJN-3d)</w:t>
      </w:r>
      <w:r w:rsidRPr="00352C72">
        <w:rPr>
          <w:rFonts w:ascii="Arial" w:hAnsi="Arial" w:cs="Arial"/>
          <w:sz w:val="16"/>
          <w:szCs w:val="16"/>
        </w:rPr>
        <w:t>, dostopen na</w:t>
      </w:r>
      <w:r w:rsidR="00352C72">
        <w:rPr>
          <w:rFonts w:ascii="Arial" w:hAnsi="Arial" w:cs="Arial"/>
          <w:sz w:val="16"/>
          <w:szCs w:val="16"/>
        </w:rPr>
        <w:t>:</w:t>
      </w:r>
      <w:hyperlink w:history="1"/>
      <w:r w:rsidR="00D64B5B" w:rsidRPr="00352C72">
        <w:rPr>
          <w:rFonts w:ascii="Arial" w:hAnsi="Arial" w:cs="Arial"/>
          <w:sz w:val="16"/>
          <w:szCs w:val="16"/>
        </w:rPr>
        <w:t xml:space="preserve"> http://www.pisrs.si/Pis.web/pregledPredpisa?id=ZAKO8636</w:t>
      </w:r>
    </w:p>
  </w:footnote>
  <w:footnote w:id="37">
    <w:p w14:paraId="13C790C0" w14:textId="5349239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2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8">
    <w:p w14:paraId="6E1448F1" w14:textId="05CE106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2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3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9">
    <w:p w14:paraId="64A0A704" w14:textId="77777777" w:rsidR="00352C72" w:rsidRDefault="00B47954" w:rsidP="00C640EA">
      <w:pPr>
        <w:autoSpaceDE w:val="0"/>
        <w:autoSpaceDN w:val="0"/>
        <w:adjustRightInd w:val="0"/>
        <w:ind w:left="-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w:t>
      </w:r>
      <w:r w:rsidR="00C640EA" w:rsidRPr="00352C72">
        <w:rPr>
          <w:rFonts w:ascii="Arial" w:hAnsi="Arial" w:cs="Arial"/>
          <w:sz w:val="16"/>
          <w:szCs w:val="16"/>
        </w:rPr>
        <w:t xml:space="preserve"> </w:t>
      </w:r>
      <w:r w:rsidRPr="00352C72">
        <w:rPr>
          <w:rFonts w:ascii="Arial" w:hAnsi="Arial" w:cs="Arial"/>
          <w:sz w:val="16"/>
          <w:szCs w:val="16"/>
        </w:rPr>
        <w:t>79111000-5, 79112000-2, 79112100-3, 79140000-7 (3 alineja a. tč. 1. odst. 21. čl. ZJN-3b), dostopno na</w:t>
      </w:r>
      <w:r w:rsidR="00352C72">
        <w:rPr>
          <w:rFonts w:ascii="Arial" w:hAnsi="Arial" w:cs="Arial"/>
          <w:sz w:val="16"/>
          <w:szCs w:val="16"/>
        </w:rPr>
        <w:t>:</w:t>
      </w:r>
    </w:p>
    <w:p w14:paraId="65181B5C" w14:textId="779D3254" w:rsidR="00B47954" w:rsidRPr="00352C72" w:rsidRDefault="00B47954" w:rsidP="00C640EA">
      <w:pPr>
        <w:autoSpaceDE w:val="0"/>
        <w:autoSpaceDN w:val="0"/>
        <w:adjustRightInd w:val="0"/>
        <w:ind w:left="-26"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0">
    <w:p w14:paraId="68DE9853" w14:textId="77777777" w:rsidR="00B47954" w:rsidRPr="00352C72" w:rsidRDefault="00B47954" w:rsidP="00C9727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1">
    <w:p w14:paraId="469B345B" w14:textId="77777777" w:rsidR="00352C72" w:rsidRDefault="00B47954" w:rsidP="00C640EA">
      <w:pPr>
        <w:autoSpaceDE w:val="0"/>
        <w:autoSpaceDN w:val="0"/>
        <w:adjustRightInd w:val="0"/>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79111000-5, 79112000-2, 79112100-3, 79140000- (3 alineja b. tč. 1. odst. 21. čl. ZJN-3b), dostopno na</w:t>
      </w:r>
      <w:r w:rsidR="00352C72">
        <w:rPr>
          <w:rFonts w:ascii="Arial" w:hAnsi="Arial" w:cs="Arial"/>
          <w:sz w:val="16"/>
          <w:szCs w:val="16"/>
        </w:rPr>
        <w:t>:</w:t>
      </w:r>
    </w:p>
    <w:p w14:paraId="3E868451" w14:textId="704949A5" w:rsidR="00B47954" w:rsidRPr="00352C72" w:rsidRDefault="00B47954" w:rsidP="00C640EA">
      <w:pPr>
        <w:autoSpaceDE w:val="0"/>
        <w:autoSpaceDN w:val="0"/>
        <w:adjustRightInd w:val="0"/>
        <w:ind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2">
    <w:p w14:paraId="498EDAF0" w14:textId="77777777" w:rsidR="00B47954" w:rsidRDefault="00B47954" w:rsidP="004F5188">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3">
    <w:p w14:paraId="0871F5EB" w14:textId="6A19EF3E"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44">
    <w:p w14:paraId="16F3EBDA" w14:textId="77777777" w:rsidR="00B47954" w:rsidRPr="00EB54EE"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45">
    <w:p w14:paraId="26ABB581" w14:textId="77777777" w:rsidR="00B47954" w:rsidRPr="00352C72" w:rsidRDefault="00B47954" w:rsidP="00BE0753">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 </w:t>
      </w:r>
    </w:p>
  </w:footnote>
  <w:footnote w:id="46">
    <w:p w14:paraId="690D5ED6" w14:textId="77777777" w:rsidR="00B47954" w:rsidRPr="00352C72" w:rsidRDefault="00B47954" w:rsidP="00352C72">
      <w:pPr>
        <w:pStyle w:val="Sprotnaopomba-besedilo"/>
        <w:ind w:left="-426" w:right="-433" w:firstLine="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47">
    <w:p w14:paraId="06F3C56E" w14:textId="11BD49F3"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48">
    <w:p w14:paraId="653B7143"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0FC29DC" w14:textId="06617E6B"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49">
    <w:p w14:paraId="798FE11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591B1C" w:rsidRPr="00352C72">
        <w:rPr>
          <w:rFonts w:ascii="Arial" w:hAnsi="Arial" w:cs="Arial"/>
          <w:sz w:val="16"/>
          <w:szCs w:val="16"/>
        </w:rPr>
        <w:t>, 64/17, 121/21,</w:t>
      </w:r>
      <w:r w:rsidRPr="00352C72">
        <w:rPr>
          <w:rFonts w:ascii="Arial" w:hAnsi="Arial" w:cs="Arial"/>
          <w:sz w:val="16"/>
          <w:szCs w:val="16"/>
        </w:rPr>
        <w:t xml:space="preserve">s </w:t>
      </w:r>
      <w:r w:rsidR="00591B1C" w:rsidRPr="00352C72">
        <w:rPr>
          <w:rFonts w:ascii="Arial" w:hAnsi="Arial" w:cs="Arial"/>
          <w:sz w:val="16"/>
          <w:szCs w:val="16"/>
        </w:rPr>
        <w:t xml:space="preserve">naslednjimi </w:t>
      </w:r>
      <w:r w:rsidRPr="00352C72">
        <w:rPr>
          <w:rFonts w:ascii="Arial" w:hAnsi="Arial" w:cs="Arial"/>
          <w:sz w:val="16"/>
          <w:szCs w:val="16"/>
        </w:rPr>
        <w:t>spremembami), dostopen na:</w:t>
      </w:r>
    </w:p>
    <w:p w14:paraId="24DEA8E7" w14:textId="077A4AA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50">
    <w:p w14:paraId="2FBA1BBE"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52C72">
        <w:rPr>
          <w:rFonts w:ascii="Arial" w:hAnsi="Arial" w:cs="Arial"/>
          <w:sz w:val="16"/>
          <w:szCs w:val="16"/>
        </w:rPr>
        <w:t>Povezava do dokumenta:</w:t>
      </w:r>
    </w:p>
    <w:p w14:paraId="0D026071" w14:textId="7D2FD98E" w:rsidR="00B47954" w:rsidRPr="00EB54EE" w:rsidRDefault="00B47954" w:rsidP="0047048A">
      <w:pPr>
        <w:pStyle w:val="Sprotnaopomba-besedilo"/>
        <w:ind w:left="-426" w:right="-433"/>
        <w:rPr>
          <w:sz w:val="16"/>
          <w:szCs w:val="16"/>
        </w:rPr>
      </w:pPr>
      <w:r w:rsidRPr="00352C72">
        <w:rPr>
          <w:rFonts w:ascii="Arial" w:hAnsi="Arial" w:cs="Arial"/>
          <w:sz w:val="16"/>
          <w:szCs w:val="16"/>
        </w:rPr>
        <w:t>http://www.djn.mju.gov.si/resources/files/Stalisca/2014-07-10%20MK_stalisceMF_inzenirske%20storitve_vpis%20v%20zbornico4.doc</w:t>
      </w:r>
      <w:r w:rsidRPr="00EB54EE">
        <w:rPr>
          <w:sz w:val="16"/>
          <w:szCs w:val="16"/>
        </w:rPr>
        <w:t xml:space="preserve"> </w:t>
      </w:r>
    </w:p>
  </w:footnote>
  <w:footnote w:id="51">
    <w:p w14:paraId="1DE5A29A" w14:textId="77777777" w:rsidR="00352C72" w:rsidRDefault="00990236" w:rsidP="0099023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5168C175" w14:textId="1B155EE1" w:rsidR="00990236" w:rsidRPr="007053D5" w:rsidRDefault="00990236" w:rsidP="0099023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52">
    <w:p w14:paraId="37876B38"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ZIntPK (Ur. l. RS, št. 69/2011 – UPB2</w:t>
      </w:r>
      <w:r w:rsidR="00190BC3"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2F3A7D35" w14:textId="1614D04A"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53">
    <w:p w14:paraId="100D927A" w14:textId="77777777" w:rsidR="00A848AD"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 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788CF976" w14:textId="77777777" w:rsidR="00A848AD"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71E22FE5" w14:textId="1F78CE3F" w:rsidR="00B47954" w:rsidRPr="00EB54EE" w:rsidRDefault="00B47954" w:rsidP="0047048A">
      <w:pPr>
        <w:pStyle w:val="Sprotnaopomba-besedilo"/>
        <w:ind w:left="-426" w:right="-433"/>
      </w:pPr>
      <w:r w:rsidRPr="00352C72">
        <w:rPr>
          <w:rFonts w:ascii="Arial" w:hAnsi="Arial" w:cs="Arial"/>
          <w:sz w:val="16"/>
          <w:szCs w:val="16"/>
        </w:rPr>
        <w:t>http://curia.europa.eu/juris/document/document.jsf?text=&amp;docid=45714&amp;pageIndex=0&amp;doclang=EN&amp;mode=lst&amp;dir=&amp;occ=first&amp;part= 1&amp;cid=876578</w:t>
      </w:r>
      <w:r w:rsidRPr="00EB54EE">
        <w:rPr>
          <w:sz w:val="16"/>
          <w:szCs w:val="16"/>
        </w:rPr>
        <w:t xml:space="preserve"> </w:t>
      </w:r>
    </w:p>
  </w:footnote>
  <w:footnote w:id="54">
    <w:p w14:paraId="1E829B44"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0D5455A3" w14:textId="786D91E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55">
    <w:p w14:paraId="23579F5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6601FD" w14:textId="60F49DD3" w:rsidR="00B47954" w:rsidRPr="00EB54EE"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56">
    <w:p w14:paraId="28BA13D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(Ur. l. RS, št. 91/15</w:t>
      </w:r>
      <w:r w:rsidR="00B8568B" w:rsidRPr="00A848AD">
        <w:rPr>
          <w:rFonts w:ascii="Arial" w:hAnsi="Arial" w:cs="Arial"/>
          <w:sz w:val="16"/>
          <w:szCs w:val="16"/>
        </w:rPr>
        <w:t xml:space="preserve">, </w:t>
      </w:r>
      <w:r w:rsidRPr="00A848AD">
        <w:rPr>
          <w:rFonts w:ascii="Arial" w:hAnsi="Arial" w:cs="Arial"/>
          <w:sz w:val="16"/>
          <w:szCs w:val="16"/>
        </w:rPr>
        <w:t>14/18</w:t>
      </w:r>
      <w:r w:rsidR="00B8568B" w:rsidRPr="00A848AD">
        <w:rPr>
          <w:rFonts w:ascii="Arial" w:hAnsi="Arial" w:cs="Arial"/>
          <w:sz w:val="16"/>
          <w:szCs w:val="16"/>
        </w:rPr>
        <w:t xml:space="preserve">, </w:t>
      </w:r>
      <w:r w:rsidRPr="00A848AD">
        <w:rPr>
          <w:rFonts w:ascii="Arial" w:hAnsi="Arial" w:cs="Arial"/>
          <w:sz w:val="16"/>
          <w:szCs w:val="16"/>
        </w:rPr>
        <w:t>121/21,</w:t>
      </w:r>
      <w:r w:rsidR="00B8568B" w:rsidRPr="00A848AD">
        <w:rPr>
          <w:rFonts w:ascii="Arial" w:hAnsi="Arial" w:cs="Arial"/>
          <w:sz w:val="16"/>
          <w:szCs w:val="16"/>
        </w:rPr>
        <w:t xml:space="preserve"> 10/22, 74/22, 100/22, v nadaljevanju </w:t>
      </w:r>
      <w:r w:rsidRPr="00A848AD">
        <w:rPr>
          <w:rFonts w:ascii="Arial" w:hAnsi="Arial" w:cs="Arial"/>
          <w:sz w:val="16"/>
          <w:szCs w:val="16"/>
        </w:rPr>
        <w:t>: ZJN-3</w:t>
      </w:r>
      <w:r w:rsidR="00B8568B" w:rsidRPr="00A848AD">
        <w:rPr>
          <w:rFonts w:ascii="Arial" w:hAnsi="Arial" w:cs="Arial"/>
          <w:sz w:val="16"/>
          <w:szCs w:val="16"/>
        </w:rPr>
        <w:t>d</w:t>
      </w:r>
      <w:r w:rsidRPr="00A848AD">
        <w:rPr>
          <w:rFonts w:ascii="Arial" w:hAnsi="Arial" w:cs="Arial"/>
          <w:sz w:val="16"/>
          <w:szCs w:val="16"/>
        </w:rPr>
        <w:t>), dostopen na:</w:t>
      </w:r>
    </w:p>
    <w:p w14:paraId="1F673475" w14:textId="169D39AB"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B8568B" w:rsidRPr="00A848AD">
        <w:rPr>
          <w:rFonts w:ascii="Arial" w:hAnsi="Arial" w:cs="Arial"/>
          <w:sz w:val="16"/>
          <w:szCs w:val="16"/>
        </w:rPr>
        <w:t>8636</w:t>
      </w:r>
    </w:p>
  </w:footnote>
  <w:footnote w:id="57">
    <w:p w14:paraId="5554358F" w14:textId="66DE87A2"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B8568B" w:rsidRPr="00A848AD">
        <w:rPr>
          <w:rFonts w:ascii="Arial" w:hAnsi="Arial" w:cs="Arial"/>
          <w:sz w:val="16"/>
          <w:szCs w:val="16"/>
        </w:rPr>
        <w:t>,</w:t>
      </w:r>
      <w:r w:rsidRPr="00A848AD">
        <w:rPr>
          <w:rFonts w:ascii="Arial" w:hAnsi="Arial" w:cs="Arial"/>
          <w:sz w:val="16"/>
          <w:szCs w:val="16"/>
        </w:rPr>
        <w:t xml:space="preserve"> 60/17</w:t>
      </w:r>
      <w:r w:rsidR="00B8568B"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58">
    <w:p w14:paraId="1A978C9D"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59">
    <w:p w14:paraId="42FA1876"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 </w:t>
      </w:r>
    </w:p>
  </w:footnote>
  <w:footnote w:id="60">
    <w:p w14:paraId="1CB2B1E4"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1">
    <w:p w14:paraId="08367CD5" w14:textId="3004E0CD"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62">
    <w:p w14:paraId="0AA0EEDD"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E5F296F" w14:textId="0B81B8F3"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63">
    <w:p w14:paraId="35F6FDB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995087" w:rsidRPr="00A848AD">
        <w:rPr>
          <w:rFonts w:ascii="Arial" w:hAnsi="Arial" w:cs="Arial"/>
          <w:sz w:val="16"/>
          <w:szCs w:val="16"/>
        </w:rPr>
        <w:t xml:space="preserve">, 64/17, 121/21 in </w:t>
      </w:r>
      <w:r w:rsidRPr="00A848AD">
        <w:rPr>
          <w:rFonts w:ascii="Arial" w:hAnsi="Arial" w:cs="Arial"/>
          <w:sz w:val="16"/>
          <w:szCs w:val="16"/>
        </w:rPr>
        <w:t xml:space="preserve"> s </w:t>
      </w:r>
      <w:r w:rsidR="00995087" w:rsidRPr="00A848AD">
        <w:rPr>
          <w:rFonts w:ascii="Arial" w:hAnsi="Arial" w:cs="Arial"/>
          <w:sz w:val="16"/>
          <w:szCs w:val="16"/>
        </w:rPr>
        <w:t xml:space="preserve">naslednjimi </w:t>
      </w:r>
      <w:r w:rsidRPr="00A848AD">
        <w:rPr>
          <w:rFonts w:ascii="Arial" w:hAnsi="Arial" w:cs="Arial"/>
          <w:sz w:val="16"/>
          <w:szCs w:val="16"/>
        </w:rPr>
        <w:t>spremembami), dostopen na:</w:t>
      </w:r>
    </w:p>
    <w:p w14:paraId="73C5443D" w14:textId="0255F079" w:rsidR="00B47954" w:rsidRPr="00FC7960"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64">
    <w:p w14:paraId="0E16A780" w14:textId="162499F1"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71D7CBD9" w14:textId="03C7410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65">
    <w:p w14:paraId="77A77F8F" w14:textId="77777777" w:rsidR="00A848AD" w:rsidRDefault="00A62C0F" w:rsidP="00A62C0F">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7CA8141C" w14:textId="4AB75E3F" w:rsidR="00A62C0F" w:rsidRPr="007053D5" w:rsidRDefault="00A62C0F" w:rsidP="00A62C0F">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66">
    <w:p w14:paraId="25ECB54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ZIntPK (Ur. l. RS, št. 69/2011 – UPB2</w:t>
      </w:r>
      <w:r w:rsidR="0056751B"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7EB42F0D" w14:textId="6A71AC5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67">
    <w:p w14:paraId="22EF89C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51CE2B64"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617E033A" w14:textId="4EB35B9B" w:rsidR="00B47954" w:rsidRPr="00FC7960"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FC7960">
        <w:rPr>
          <w:sz w:val="16"/>
          <w:szCs w:val="16"/>
        </w:rPr>
        <w:t xml:space="preserve"> </w:t>
      </w:r>
    </w:p>
  </w:footnote>
  <w:footnote w:id="68">
    <w:p w14:paraId="5367D38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3A4EAB80" w14:textId="6AE0F6C5"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69">
    <w:p w14:paraId="29626E3B"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1628C2" w14:textId="54DFD104" w:rsidR="00B47954" w:rsidRPr="00FC7960"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70">
    <w:p w14:paraId="5E37682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F0098F"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2826A3D2" w14:textId="162D2D8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F0098F" w:rsidRPr="00A848AD">
        <w:rPr>
          <w:rFonts w:ascii="Arial" w:hAnsi="Arial" w:cs="Arial"/>
          <w:sz w:val="16"/>
          <w:szCs w:val="16"/>
        </w:rPr>
        <w:t>8636</w:t>
      </w:r>
    </w:p>
  </w:footnote>
  <w:footnote w:id="71">
    <w:p w14:paraId="6D67872D" w14:textId="67EE9A09"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855C22" w:rsidRPr="00A848AD">
        <w:rPr>
          <w:rFonts w:ascii="Arial" w:hAnsi="Arial" w:cs="Arial"/>
          <w:sz w:val="16"/>
          <w:szCs w:val="16"/>
        </w:rPr>
        <w:t>,</w:t>
      </w:r>
      <w:r w:rsidRPr="00A848AD">
        <w:rPr>
          <w:rFonts w:ascii="Arial" w:hAnsi="Arial" w:cs="Arial"/>
          <w:sz w:val="16"/>
          <w:szCs w:val="16"/>
        </w:rPr>
        <w:t xml:space="preserve"> 60/17</w:t>
      </w:r>
      <w:r w:rsidR="00855C2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72">
    <w:p w14:paraId="37B9CC06"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73">
    <w:p w14:paraId="6DD4D3A0"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 </w:t>
      </w:r>
    </w:p>
  </w:footnote>
  <w:footnote w:id="74">
    <w:p w14:paraId="3A51AA32"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75">
    <w:p w14:paraId="1FFEB4B9" w14:textId="4FD40451"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76">
    <w:p w14:paraId="0418C64F"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69FB18BA" w14:textId="45B9CDCB"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77">
    <w:p w14:paraId="30E4696A"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F879E7" w:rsidRPr="00A848AD">
        <w:rPr>
          <w:rFonts w:ascii="Arial" w:hAnsi="Arial" w:cs="Arial"/>
          <w:sz w:val="16"/>
          <w:szCs w:val="16"/>
        </w:rPr>
        <w:t>, 64/17 in 121/21</w:t>
      </w:r>
      <w:r w:rsidRPr="00A848AD">
        <w:rPr>
          <w:rFonts w:ascii="Arial" w:hAnsi="Arial" w:cs="Arial"/>
          <w:sz w:val="16"/>
          <w:szCs w:val="16"/>
        </w:rPr>
        <w:t xml:space="preserve"> s</w:t>
      </w:r>
      <w:r w:rsidR="00F879E7" w:rsidRPr="00A848AD">
        <w:rPr>
          <w:rFonts w:ascii="Arial" w:hAnsi="Arial" w:cs="Arial"/>
          <w:sz w:val="16"/>
          <w:szCs w:val="16"/>
        </w:rPr>
        <w:t xml:space="preserve"> naslednjimi</w:t>
      </w:r>
      <w:r w:rsidRPr="00A848AD">
        <w:rPr>
          <w:rFonts w:ascii="Arial" w:hAnsi="Arial" w:cs="Arial"/>
          <w:sz w:val="16"/>
          <w:szCs w:val="16"/>
        </w:rPr>
        <w:t xml:space="preserve"> spremembami), dostopen na:</w:t>
      </w:r>
    </w:p>
    <w:p w14:paraId="60F08C3B" w14:textId="5035896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http://www.pisrs.si/Pis.web/pregledPredpisa?id=URED7202</w:t>
      </w:r>
    </w:p>
  </w:footnote>
  <w:footnote w:id="78">
    <w:p w14:paraId="7D7AD0B1"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0740AC86" w14:textId="1E27F1FA" w:rsidR="00B47954" w:rsidRPr="0066499B" w:rsidRDefault="00B47954" w:rsidP="0047048A">
      <w:pPr>
        <w:pStyle w:val="Sprotnaopomba-besedilo"/>
        <w:ind w:left="-426" w:right="-433"/>
        <w:rPr>
          <w:sz w:val="16"/>
          <w:szCs w:val="16"/>
        </w:rPr>
      </w:pPr>
      <w:r w:rsidRPr="00A848AD">
        <w:rPr>
          <w:rFonts w:ascii="Arial" w:hAnsi="Arial" w:cs="Arial"/>
          <w:sz w:val="16"/>
          <w:szCs w:val="16"/>
        </w:rPr>
        <w:t>http://www.djn.mju.gov.si/resources/files/Stalisca/2014-07-10%20MK_stalisceMF_inzenirske%20storitve_vpis%20v%20zbornico4.doc</w:t>
      </w:r>
      <w:r w:rsidRPr="0066499B">
        <w:rPr>
          <w:sz w:val="16"/>
          <w:szCs w:val="16"/>
        </w:rPr>
        <w:t xml:space="preserve"> </w:t>
      </w:r>
    </w:p>
  </w:footnote>
  <w:footnote w:id="79">
    <w:p w14:paraId="2A7B44C5" w14:textId="77777777" w:rsidR="00A848AD" w:rsidRDefault="00464A80" w:rsidP="00464A80">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14064108" w14:textId="3973CC8E" w:rsidR="00464A80" w:rsidRPr="007053D5" w:rsidRDefault="00464A80" w:rsidP="00464A80">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80">
    <w:p w14:paraId="6FBF676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ZIntPK (Ur. l. RS, št. 69/2011 – UPB2</w:t>
      </w:r>
      <w:r w:rsidR="00855C22"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5727322C" w14:textId="1DD0D67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81">
    <w:p w14:paraId="1622A7A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w:t>
      </w:r>
      <w:r w:rsidRPr="00A848AD">
        <w:rPr>
          <w:rFonts w:ascii="Arial" w:hAnsi="Arial" w:cs="Arial"/>
          <w:sz w:val="16"/>
          <w:szCs w:val="16"/>
        </w:rPr>
        <w:t xml:space="preserve"> </w:t>
      </w:r>
      <w:r w:rsidRPr="00A848AD">
        <w:rPr>
          <w:rFonts w:ascii="Arial" w:hAnsi="Arial" w:cs="Arial"/>
          <w:sz w:val="16"/>
          <w:szCs w:val="16"/>
          <w:lang w:val="x-none"/>
        </w:rPr>
        <w:t>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005B6C39"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15BCA33F" w14:textId="16CAE261" w:rsidR="00B47954" w:rsidRPr="0066499B"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66499B">
        <w:rPr>
          <w:sz w:val="16"/>
          <w:szCs w:val="16"/>
        </w:rPr>
        <w:t xml:space="preserve"> </w:t>
      </w:r>
    </w:p>
  </w:footnote>
  <w:footnote w:id="82">
    <w:p w14:paraId="417185A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r w:rsidR="00A848AD">
        <w:rPr>
          <w:rFonts w:ascii="Arial" w:hAnsi="Arial" w:cs="Arial"/>
          <w:sz w:val="16"/>
          <w:szCs w:val="16"/>
        </w:rPr>
        <w:t>:</w:t>
      </w:r>
    </w:p>
    <w:p w14:paraId="00CF5286" w14:textId="437D855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83">
    <w:p w14:paraId="1775EDA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C9D9FB8" w14:textId="18A545DD" w:rsidR="00B47954" w:rsidRPr="0066499B"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84">
    <w:p w14:paraId="360522CC" w14:textId="33C5E9FB"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690877"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 http://www.pisrs.si/Pis.web/pregledPredpisa?id=ZAKO</w:t>
      </w:r>
      <w:r w:rsidR="00690877" w:rsidRPr="00A848AD">
        <w:rPr>
          <w:rFonts w:ascii="Arial" w:hAnsi="Arial" w:cs="Arial"/>
          <w:sz w:val="16"/>
          <w:szCs w:val="16"/>
        </w:rPr>
        <w:t>8636</w:t>
      </w:r>
    </w:p>
  </w:footnote>
  <w:footnote w:id="85">
    <w:p w14:paraId="7E14BFFD" w14:textId="4AAE1AAC"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690877" w:rsidRPr="00A848AD">
        <w:rPr>
          <w:rFonts w:ascii="Arial" w:hAnsi="Arial" w:cs="Arial"/>
          <w:sz w:val="16"/>
          <w:szCs w:val="16"/>
        </w:rPr>
        <w:t xml:space="preserve">, </w:t>
      </w:r>
      <w:r w:rsidRPr="00A848AD">
        <w:rPr>
          <w:rFonts w:ascii="Arial" w:hAnsi="Arial" w:cs="Arial"/>
          <w:sz w:val="16"/>
          <w:szCs w:val="16"/>
        </w:rPr>
        <w:t xml:space="preserve"> 60/17</w:t>
      </w:r>
      <w:r w:rsidR="00690877"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86">
    <w:p w14:paraId="7D164731"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87">
    <w:p w14:paraId="5AB60D6C" w14:textId="77777777" w:rsidR="00B47954"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w:t>
      </w:r>
      <w:r>
        <w:rPr>
          <w:sz w:val="16"/>
          <w:szCs w:val="16"/>
        </w:rPr>
        <w:t xml:space="preserve"> </w:t>
      </w:r>
    </w:p>
  </w:footnote>
  <w:footnote w:id="88">
    <w:p w14:paraId="1A388505" w14:textId="77777777" w:rsidR="00B47954" w:rsidRPr="00A848AD" w:rsidRDefault="00B47954" w:rsidP="00A848AD">
      <w:pPr>
        <w:pStyle w:val="Sprotnaopomba-besedilo"/>
        <w:ind w:left="-426" w:right="-433" w:firstLine="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89">
    <w:p w14:paraId="5B173343" w14:textId="25956C79" w:rsidR="00B47954" w:rsidRDefault="00B47954">
      <w:pPr>
        <w:pStyle w:val="Sprotnaopomba-besedilo"/>
      </w:pPr>
      <w:r w:rsidRPr="00A848AD">
        <w:rPr>
          <w:rStyle w:val="Sprotnaopomba-sklic"/>
          <w:rFonts w:ascii="Arial" w:hAnsi="Arial" w:cs="Arial"/>
          <w:sz w:val="16"/>
          <w:szCs w:val="16"/>
        </w:rPr>
        <w:footnoteRef/>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90">
    <w:p w14:paraId="59C34CB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553E21E" w14:textId="5C4B8F3F"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91">
    <w:p w14:paraId="4B2368C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5B1A80" w:rsidRPr="00A848AD">
        <w:rPr>
          <w:rFonts w:ascii="Arial" w:hAnsi="Arial" w:cs="Arial"/>
          <w:sz w:val="16"/>
          <w:szCs w:val="16"/>
        </w:rPr>
        <w:t>, 64/17 in 121/20</w:t>
      </w:r>
      <w:r w:rsidRPr="00A848AD">
        <w:rPr>
          <w:rFonts w:ascii="Arial" w:hAnsi="Arial" w:cs="Arial"/>
          <w:sz w:val="16"/>
          <w:szCs w:val="16"/>
        </w:rPr>
        <w:t xml:space="preserve"> s spremembami), dostopen na:</w:t>
      </w:r>
    </w:p>
    <w:p w14:paraId="7E164F71" w14:textId="4B7B100C" w:rsidR="00B47954"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92">
    <w:p w14:paraId="0636247E"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38F2AB3F" w14:textId="75EC52E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93">
    <w:p w14:paraId="45CF83DA" w14:textId="77777777" w:rsidR="00A848AD" w:rsidRDefault="00C7544B" w:rsidP="00C7544B">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45017023" w14:textId="5D41F136" w:rsidR="00C7544B" w:rsidRPr="007053D5" w:rsidRDefault="00C7544B" w:rsidP="00C7544B">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94">
    <w:p w14:paraId="6633A54A"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ZIntPK (Ur. l. RS, št. 69/2011 – UPB2 in 158/20), dostopno na</w:t>
      </w:r>
      <w:r w:rsidR="00A848AD">
        <w:rPr>
          <w:rFonts w:ascii="Arial" w:hAnsi="Arial" w:cs="Arial"/>
          <w:sz w:val="16"/>
          <w:szCs w:val="16"/>
        </w:rPr>
        <w:t>:</w:t>
      </w:r>
    </w:p>
    <w:p w14:paraId="50A059D7" w14:textId="6C2518C1" w:rsidR="00884AF9" w:rsidRP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95">
    <w:p w14:paraId="7864FBB2"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2079BF41" w14:textId="77777777" w:rsid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32A371A9" w14:textId="34C9100E" w:rsidR="00884AF9" w:rsidRDefault="00884AF9"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Pr>
          <w:sz w:val="16"/>
          <w:szCs w:val="16"/>
        </w:rPr>
        <w:t xml:space="preserve"> </w:t>
      </w:r>
    </w:p>
  </w:footnote>
  <w:footnote w:id="96">
    <w:p w14:paraId="0FA5B450"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434C3118" w14:textId="41EBD70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97">
    <w:p w14:paraId="0D1CF6B9"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5D04313F" w14:textId="0B59BFBA" w:rsidR="00B47954"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98">
    <w:p w14:paraId="39F98D2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913F32"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04E21B54" w14:textId="011266A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913F32" w:rsidRPr="00A848AD">
        <w:rPr>
          <w:rFonts w:ascii="Arial" w:hAnsi="Arial" w:cs="Arial"/>
          <w:sz w:val="16"/>
          <w:szCs w:val="16"/>
        </w:rPr>
        <w:t>8636</w:t>
      </w:r>
    </w:p>
  </w:footnote>
  <w:footnote w:id="99">
    <w:p w14:paraId="67507D9B" w14:textId="77777777" w:rsidR="00A848AD" w:rsidRDefault="00F25828" w:rsidP="00F25828">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lang w:eastAsia="en-US"/>
        </w:rPr>
        <w:t xml:space="preserve">»/…/postopek s pogajanji brez predhodne objave predstavlja odmik od splošnih pravil o javnem naročanju, ga naročnik ne more izbrati kadarkoli, temveč le v posebnih primerih, izrecno navedenih v 46. členu ZJN-3. Tudi iz sodne prakse Sodišča EU (glej npr. sodbe C-385/02, Komisija proti Italiji, ECLI:EU:C:2004:522; C-394/02, Komisija proti Grčiji, ECLI:EU:C:2005:336; C-126/03, Komisija proti Nemčiji, ECLI:EU:C:2004:728) izhaja, da je uporaba postopka s pogajanji brez predhodne objave izjema (in ne pravilo) in da je potrebno določbe o postopku s pogajanji brez predhodnega postopka razlagati strogo in restriktivno, dokazno breme o tem, da obstajajo okoliščine, ki upravičujejo uporabo tega postopka, pa je na tistem, ki se želi nanje sklicevati, torej na naročniku.« (Odločitev Državne revizijske komisije za revizijo postopkov oddaje javnih naročil (DKOM) </w:t>
      </w:r>
      <w:r w:rsidRPr="00A848AD">
        <w:rPr>
          <w:rFonts w:ascii="Arial" w:hAnsi="Arial" w:cs="Arial"/>
          <w:sz w:val="16"/>
          <w:szCs w:val="16"/>
        </w:rPr>
        <w:t xml:space="preserve">018-224/2018-5 </w:t>
      </w:r>
      <w:r w:rsidRPr="00A848AD">
        <w:rPr>
          <w:rFonts w:ascii="Arial" w:hAnsi="Arial" w:cs="Arial"/>
          <w:sz w:val="16"/>
          <w:szCs w:val="16"/>
          <w:lang w:eastAsia="en-US"/>
        </w:rPr>
        <w:t>z dne 30.1.2019, dostopno na:</w:t>
      </w:r>
    </w:p>
    <w:p w14:paraId="7B2A1D92" w14:textId="0BA580F2" w:rsidR="00F25828" w:rsidRPr="00A848AD" w:rsidRDefault="00F25828" w:rsidP="00F25828">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footnote>
  <w:footnote w:id="100">
    <w:p w14:paraId="612FB162" w14:textId="77777777" w:rsidR="00A848AD" w:rsidRDefault="00375DB0" w:rsidP="00375DB0">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w:t>
      </w:r>
      <w:r w:rsidRPr="00A848AD">
        <w:rPr>
          <w:rFonts w:ascii="Arial" w:hAnsi="Arial" w:cs="Arial"/>
          <w:sz w:val="16"/>
          <w:szCs w:val="16"/>
          <w:lang w:eastAsia="en-US"/>
        </w:rPr>
        <w:t>Pri neustrezni ponudbi ne gre za manjše oz. formalne pomanjkljivosti, ki sicer lahko povzročijo nedopustnost ponudbe, a bi jih bilo mogoče odpraviti že znotraj postopka ali v ponovljenem transparentnem postopku, temveč gre za ponudbo, katere vsebina sploh ne ustreza bistvenim naročnikovim zahtevam, ki so praviloma vezane na opis naročila oz. tehnične specifikacije, zaradi česar je nikakor ni mogoče sanirati. Neustreznost ponudbe pomeni obstoj takih napak, zaradi katerih je vsebina ponudbe za naročnika popolnoma irelevantna, posledično pa je zanj položaj primerljiv s tistim, ko ne prejme nobene ponudbe.« (Odločitev Državne revizijske komisije za revizijo postopkov oddaje javnih naročil (DKOM) št. 018-081/2018-5 z dne 7.6.2018, dostopno na:</w:t>
      </w:r>
    </w:p>
    <w:p w14:paraId="01F8D9A4" w14:textId="24977351" w:rsidR="00375DB0" w:rsidRPr="00A848AD" w:rsidRDefault="00375DB0" w:rsidP="00375DB0">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p w14:paraId="41CC48F4" w14:textId="42C20F9E" w:rsidR="00375DB0" w:rsidRPr="00DD09CF" w:rsidRDefault="00375DB0" w:rsidP="00375DB0">
      <w:pPr>
        <w:pStyle w:val="Sprotnaopomba-besedilo"/>
        <w:ind w:left="-284" w:right="-291" w:hanging="142"/>
        <w:rPr>
          <w:rFonts w:ascii="Arial" w:hAnsi="Arial" w:cs="Arial"/>
          <w:sz w:val="16"/>
          <w:szCs w:val="16"/>
        </w:rPr>
      </w:pPr>
    </w:p>
  </w:footnote>
  <w:footnote w:id="101">
    <w:p w14:paraId="713F0608" w14:textId="770CD411"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913F32" w:rsidRPr="00A848AD">
        <w:rPr>
          <w:rFonts w:ascii="Arial" w:hAnsi="Arial" w:cs="Arial"/>
          <w:sz w:val="16"/>
          <w:szCs w:val="16"/>
        </w:rPr>
        <w:t xml:space="preserve">, </w:t>
      </w:r>
      <w:r w:rsidRPr="00A848AD">
        <w:rPr>
          <w:rFonts w:ascii="Arial" w:hAnsi="Arial" w:cs="Arial"/>
          <w:sz w:val="16"/>
          <w:szCs w:val="16"/>
        </w:rPr>
        <w:t xml:space="preserve"> 60/17</w:t>
      </w:r>
      <w:r w:rsidR="00913F3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102">
    <w:p w14:paraId="19D75AAB"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103">
    <w:p w14:paraId="16E0C522" w14:textId="77777777" w:rsidR="00B47954" w:rsidRPr="00654AF1"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104">
    <w:p w14:paraId="1B53D22E" w14:textId="6DC80077"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105">
    <w:p w14:paraId="1DC17D6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47F77999" w14:textId="5564F96C"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106">
    <w:p w14:paraId="456DB82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D07704" w:rsidRPr="00A848AD">
        <w:rPr>
          <w:rFonts w:ascii="Arial" w:hAnsi="Arial" w:cs="Arial"/>
          <w:sz w:val="16"/>
          <w:szCs w:val="16"/>
        </w:rPr>
        <w:t>, 64/17 in 121/21</w:t>
      </w:r>
      <w:r w:rsidRPr="00A848AD">
        <w:rPr>
          <w:rFonts w:ascii="Arial" w:hAnsi="Arial" w:cs="Arial"/>
          <w:sz w:val="16"/>
          <w:szCs w:val="16"/>
        </w:rPr>
        <w:t xml:space="preserve"> s spremembami), dostopen na:</w:t>
      </w:r>
    </w:p>
    <w:p w14:paraId="7C00D106" w14:textId="1B87D7C7" w:rsidR="00B47954" w:rsidRPr="00654AF1"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107">
    <w:p w14:paraId="1BF7C293"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00A848AD">
        <w:rPr>
          <w:rFonts w:ascii="Arial" w:hAnsi="Arial" w:cs="Arial"/>
          <w:sz w:val="16"/>
          <w:szCs w:val="16"/>
        </w:rPr>
        <w:t>Povezava do dokumenta:</w:t>
      </w:r>
    </w:p>
    <w:p w14:paraId="465FC957" w14:textId="199FA13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08">
    <w:p w14:paraId="7CA23355" w14:textId="77777777" w:rsidR="001D1D89" w:rsidRPr="00A848AD" w:rsidRDefault="001D1D89" w:rsidP="001D1D89">
      <w:pPr>
        <w:pStyle w:val="Sprotnaopomba-besedilo"/>
        <w:ind w:left="-284" w:right="-291" w:hanging="142"/>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ZIntPK (Ur. l. RS, št. 69/2011 – UPB2, 158/20 in 3/22 - ZDeb), dostopen na: http://pisrs.si/Pis.web/pregledPredpisa?id=ZAKO5523</w:t>
      </w:r>
    </w:p>
  </w:footnote>
  <w:footnote w:id="109">
    <w:p w14:paraId="63BBF9AD" w14:textId="77777777" w:rsidR="001D1D89" w:rsidRPr="00654AF1" w:rsidRDefault="001D1D89"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w:t>
      </w:r>
      <w:r w:rsidRPr="00654AF1">
        <w:rPr>
          <w:sz w:val="16"/>
          <w:szCs w:val="16"/>
        </w:rPr>
        <w:t xml:space="preserve"> </w:t>
      </w:r>
    </w:p>
  </w:footnote>
  <w:footnote w:id="110">
    <w:p w14:paraId="127017E9" w14:textId="77777777" w:rsidR="00E01CAE" w:rsidRDefault="001D1D89" w:rsidP="00E01CA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ZIntPK (Ur. l. RS, št. 69/2011 – UPB2 in 158/20), dostopno na</w:t>
      </w:r>
      <w:r w:rsidR="00E01CAE">
        <w:rPr>
          <w:rFonts w:ascii="Arial" w:hAnsi="Arial" w:cs="Arial"/>
          <w:sz w:val="16"/>
          <w:szCs w:val="16"/>
        </w:rPr>
        <w:t>:</w:t>
      </w:r>
    </w:p>
    <w:p w14:paraId="3D665157" w14:textId="7F9501B9" w:rsidR="001D1D89" w:rsidRPr="00E01CAE" w:rsidRDefault="001D1D89" w:rsidP="00E01CAE">
      <w:pPr>
        <w:rPr>
          <w:rFonts w:ascii="Arial" w:hAnsi="Arial" w:cs="Arial"/>
          <w:sz w:val="16"/>
          <w:szCs w:val="16"/>
        </w:rPr>
      </w:pPr>
      <w:r w:rsidRPr="00E01CAE">
        <w:rPr>
          <w:rFonts w:ascii="Arial" w:hAnsi="Arial" w:cs="Arial"/>
          <w:sz w:val="16"/>
          <w:szCs w:val="16"/>
        </w:rPr>
        <w:t>http://pisrs.si/Pis.web/pregledPredpisa?id=ZAKO5523</w:t>
      </w:r>
    </w:p>
  </w:footnote>
  <w:footnote w:id="111">
    <w:p w14:paraId="285DBCD2" w14:textId="77777777" w:rsidR="00E01CAE" w:rsidRDefault="001D1D89"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6268AC93" w14:textId="77777777" w:rsidR="00E01CAE" w:rsidRDefault="001D1D89" w:rsidP="00E01CAE">
      <w:pPr>
        <w:pStyle w:val="Sprotnaopomba-besedilo"/>
        <w:ind w:left="-426" w:right="-433" w:firstLine="426"/>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194B5B3D" w14:textId="366BD8CB" w:rsidR="001D1D89" w:rsidRPr="00654AF1" w:rsidRDefault="001D1D89" w:rsidP="00E01CAE">
      <w:pPr>
        <w:pStyle w:val="Sprotnaopomba-besedilo"/>
        <w:ind w:left="-426" w:right="-433" w:firstLine="426"/>
      </w:pPr>
      <w:r w:rsidRPr="00E01CAE">
        <w:rPr>
          <w:rFonts w:ascii="Arial" w:hAnsi="Arial" w:cs="Arial"/>
          <w:sz w:val="16"/>
          <w:szCs w:val="16"/>
        </w:rPr>
        <w:t>http://curia.europa.eu/juris/document/document.jsf?text=&amp;docid=45714&amp;pageIndex=0&amp;doclang=EN&amp;mode=lst&amp;dir=&amp;occ=first&amp;part= 1&amp;cid=876578</w:t>
      </w:r>
      <w:r w:rsidRPr="00654AF1">
        <w:rPr>
          <w:sz w:val="16"/>
          <w:szCs w:val="16"/>
        </w:rPr>
        <w:t xml:space="preserve"> </w:t>
      </w:r>
    </w:p>
  </w:footnote>
  <w:footnote w:id="112">
    <w:p w14:paraId="5BA6C122"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7AF7E476" w14:textId="0091278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https://ec.europa.eu/regional_policy/sources/docgener/informat/2014/GL_corrections_pp_irregularities_annex_SL.pdf</w:t>
      </w:r>
    </w:p>
  </w:footnote>
  <w:footnote w:id="113">
    <w:p w14:paraId="7C8B44F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130470A4" w14:textId="2C9C202E" w:rsidR="00B47954" w:rsidRPr="00654AF1" w:rsidRDefault="00B47954"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p>
  </w:footnote>
  <w:footnote w:id="114">
    <w:p w14:paraId="2C61FB1A" w14:textId="12099C0B"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color w:val="000000"/>
          <w:sz w:val="16"/>
          <w:szCs w:val="16"/>
        </w:rPr>
        <w:footnoteRef/>
      </w:r>
      <w:r w:rsidRPr="00E01CAE">
        <w:rPr>
          <w:rFonts w:ascii="Arial" w:hAnsi="Arial" w:cs="Arial"/>
          <w:sz w:val="16"/>
          <w:szCs w:val="16"/>
        </w:rPr>
        <w:t xml:space="preserve"> Zakon o javnem naročanju ZJN-3 ()</w:t>
      </w:r>
      <w:r w:rsidR="00004E13" w:rsidRPr="00E01CAE">
        <w:rPr>
          <w:rFonts w:ascii="Arial" w:hAnsi="Arial" w:cs="Arial"/>
          <w:sz w:val="16"/>
          <w:szCs w:val="16"/>
        </w:rPr>
        <w:t xml:space="preserve"> (Ur. l. RS, št. 91/15, 14/18, 121/21, 10/22 74/22 100/22 in 28/23, v nadaljevanju: ZJN-3d)</w:t>
      </w:r>
      <w:r w:rsidRPr="00E01CAE">
        <w:rPr>
          <w:rFonts w:ascii="Arial" w:hAnsi="Arial" w:cs="Arial"/>
          <w:sz w:val="16"/>
          <w:szCs w:val="16"/>
        </w:rPr>
        <w:t>, dostopen na: http://www.pisrs.si/Pis.web/pregledPredpisa?id=ZAKO</w:t>
      </w:r>
      <w:r w:rsidR="00004E13" w:rsidRPr="00E01CAE">
        <w:rPr>
          <w:rFonts w:ascii="Arial" w:hAnsi="Arial" w:cs="Arial"/>
          <w:sz w:val="16"/>
          <w:szCs w:val="16"/>
        </w:rPr>
        <w:t>8636</w:t>
      </w:r>
      <w:r w:rsidR="00FA701E" w:rsidRPr="00E01CAE">
        <w:rPr>
          <w:rFonts w:ascii="Arial" w:hAnsi="Arial" w:cs="Arial"/>
          <w:sz w:val="16"/>
          <w:szCs w:val="16"/>
        </w:rPr>
        <w:t xml:space="preserve">   </w:t>
      </w:r>
    </w:p>
  </w:footnote>
  <w:footnote w:id="115">
    <w:p w14:paraId="45EADEC6" w14:textId="15B40A6C"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pravnem varstvu v postopkih javnega naročanja – ZPVPJN (Ur. l. RS, št. 43/11, 60/11- ZTP-D, 63/13, 90/14- ZDU-1I</w:t>
      </w:r>
      <w:r w:rsidR="00004E13" w:rsidRPr="00E01CAE">
        <w:rPr>
          <w:rFonts w:ascii="Arial" w:hAnsi="Arial" w:cs="Arial"/>
          <w:sz w:val="16"/>
          <w:szCs w:val="16"/>
        </w:rPr>
        <w:t>,</w:t>
      </w:r>
      <w:r w:rsidRPr="00E01CAE">
        <w:rPr>
          <w:rFonts w:ascii="Arial" w:hAnsi="Arial" w:cs="Arial"/>
          <w:sz w:val="16"/>
          <w:szCs w:val="16"/>
        </w:rPr>
        <w:t xml:space="preserve"> 60/17</w:t>
      </w:r>
      <w:r w:rsidR="00004E13" w:rsidRPr="00E01CAE">
        <w:rPr>
          <w:rFonts w:ascii="Arial" w:hAnsi="Arial" w:cs="Arial"/>
          <w:sz w:val="16"/>
          <w:szCs w:val="16"/>
        </w:rPr>
        <w:t xml:space="preserve"> in 72/19</w:t>
      </w:r>
      <w:r w:rsidRPr="00E01CAE">
        <w:rPr>
          <w:rFonts w:ascii="Arial" w:hAnsi="Arial" w:cs="Arial"/>
          <w:sz w:val="16"/>
          <w:szCs w:val="16"/>
        </w:rPr>
        <w:t>), dostopen na: http://www.pisrs.si/Pis.web/pregledPredpisa?id=ZAKO5975</w:t>
      </w:r>
    </w:p>
  </w:footnote>
  <w:footnote w:id="116">
    <w:p w14:paraId="5E7132F6" w14:textId="77777777" w:rsidR="00B47954" w:rsidRPr="00AF3F28" w:rsidRDefault="00B47954" w:rsidP="0047048A">
      <w:pPr>
        <w:pStyle w:val="Sprotnaopomba-besedilo"/>
        <w:ind w:left="-426" w:right="-433"/>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Če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17">
    <w:p w14:paraId="6563110D" w14:textId="77777777" w:rsidR="00B47954" w:rsidRPr="00E01CAE" w:rsidRDefault="00B47954"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Matas Sašo, ur. 2016. Zakon o javnem naročanju (ZJN-3) s komentarjem. Ljubljana: Uradni list Republike Slovenije (str. 303)</w:t>
      </w:r>
    </w:p>
  </w:footnote>
  <w:footnote w:id="118">
    <w:p w14:paraId="2D39A083" w14:textId="5E9D2E23" w:rsidR="00B47954" w:rsidRDefault="00B47954">
      <w:pPr>
        <w:pStyle w:val="Sprotnaopomba-besedilo"/>
      </w:pPr>
      <w:r w:rsidRPr="00E01CAE">
        <w:rPr>
          <w:rStyle w:val="Sprotnaopomba-sklic"/>
          <w:rFonts w:ascii="Arial" w:hAnsi="Arial" w:cs="Arial"/>
          <w:sz w:val="16"/>
          <w:szCs w:val="16"/>
        </w:rPr>
        <w:footnoteRef/>
      </w:r>
      <w:r w:rsidRPr="00E01CAE">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119">
    <w:p w14:paraId="41AF0ED5" w14:textId="77777777" w:rsidR="00E01CAE" w:rsidRDefault="00B47954" w:rsidP="0047048A">
      <w:pPr>
        <w:pStyle w:val="Sprotnaopomba-besedilo"/>
        <w:ind w:left="-426" w:right="-433"/>
        <w:rPr>
          <w:rFonts w:ascii="Arial" w:hAnsi="Arial" w:cs="Arial"/>
          <w:sz w:val="16"/>
          <w:szCs w:val="16"/>
        </w:rPr>
      </w:pPr>
      <w:r w:rsidRPr="00AF3F28">
        <w:rPr>
          <w:rStyle w:val="Sprotnaopomba-sklic"/>
          <w:sz w:val="16"/>
          <w:szCs w:val="16"/>
        </w:rPr>
        <w:footnoteRef/>
      </w:r>
      <w:r w:rsidRPr="00AF3F28">
        <w:rPr>
          <w:sz w:val="16"/>
          <w:szCs w:val="16"/>
        </w:rPr>
        <w:t xml:space="preserve"> </w:t>
      </w:r>
      <w:r w:rsidRPr="00E01CAE">
        <w:rPr>
          <w:rFonts w:ascii="Arial" w:hAnsi="Arial" w:cs="Arial"/>
          <w:sz w:val="16"/>
          <w:szCs w:val="16"/>
        </w:rPr>
        <w:t>Uredba o finančnih zavarovanjih pri javnem naročanju (Ur. l. RS, št. 27/16), dostopen na:</w:t>
      </w:r>
    </w:p>
    <w:p w14:paraId="249211EA" w14:textId="0E67DDA7" w:rsidR="00B47954" w:rsidRPr="00AF3F28" w:rsidRDefault="00B47954" w:rsidP="0047048A">
      <w:pPr>
        <w:pStyle w:val="Sprotnaopomba-besedilo"/>
        <w:ind w:left="-426" w:right="-433"/>
      </w:pPr>
      <w:r w:rsidRPr="00E01CAE">
        <w:rPr>
          <w:rFonts w:ascii="Arial" w:hAnsi="Arial" w:cs="Arial"/>
          <w:sz w:val="16"/>
          <w:szCs w:val="16"/>
        </w:rPr>
        <w:t>http://www.pisrs.si/Pis.web/pregledPredpisa?id=URED7200</w:t>
      </w:r>
    </w:p>
  </w:footnote>
  <w:footnote w:id="120">
    <w:p w14:paraId="6F5FAE0A"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Uredba o zelenem javnem naročanju (Uradni list RS, št.51/17</w:t>
      </w:r>
      <w:r w:rsidR="005B1A80" w:rsidRPr="00E01CAE">
        <w:rPr>
          <w:rFonts w:ascii="Arial" w:hAnsi="Arial" w:cs="Arial"/>
          <w:sz w:val="16"/>
          <w:szCs w:val="16"/>
        </w:rPr>
        <w:t>, 64/17 in 121/21</w:t>
      </w:r>
      <w:r w:rsidRPr="00E01CAE">
        <w:rPr>
          <w:rFonts w:ascii="Arial" w:hAnsi="Arial" w:cs="Arial"/>
          <w:sz w:val="16"/>
          <w:szCs w:val="16"/>
        </w:rPr>
        <w:t xml:space="preserve"> s spremembami), dostopen na:</w:t>
      </w:r>
    </w:p>
    <w:p w14:paraId="12C610F5" w14:textId="124154D2"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http://www.pisrs.si/Pis.web/pregledPredpisa?id=URED7202</w:t>
      </w:r>
    </w:p>
  </w:footnote>
  <w:footnote w:id="121">
    <w:p w14:paraId="6D61ACF0"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E01CAE">
        <w:rPr>
          <w:rFonts w:ascii="Arial" w:hAnsi="Arial" w:cs="Arial"/>
          <w:sz w:val="16"/>
          <w:szCs w:val="16"/>
        </w:rPr>
        <w:t>Povezava do dokumenta:</w:t>
      </w:r>
    </w:p>
    <w:p w14:paraId="53853D67" w14:textId="3C74F181" w:rsidR="00B47954" w:rsidRPr="00AF3F28" w:rsidRDefault="00B47954" w:rsidP="0047048A">
      <w:pPr>
        <w:pStyle w:val="Sprotnaopomba-besedilo"/>
        <w:ind w:left="-426" w:right="-433"/>
        <w:rPr>
          <w:sz w:val="16"/>
          <w:szCs w:val="16"/>
        </w:rPr>
      </w:pPr>
      <w:r w:rsidRPr="00E01CAE">
        <w:rPr>
          <w:rFonts w:ascii="Arial" w:hAnsi="Arial" w:cs="Arial"/>
          <w:sz w:val="16"/>
          <w:szCs w:val="16"/>
        </w:rPr>
        <w:t>http://www.djn.mju.gov.si/resources/files/Stalisca/2014-07-10%20MK_stalisceMF_inzenirske%20storitve_vpis%20v%20zbornico4.doc</w:t>
      </w:r>
      <w:r w:rsidRPr="00AF3F28">
        <w:rPr>
          <w:sz w:val="16"/>
          <w:szCs w:val="16"/>
        </w:rPr>
        <w:t xml:space="preserve"> </w:t>
      </w:r>
    </w:p>
  </w:footnote>
  <w:footnote w:id="122">
    <w:p w14:paraId="39916D50" w14:textId="77777777"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Portal TED (Tenders Electronic Daily - dnevna elektronska javna naročila) je spletna različica Dodatka k Ur. l. EU, v katerem so objavljena evropska JN, dostopna na: http://ted.europa.eu/TED/main/HomePage.do </w:t>
      </w:r>
    </w:p>
  </w:footnote>
  <w:footnote w:id="123">
    <w:p w14:paraId="023D59B2" w14:textId="77777777" w:rsidR="00E01CAE" w:rsidRDefault="008E417B" w:rsidP="008E417B">
      <w:pPr>
        <w:pStyle w:val="Sprotnaopomba-besedilo"/>
        <w:ind w:left="-368" w:right="-433" w:hanging="141"/>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2B007ADC" w14:textId="007421B2" w:rsidR="008E417B" w:rsidRPr="007053D5" w:rsidRDefault="008E417B" w:rsidP="008E417B">
      <w:pPr>
        <w:pStyle w:val="Sprotnaopomba-besedilo"/>
        <w:ind w:left="-368" w:right="-433" w:hanging="141"/>
        <w:rPr>
          <w:rFonts w:ascii="Arial" w:hAnsi="Arial" w:cs="Arial"/>
          <w:sz w:val="16"/>
          <w:szCs w:val="16"/>
        </w:rPr>
      </w:pPr>
      <w:r w:rsidRPr="0072000C">
        <w:rPr>
          <w:rFonts w:ascii="Arial" w:hAnsi="Arial" w:cs="Arial"/>
          <w:sz w:val="16"/>
          <w:szCs w:val="16"/>
        </w:rPr>
        <w:t>http://pisrs.si/Pis.web/pregledPredpisa?id=ZAKO5523</w:t>
      </w:r>
    </w:p>
  </w:footnote>
  <w:footnote w:id="124">
    <w:p w14:paraId="02B80B8C"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ZIntPK (Ur. l. RS, št. 69/2011 – UPB2</w:t>
      </w:r>
      <w:r w:rsidR="00004E13" w:rsidRPr="00E01CAE">
        <w:rPr>
          <w:rFonts w:ascii="Arial" w:hAnsi="Arial" w:cs="Arial"/>
          <w:sz w:val="16"/>
          <w:szCs w:val="16"/>
        </w:rPr>
        <w:t xml:space="preserve"> in 158/20</w:t>
      </w:r>
      <w:r w:rsidRPr="00E01CAE">
        <w:rPr>
          <w:rFonts w:ascii="Arial" w:hAnsi="Arial" w:cs="Arial"/>
          <w:sz w:val="16"/>
          <w:szCs w:val="16"/>
        </w:rPr>
        <w:t>), dostopno na</w:t>
      </w:r>
      <w:r w:rsidR="00E01CAE">
        <w:rPr>
          <w:rFonts w:ascii="Arial" w:hAnsi="Arial" w:cs="Arial"/>
          <w:sz w:val="16"/>
          <w:szCs w:val="16"/>
        </w:rPr>
        <w:t>:</w:t>
      </w:r>
    </w:p>
    <w:p w14:paraId="1B1B6830" w14:textId="5D4D8A1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http://pisrs.si/Pis.web/pregledPredpisa?id=ZAKO5523</w:t>
      </w:r>
    </w:p>
  </w:footnote>
  <w:footnote w:id="125">
    <w:p w14:paraId="17848EB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55034216" w14:textId="77777777" w:rsid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0578AFEA" w14:textId="2C019D7B" w:rsidR="00B47954" w:rsidRPr="00AF3F28" w:rsidRDefault="00B47954" w:rsidP="0047048A">
      <w:pPr>
        <w:pStyle w:val="Sprotnaopomba-besedilo"/>
        <w:ind w:left="-426" w:right="-433"/>
        <w:rPr>
          <w:sz w:val="16"/>
          <w:szCs w:val="16"/>
        </w:rPr>
      </w:pPr>
      <w:r w:rsidRPr="00E01CAE">
        <w:rPr>
          <w:rFonts w:ascii="Arial" w:hAnsi="Arial" w:cs="Arial"/>
          <w:sz w:val="16"/>
          <w:szCs w:val="16"/>
        </w:rPr>
        <w:t>http://curia.europa.eu/juris/document/document.jsf?text=&amp;docid=45714&amp;pageIndex=0&amp;doclang=EN&amp;mode=lst&amp;dir=&amp;occ=first&amp;part= 1&amp;cid=876578</w:t>
      </w:r>
      <w:r w:rsidRPr="00AF3F28">
        <w:rPr>
          <w:sz w:val="16"/>
          <w:szCs w:val="16"/>
        </w:rPr>
        <w:t xml:space="preserve"> </w:t>
      </w:r>
    </w:p>
  </w:footnote>
  <w:footnote w:id="126">
    <w:p w14:paraId="3842BBBF"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02015983" w14:textId="748BF4FE"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27">
    <w:p w14:paraId="71A9DC1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8D39E3B" w14:textId="169BCA3A" w:rsidR="00B47954" w:rsidRPr="00AF3F28"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 w:id="128">
    <w:p w14:paraId="27754072" w14:textId="52633397" w:rsidR="00B6393D" w:rsidRPr="00E01CAE" w:rsidRDefault="00B47954" w:rsidP="00B6393D">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javnem naročanju (Uradni list RS, št. 91/15, 14/18</w:t>
      </w:r>
      <w:r w:rsidR="00B6393D" w:rsidRPr="00E01CAE">
        <w:rPr>
          <w:rFonts w:ascii="Arial" w:hAnsi="Arial" w:cs="Arial"/>
          <w:sz w:val="16"/>
          <w:szCs w:val="16"/>
        </w:rPr>
        <w:t xml:space="preserve">, </w:t>
      </w:r>
      <w:r w:rsidRPr="00E01CAE">
        <w:rPr>
          <w:rFonts w:ascii="Arial" w:hAnsi="Arial" w:cs="Arial"/>
          <w:sz w:val="16"/>
          <w:szCs w:val="16"/>
        </w:rPr>
        <w:t>121/21</w:t>
      </w:r>
      <w:r w:rsidR="00B6393D" w:rsidRPr="00E01CAE">
        <w:rPr>
          <w:rFonts w:ascii="Arial" w:hAnsi="Arial" w:cs="Arial"/>
          <w:sz w:val="16"/>
          <w:szCs w:val="16"/>
        </w:rPr>
        <w:t>, 10/22 74/22 100/22 in 28/23, v nadaljevanju: ZJN-3d</w:t>
      </w:r>
      <w:r w:rsidRPr="00E01CAE">
        <w:rPr>
          <w:rFonts w:ascii="Arial" w:hAnsi="Arial" w:cs="Arial"/>
          <w:sz w:val="16"/>
          <w:szCs w:val="16"/>
        </w:rPr>
        <w:t>)</w:t>
      </w:r>
      <w:r w:rsidR="00B6393D" w:rsidRPr="00E01CAE">
        <w:rPr>
          <w:rFonts w:ascii="Arial" w:hAnsi="Arial" w:cs="Arial"/>
          <w:sz w:val="16"/>
          <w:szCs w:val="16"/>
        </w:rPr>
        <w:t xml:space="preserve">, dostopen na: </w:t>
      </w:r>
      <w:r w:rsidRPr="00E01CAE">
        <w:rPr>
          <w:rFonts w:ascii="Arial" w:hAnsi="Arial" w:cs="Arial"/>
          <w:sz w:val="16"/>
          <w:szCs w:val="16"/>
        </w:rPr>
        <w:t xml:space="preserve"> </w:t>
      </w:r>
      <w:r w:rsidR="00B6393D" w:rsidRPr="00E01CAE">
        <w:rPr>
          <w:rFonts w:ascii="Arial" w:hAnsi="Arial" w:cs="Arial"/>
          <w:sz w:val="16"/>
          <w:szCs w:val="16"/>
        </w:rPr>
        <w:t>http://www.pisrs.si/Pis.web/pregledPredpisa?id=ZAKO8636</w:t>
      </w:r>
    </w:p>
    <w:p w14:paraId="3969F449" w14:textId="583615B4" w:rsidR="00B47954" w:rsidRPr="002C5414" w:rsidRDefault="00B47954" w:rsidP="0047048A">
      <w:pPr>
        <w:pStyle w:val="Sprotnaopomba-besedilo"/>
        <w:rPr>
          <w:rFonts w:ascii="Tahoma" w:hAnsi="Tahoma" w:cs="Tahoma"/>
        </w:rPr>
      </w:pPr>
      <w:r w:rsidRPr="002C5414">
        <w:rPr>
          <w:rFonts w:ascii="Tahoma" w:hAnsi="Tahoma" w:cs="Tahoma"/>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129">
    <w:p w14:paraId="4A3CEB8A" w14:textId="6F5F8C58" w:rsidR="004018C0" w:rsidRPr="00E01CAE" w:rsidRDefault="00B47954" w:rsidP="004018C0">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Prvi odstavek 14. člen Zakona o integriteti in preprečevanju korupcije – ZIntPK-B ()</w:t>
      </w:r>
      <w:r w:rsidR="004018C0" w:rsidRPr="00E01CAE">
        <w:rPr>
          <w:rFonts w:ascii="Arial" w:hAnsi="Arial" w:cs="Arial"/>
          <w:sz w:val="16"/>
          <w:szCs w:val="16"/>
        </w:rPr>
        <w:t>( (Ur. l. RS, št. 69/2011 – UPB2 in 158/20), dostopno na http://pisrs.si/Pis.web/pregledPredpisa?id=ZAKO5523</w:t>
      </w:r>
    </w:p>
    <w:p w14:paraId="5188722E" w14:textId="1E24FA28" w:rsidR="00B47954" w:rsidRDefault="00B47954" w:rsidP="0047048A">
      <w:pPr>
        <w:pStyle w:val="Sprotnaopomba-besedilo"/>
      </w:pPr>
    </w:p>
  </w:footnote>
  <w:footnote w:id="130">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Pravilnik o vsebini upravičenost</w:t>
      </w:r>
      <w:r>
        <w:rPr>
          <w:rFonts w:ascii="Arial" w:hAnsi="Arial" w:cs="Arial"/>
          <w:sz w:val="16"/>
          <w:szCs w:val="16"/>
        </w:rPr>
        <w:t>i izvedbe projekta po modelu javno zasebnega partnerstva (Ur. l. RS, št. 23/07, v nadaljevanju: pravilnik o oceni upravičenosti).</w:t>
      </w:r>
    </w:p>
  </w:footnote>
  <w:footnote w:id="131">
    <w:p w14:paraId="2E65D40B" w14:textId="77777777" w:rsidR="00B47954" w:rsidRPr="00E01CAE" w:rsidRDefault="00B47954" w:rsidP="0047048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V kolikor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32">
    <w:p w14:paraId="138468DD" w14:textId="77777777" w:rsidR="00B47954" w:rsidRPr="00E01CAE" w:rsidRDefault="00B47954" w:rsidP="0047048A">
      <w:pPr>
        <w:pStyle w:val="Sprotnaopomba-besedilo"/>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gospodarskih javnih službah (Ur. l. RS, št. 32/93 s spremembami, v nadaljevanju: ZGJS).</w:t>
      </w:r>
    </w:p>
  </w:footnote>
  <w:footnote w:id="133">
    <w:p w14:paraId="6446C602" w14:textId="77777777" w:rsidR="00E01CAE" w:rsidRDefault="00B47954" w:rsidP="0045658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r w:rsidR="0045658E" w:rsidRPr="00E01CAE">
        <w:rPr>
          <w:rFonts w:ascii="Arial" w:hAnsi="Arial" w:cs="Arial"/>
          <w:sz w:val="16"/>
          <w:szCs w:val="16"/>
        </w:rPr>
        <w:t xml:space="preserve"> </w:t>
      </w:r>
      <w:bookmarkStart w:id="53" w:name="_Hlk147751250"/>
      <w:r w:rsidR="0045658E" w:rsidRPr="00E01CAE">
        <w:rPr>
          <w:rFonts w:ascii="Arial" w:hAnsi="Arial" w:cs="Arial"/>
          <w:sz w:val="16"/>
          <w:szCs w:val="16"/>
        </w:rPr>
        <w:t>Ur. l. RS, št. 69/2011 – UPB2 in 158/20), dostopno na</w:t>
      </w:r>
      <w:r w:rsidR="00E01CAE">
        <w:rPr>
          <w:rFonts w:ascii="Arial" w:hAnsi="Arial" w:cs="Arial"/>
          <w:sz w:val="16"/>
          <w:szCs w:val="16"/>
        </w:rPr>
        <w:t>:</w:t>
      </w:r>
    </w:p>
    <w:p w14:paraId="25275220" w14:textId="01242FB4" w:rsidR="0045658E" w:rsidRPr="00E01CAE" w:rsidRDefault="0045658E" w:rsidP="0045658E">
      <w:pPr>
        <w:rPr>
          <w:rFonts w:ascii="Arial" w:hAnsi="Arial" w:cs="Arial"/>
        </w:rPr>
      </w:pPr>
      <w:r w:rsidRPr="00E01CAE">
        <w:rPr>
          <w:rFonts w:ascii="Arial" w:hAnsi="Arial" w:cs="Arial"/>
          <w:sz w:val="16"/>
          <w:szCs w:val="16"/>
        </w:rPr>
        <w:t>http://pisrs.si/Pis.web/pregledPredpisa?id=ZAKO5523</w:t>
      </w:r>
    </w:p>
    <w:bookmarkEnd w:id="53"/>
    <w:p w14:paraId="59B7A8F8" w14:textId="70866605" w:rsidR="00B47954" w:rsidRPr="00741E71" w:rsidRDefault="00B47954" w:rsidP="0047048A">
      <w:pPr>
        <w:pStyle w:val="Sprotnaopomba-besedilo"/>
        <w:ind w:left="-426" w:right="-433"/>
        <w:rPr>
          <w:sz w:val="16"/>
          <w:szCs w:val="16"/>
        </w:rPr>
      </w:pPr>
    </w:p>
  </w:footnote>
  <w:footnote w:id="134">
    <w:p w14:paraId="034F6EE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final), dostopno na:</w:t>
      </w:r>
    </w:p>
    <w:p w14:paraId="75DA2541" w14:textId="63385631"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35">
    <w:p w14:paraId="09237EC8"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4CD435C9" w14:textId="453B25BC" w:rsidR="00B47954" w:rsidRPr="00741E71"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0162" w14:textId="77777777" w:rsidR="00CE46EB" w:rsidRPr="00445630" w:rsidRDefault="00EB15CA" w:rsidP="00CE46EB">
    <w:pPr>
      <w:rPr>
        <w:rFonts w:ascii="Republika" w:hAnsi="Republika"/>
      </w:rPr>
    </w:pPr>
    <w:r>
      <w:rPr>
        <w:rFonts w:ascii="Tahoma" w:hAnsi="Tahoma" w:cs="Tahoma"/>
        <w:sz w:val="16"/>
        <w:szCs w:val="16"/>
      </w:rPr>
      <w:t xml:space="preserve">   </w:t>
    </w:r>
    <w:r w:rsidR="00CE46EB">
      <w:rPr>
        <w:noProof/>
      </w:rPr>
      <w:drawing>
        <wp:anchor distT="0" distB="0" distL="114300" distR="114300" simplePos="0" relativeHeight="251671040" behindDoc="1" locked="0" layoutInCell="1" allowOverlap="1" wp14:anchorId="0B94BEB0" wp14:editId="64640F85">
          <wp:simplePos x="0" y="0"/>
          <wp:positionH relativeFrom="margin">
            <wp:posOffset>2438400</wp:posOffset>
          </wp:positionH>
          <wp:positionV relativeFrom="paragraph">
            <wp:posOffset>9525</wp:posOffset>
          </wp:positionV>
          <wp:extent cx="1874519" cy="361950"/>
          <wp:effectExtent l="0" t="0" r="0" b="0"/>
          <wp:wrapNone/>
          <wp:docPr id="27"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46EB" w:rsidRPr="00445630">
      <w:rPr>
        <w:rFonts w:ascii="Republika" w:hAnsi="Republika"/>
        <w:noProof/>
      </w:rPr>
      <w:drawing>
        <wp:anchor distT="0" distB="0" distL="114300" distR="114300" simplePos="0" relativeHeight="251670016" behindDoc="1" locked="0" layoutInCell="1" allowOverlap="1" wp14:anchorId="6DB45A40" wp14:editId="3AF72989">
          <wp:simplePos x="0" y="0"/>
          <wp:positionH relativeFrom="column">
            <wp:posOffset>-438150</wp:posOffset>
          </wp:positionH>
          <wp:positionV relativeFrom="paragraph">
            <wp:posOffset>9526</wp:posOffset>
          </wp:positionV>
          <wp:extent cx="287866" cy="323850"/>
          <wp:effectExtent l="0" t="0" r="0" b="0"/>
          <wp:wrapNone/>
          <wp:docPr id="31" name="Slika 12590508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sidR="00CE46EB">
      <w:rPr>
        <w:rFonts w:ascii="Republika" w:hAnsi="Republika"/>
        <w:noProof/>
      </w:rPr>
      <w:drawing>
        <wp:anchor distT="0" distB="0" distL="114300" distR="114300" simplePos="0" relativeHeight="251668992" behindDoc="1" locked="0" layoutInCell="1" allowOverlap="1" wp14:anchorId="37012FFB" wp14:editId="439A8766">
          <wp:simplePos x="0" y="0"/>
          <wp:positionH relativeFrom="margin">
            <wp:posOffset>4543425</wp:posOffset>
          </wp:positionH>
          <wp:positionV relativeFrom="paragraph">
            <wp:posOffset>-47625</wp:posOffset>
          </wp:positionV>
          <wp:extent cx="1484546" cy="447040"/>
          <wp:effectExtent l="0" t="0" r="1905" b="0"/>
          <wp:wrapNone/>
          <wp:docPr id="125905056"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00CE46EB" w:rsidRPr="687A1109">
      <w:rPr>
        <w:rFonts w:ascii="Republika" w:hAnsi="Republika"/>
      </w:rPr>
      <w:t>REPUBLIKA SLOVENIJA</w:t>
    </w:r>
  </w:p>
  <w:p w14:paraId="2D530324" w14:textId="77777777" w:rsidR="00CE46EB" w:rsidRPr="00445630" w:rsidRDefault="00CE46EB" w:rsidP="00CE46EB">
    <w:pPr>
      <w:rPr>
        <w:rFonts w:ascii="Republika" w:hAnsi="Republika"/>
        <w:b/>
        <w:bCs/>
      </w:rPr>
    </w:pPr>
    <w:r w:rsidRPr="00445630">
      <w:rPr>
        <w:rFonts w:ascii="Republika" w:hAnsi="Republika"/>
        <w:b/>
        <w:bCs/>
      </w:rPr>
      <w:t>MINISTRSTVO ZA FINANCE</w:t>
    </w:r>
  </w:p>
  <w:p w14:paraId="64AC3D57" w14:textId="77777777" w:rsidR="00CE46EB" w:rsidRDefault="00CE46EB" w:rsidP="00CE46EB">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3EBA1476" w14:textId="77777777" w:rsidR="00CE46EB" w:rsidRPr="00445630" w:rsidRDefault="00CE46EB" w:rsidP="00CE46EB">
    <w:pPr>
      <w:rPr>
        <w:rFonts w:ascii="Republika" w:hAnsi="Republika"/>
      </w:rPr>
    </w:pPr>
    <w:r w:rsidRPr="00445630">
      <w:rPr>
        <w:rFonts w:ascii="Republika" w:hAnsi="Republika"/>
      </w:rPr>
      <w:t>ZA OKREVANJE IN ODPORNOST</w:t>
    </w:r>
  </w:p>
  <w:p w14:paraId="7C9F7EB0" w14:textId="530CC236" w:rsidR="00B47954" w:rsidRDefault="00B47954" w:rsidP="007E6D93">
    <w:pPr>
      <w:tabs>
        <w:tab w:val="left" w:pos="4972"/>
      </w:tabs>
      <w:autoSpaceDE w:val="0"/>
      <w:autoSpaceDN w:val="0"/>
      <w:adjustRightInd w:val="0"/>
      <w:rPr>
        <w:rFonts w:ascii="Tahoma" w:hAnsi="Tahoma" w:cs="Tahoma"/>
        <w:sz w:val="16"/>
        <w:szCs w:val="16"/>
      </w:rPr>
    </w:pPr>
  </w:p>
  <w:p w14:paraId="4B87F115" w14:textId="77777777" w:rsidR="00B47954" w:rsidRDefault="00B47954">
    <w:pPr>
      <w:pStyle w:val="Glava"/>
    </w:pPr>
    <w:r>
      <w:rPr>
        <w:noProof/>
        <w:lang w:val="sl-SI" w:eastAsia="sl-SI"/>
      </w:rPr>
      <mc:AlternateContent>
        <mc:Choice Requires="wps">
          <w:drawing>
            <wp:anchor distT="0" distB="0" distL="114300" distR="114300" simplePos="0" relativeHeight="251652608" behindDoc="0" locked="0" layoutInCell="1" allowOverlap="1" wp14:anchorId="293D6122" wp14:editId="32C42514">
              <wp:simplePos x="0" y="0"/>
              <wp:positionH relativeFrom="column">
                <wp:posOffset>0</wp:posOffset>
              </wp:positionH>
              <wp:positionV relativeFrom="paragraph">
                <wp:posOffset>6985</wp:posOffset>
              </wp:positionV>
              <wp:extent cx="6067425" cy="0"/>
              <wp:effectExtent l="9525" t="6985" r="9525" b="120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5328B" id="Line 5"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DAFC" w14:textId="77777777" w:rsidR="00B47954" w:rsidRDefault="00B47954" w:rsidP="007E6D93">
    <w:pPr>
      <w:pStyle w:val="Glava"/>
    </w:pPr>
  </w:p>
  <w:p w14:paraId="24C8C413"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58752" behindDoc="1" locked="0" layoutInCell="1" allowOverlap="1" wp14:anchorId="29CF2DEF" wp14:editId="0C21F01C">
          <wp:simplePos x="0" y="0"/>
          <wp:positionH relativeFrom="page">
            <wp:posOffset>4331970</wp:posOffset>
          </wp:positionH>
          <wp:positionV relativeFrom="page">
            <wp:posOffset>726440</wp:posOffset>
          </wp:positionV>
          <wp:extent cx="2781935" cy="759460"/>
          <wp:effectExtent l="0" t="0" r="0" b="2540"/>
          <wp:wrapNone/>
          <wp:docPr id="54" name="Slika 2" descr="OSNOVNI-LOGOTIP-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SNOVNI-LOGOTIP-S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935" cy="759460"/>
                  </a:xfrm>
                  <a:prstGeom prst="rect">
                    <a:avLst/>
                  </a:prstGeom>
                  <a:noFill/>
                </pic:spPr>
              </pic:pic>
            </a:graphicData>
          </a:graphic>
          <wp14:sizeRelH relativeFrom="page">
            <wp14:pctWidth>0</wp14:pctWidth>
          </wp14:sizeRelH>
          <wp14:sizeRelV relativeFrom="page">
            <wp14:pctHeight>0</wp14:pctHeight>
          </wp14:sizeRelV>
        </wp:anchor>
      </w:drawing>
    </w:r>
  </w:p>
  <w:p w14:paraId="4516CE2A" w14:textId="77777777" w:rsidR="00B47954" w:rsidRDefault="00B47954" w:rsidP="007E6D93">
    <w:pPr>
      <w:autoSpaceDE w:val="0"/>
      <w:autoSpaceDN w:val="0"/>
      <w:adjustRightInd w:val="0"/>
      <w:rPr>
        <w:rFonts w:ascii="Republika" w:hAnsi="Republika"/>
      </w:rPr>
    </w:pPr>
    <w:r>
      <w:rPr>
        <w:noProof/>
      </w:rPr>
      <w:drawing>
        <wp:anchor distT="0" distB="0" distL="114300" distR="114300" simplePos="0" relativeHeight="251657728" behindDoc="1" locked="0" layoutInCell="1" allowOverlap="1" wp14:anchorId="0D052430" wp14:editId="1949F9E4">
          <wp:simplePos x="0" y="0"/>
          <wp:positionH relativeFrom="column">
            <wp:posOffset>-509905</wp:posOffset>
          </wp:positionH>
          <wp:positionV relativeFrom="paragraph">
            <wp:posOffset>635</wp:posOffset>
          </wp:positionV>
          <wp:extent cx="304800" cy="342900"/>
          <wp:effectExtent l="0" t="0" r="0" b="0"/>
          <wp:wrapNone/>
          <wp:docPr id="53" name="Slika 5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6F0031E"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0B451EB"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70B76ACD" w14:textId="77777777" w:rsidR="00B47954" w:rsidRDefault="00B47954" w:rsidP="007E6D93">
    <w:pPr>
      <w:tabs>
        <w:tab w:val="left" w:pos="4972"/>
      </w:tabs>
      <w:autoSpaceDE w:val="0"/>
      <w:autoSpaceDN w:val="0"/>
      <w:adjustRightInd w:val="0"/>
      <w:rPr>
        <w:rFonts w:ascii="Tahoma" w:hAnsi="Tahoma" w:cs="Tahoma"/>
        <w:sz w:val="16"/>
        <w:szCs w:val="16"/>
      </w:rPr>
    </w:pPr>
  </w:p>
  <w:p w14:paraId="478930C9" w14:textId="77777777" w:rsidR="00B47954" w:rsidRDefault="00B47954" w:rsidP="007E6D93">
    <w:pPr>
      <w:pStyle w:val="Glava"/>
    </w:pPr>
  </w:p>
  <w:p w14:paraId="752161AA" w14:textId="77777777" w:rsidR="00B47954" w:rsidRDefault="00B47954" w:rsidP="007E6D93">
    <w:pPr>
      <w:pStyle w:val="Glava"/>
    </w:pPr>
  </w:p>
  <w:p w14:paraId="1CAC9E03" w14:textId="77777777" w:rsidR="00B47954" w:rsidRDefault="00B47954" w:rsidP="007E6D93">
    <w:pPr>
      <w:pStyle w:val="Glava"/>
    </w:pPr>
    <w:r>
      <w:rPr>
        <w:noProof/>
        <w:lang w:val="sl-SI" w:eastAsia="sl-SI"/>
      </w:rPr>
      <mc:AlternateContent>
        <mc:Choice Requires="wps">
          <w:drawing>
            <wp:anchor distT="0" distB="0" distL="114300" distR="114300" simplePos="0" relativeHeight="251653632" behindDoc="0" locked="0" layoutInCell="1" allowOverlap="1" wp14:anchorId="46045900" wp14:editId="2FD71F2E">
              <wp:simplePos x="0" y="0"/>
              <wp:positionH relativeFrom="column">
                <wp:posOffset>0</wp:posOffset>
              </wp:positionH>
              <wp:positionV relativeFrom="paragraph">
                <wp:posOffset>5080</wp:posOffset>
              </wp:positionV>
              <wp:extent cx="6067425" cy="0"/>
              <wp:effectExtent l="9525" t="5080" r="952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2E3FC" id="Line 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r>
      <w:rPr>
        <w:noProof/>
        <w:lang w:val="sl-SI" w:eastAsia="sl-SI"/>
      </w:rPr>
      <mc:AlternateContent>
        <mc:Choice Requires="wps">
          <w:drawing>
            <wp:anchor distT="0" distB="0" distL="114300" distR="114300" simplePos="0" relativeHeight="251654656" behindDoc="0" locked="0" layoutInCell="1" allowOverlap="1" wp14:anchorId="6AD3FACE" wp14:editId="61499B88">
              <wp:simplePos x="0" y="0"/>
              <wp:positionH relativeFrom="column">
                <wp:posOffset>233680</wp:posOffset>
              </wp:positionH>
              <wp:positionV relativeFrom="paragraph">
                <wp:posOffset>5080</wp:posOffset>
              </wp:positionV>
              <wp:extent cx="5791200" cy="361950"/>
              <wp:effectExtent l="0" t="0" r="444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3FACE" id="_x0000_t202" coordsize="21600,21600" o:spt="202" path="m,l,21600r21600,l21600,xe">
              <v:stroke joinstyle="miter"/>
              <v:path gradientshapeok="t" o:connecttype="rect"/>
            </v:shapetype>
            <v:shape id="Text Box 4" o:spid="_x0000_s1026" type="#_x0000_t202" style="position:absolute;left:0;text-align:left;margin-left:18.4pt;margin-top:.4pt;width:456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" filled="f" stroked="f">
              <v:textbo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v:textbox>
            </v:shape>
          </w:pict>
        </mc:Fallback>
      </mc:AlternateContent>
    </w:r>
  </w:p>
  <w:p w14:paraId="25369842" w14:textId="77777777" w:rsidR="00B47954" w:rsidRDefault="00B47954" w:rsidP="007E6D93">
    <w:pPr>
      <w:pStyle w:val="Glava"/>
    </w:pPr>
  </w:p>
  <w:p w14:paraId="3A7BD42C" w14:textId="77777777" w:rsidR="00B47954" w:rsidRDefault="00B47954" w:rsidP="007E6D93">
    <w:pPr>
      <w:pStyle w:val="Glava"/>
      <w:pBdr>
        <w:top w:val="single" w:sz="4" w:space="1" w:color="auto"/>
      </w:pBdr>
    </w:pPr>
  </w:p>
  <w:p w14:paraId="3B877EAA" w14:textId="77777777" w:rsidR="00B47954" w:rsidRDefault="00B479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40B" w14:textId="77777777" w:rsidR="00B47954" w:rsidRDefault="00B47954">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3461"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64896" behindDoc="0" locked="0" layoutInCell="1" allowOverlap="1" wp14:anchorId="5FE0A36B" wp14:editId="47EA391B">
          <wp:simplePos x="0" y="0"/>
          <wp:positionH relativeFrom="column">
            <wp:posOffset>3216910</wp:posOffset>
          </wp:positionH>
          <wp:positionV relativeFrom="paragraph">
            <wp:posOffset>-263525</wp:posOffset>
          </wp:positionV>
          <wp:extent cx="2197735" cy="1065530"/>
          <wp:effectExtent l="0" t="0" r="0" b="1270"/>
          <wp:wrapTopAndBottom/>
          <wp:docPr id="6" name="Slika 6" descr="Logo_EKP_strukturni_in_investicijski_skladi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ogo_EKP_strukturni_in_investicijski_skladi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7F9D9699" wp14:editId="5BA76AF5">
          <wp:simplePos x="0" y="0"/>
          <wp:positionH relativeFrom="column">
            <wp:posOffset>-509905</wp:posOffset>
          </wp:positionH>
          <wp:positionV relativeFrom="paragraph">
            <wp:posOffset>635</wp:posOffset>
          </wp:positionV>
          <wp:extent cx="304800" cy="342900"/>
          <wp:effectExtent l="0" t="0" r="0" b="0"/>
          <wp:wrapNone/>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FB92882"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D53D0B4"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337A5C30" w14:textId="77777777" w:rsidR="00B47954" w:rsidRDefault="00B47954" w:rsidP="007E6D93">
    <w:pPr>
      <w:tabs>
        <w:tab w:val="left" w:pos="4972"/>
      </w:tabs>
      <w:autoSpaceDE w:val="0"/>
      <w:autoSpaceDN w:val="0"/>
      <w:adjustRightInd w:val="0"/>
      <w:rPr>
        <w:rFonts w:ascii="Tahoma" w:hAnsi="Tahoma" w:cs="Tahoma"/>
        <w:sz w:val="16"/>
        <w:szCs w:val="16"/>
      </w:rPr>
    </w:pPr>
  </w:p>
  <w:p w14:paraId="782F6C42" w14:textId="77777777" w:rsidR="00B47954" w:rsidRDefault="00B47954" w:rsidP="007E6D93">
    <w:pPr>
      <w:pStyle w:val="Glava"/>
    </w:pPr>
  </w:p>
  <w:p w14:paraId="4E59237A" w14:textId="77777777" w:rsidR="00B47954" w:rsidRDefault="00B47954" w:rsidP="007E6D93">
    <w:pPr>
      <w:pStyle w:val="Glava"/>
    </w:pPr>
  </w:p>
  <w:p w14:paraId="4CB2D0C4" w14:textId="77777777" w:rsidR="00B47954" w:rsidRDefault="00B47954" w:rsidP="007E6D93">
    <w:pPr>
      <w:pStyle w:val="Glava"/>
    </w:pPr>
    <w:r>
      <w:rPr>
        <w:noProof/>
        <w:lang w:val="sl-SI" w:eastAsia="sl-SI"/>
      </w:rPr>
      <mc:AlternateContent>
        <mc:Choice Requires="wps">
          <w:drawing>
            <wp:anchor distT="0" distB="0" distL="114300" distR="114300" simplePos="0" relativeHeight="251662848" behindDoc="0" locked="0" layoutInCell="1" allowOverlap="1" wp14:anchorId="40BF311D" wp14:editId="01CC05E6">
              <wp:simplePos x="0" y="0"/>
              <wp:positionH relativeFrom="column">
                <wp:posOffset>233680</wp:posOffset>
              </wp:positionH>
              <wp:positionV relativeFrom="paragraph">
                <wp:posOffset>5080</wp:posOffset>
              </wp:positionV>
              <wp:extent cx="5405755" cy="36195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75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F311D" id="_x0000_t202" coordsize="21600,21600" o:spt="202" path="m,l,21600r21600,l21600,xe">
              <v:stroke joinstyle="miter"/>
              <v:path gradientshapeok="t" o:connecttype="rect"/>
            </v:shapetype>
            <v:shape id="_x0000_s1027" type="#_x0000_t202" style="position:absolute;left:0;text-align:left;margin-left:18.4pt;margin-top:.4pt;width:425.65pt;height:2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" filled="f" stroked="f">
              <v:textbo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v:textbox>
            </v:shape>
          </w:pict>
        </mc:Fallback>
      </mc:AlternateContent>
    </w:r>
    <w:r>
      <w:rPr>
        <w:noProof/>
        <w:lang w:val="sl-SI" w:eastAsia="sl-SI"/>
      </w:rPr>
      <mc:AlternateContent>
        <mc:Choice Requires="wps">
          <w:drawing>
            <wp:anchor distT="0" distB="0" distL="114300" distR="114300" simplePos="0" relativeHeight="251660800" behindDoc="0" locked="0" layoutInCell="1" allowOverlap="1" wp14:anchorId="0B0AEC4D" wp14:editId="3D17EBBD">
              <wp:simplePos x="0" y="0"/>
              <wp:positionH relativeFrom="column">
                <wp:posOffset>0</wp:posOffset>
              </wp:positionH>
              <wp:positionV relativeFrom="paragraph">
                <wp:posOffset>5080</wp:posOffset>
              </wp:positionV>
              <wp:extent cx="6067425"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B353A"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p>
  <w:p w14:paraId="02FFDA0E" w14:textId="77777777" w:rsidR="00B47954" w:rsidRDefault="00B47954" w:rsidP="007E6D93">
    <w:pPr>
      <w:pStyle w:val="Glava"/>
      <w:pBdr>
        <w:bottom w:val="single" w:sz="4" w:space="1" w:color="auto"/>
      </w:pBdr>
    </w:pPr>
  </w:p>
  <w:p w14:paraId="2C5CFF50" w14:textId="77777777" w:rsidR="00B47954" w:rsidRDefault="00B4795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4CED" w14:textId="77777777" w:rsidR="00CE46EB" w:rsidRPr="00445630" w:rsidRDefault="00CE46EB" w:rsidP="00CE46EB">
    <w:pPr>
      <w:rPr>
        <w:rFonts w:ascii="Republika" w:hAnsi="Republika"/>
      </w:rPr>
    </w:pPr>
    <w:r>
      <w:rPr>
        <w:rFonts w:ascii="Tahoma" w:hAnsi="Tahoma" w:cs="Tahoma"/>
        <w:sz w:val="16"/>
        <w:szCs w:val="16"/>
      </w:rPr>
      <w:t xml:space="preserve">   </w:t>
    </w:r>
    <w:r>
      <w:rPr>
        <w:noProof/>
      </w:rPr>
      <w:drawing>
        <wp:anchor distT="0" distB="0" distL="114300" distR="114300" simplePos="0" relativeHeight="251675136" behindDoc="1" locked="0" layoutInCell="1" allowOverlap="1" wp14:anchorId="76B7B256" wp14:editId="00417DB7">
          <wp:simplePos x="0" y="0"/>
          <wp:positionH relativeFrom="margin">
            <wp:posOffset>2438400</wp:posOffset>
          </wp:positionH>
          <wp:positionV relativeFrom="paragraph">
            <wp:posOffset>9525</wp:posOffset>
          </wp:positionV>
          <wp:extent cx="1874519" cy="361950"/>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5630">
      <w:rPr>
        <w:rFonts w:ascii="Republika" w:hAnsi="Republika"/>
        <w:noProof/>
      </w:rPr>
      <w:drawing>
        <wp:anchor distT="0" distB="0" distL="114300" distR="114300" simplePos="0" relativeHeight="251674112" behindDoc="1" locked="0" layoutInCell="1" allowOverlap="1" wp14:anchorId="6B807B51" wp14:editId="3B07C837">
          <wp:simplePos x="0" y="0"/>
          <wp:positionH relativeFrom="column">
            <wp:posOffset>-438150</wp:posOffset>
          </wp:positionH>
          <wp:positionV relativeFrom="paragraph">
            <wp:posOffset>9526</wp:posOffset>
          </wp:positionV>
          <wp:extent cx="287866" cy="323850"/>
          <wp:effectExtent l="0" t="0" r="0" b="0"/>
          <wp:wrapNone/>
          <wp:docPr id="11" name="Slika 1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73088" behindDoc="1" locked="0" layoutInCell="1" allowOverlap="1" wp14:anchorId="3498BC86" wp14:editId="628532A6">
          <wp:simplePos x="0" y="0"/>
          <wp:positionH relativeFrom="margin">
            <wp:posOffset>4543425</wp:posOffset>
          </wp:positionH>
          <wp:positionV relativeFrom="paragraph">
            <wp:posOffset>-47625</wp:posOffset>
          </wp:positionV>
          <wp:extent cx="1484546" cy="447040"/>
          <wp:effectExtent l="0" t="0" r="1905"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Pr="687A1109">
      <w:rPr>
        <w:rFonts w:ascii="Republika" w:hAnsi="Republika"/>
      </w:rPr>
      <w:t>REPUBLIKA SLOVENIJA</w:t>
    </w:r>
  </w:p>
  <w:p w14:paraId="514FF5E4" w14:textId="77777777" w:rsidR="00CE46EB" w:rsidRPr="00445630" w:rsidRDefault="00CE46EB" w:rsidP="00CE46EB">
    <w:pPr>
      <w:rPr>
        <w:rFonts w:ascii="Republika" w:hAnsi="Republika"/>
        <w:b/>
        <w:bCs/>
      </w:rPr>
    </w:pPr>
    <w:r w:rsidRPr="00445630">
      <w:rPr>
        <w:rFonts w:ascii="Republika" w:hAnsi="Republika"/>
        <w:b/>
        <w:bCs/>
      </w:rPr>
      <w:t>MINISTRSTVO ZA FINANCE</w:t>
    </w:r>
  </w:p>
  <w:p w14:paraId="039904D9" w14:textId="77777777" w:rsidR="00CE46EB" w:rsidRDefault="00CE46EB" w:rsidP="00CE46EB">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205BA438" w14:textId="77777777" w:rsidR="00CE46EB" w:rsidRPr="00445630" w:rsidRDefault="00CE46EB" w:rsidP="00CE46EB">
    <w:pPr>
      <w:rPr>
        <w:rFonts w:ascii="Republika" w:hAnsi="Republika"/>
      </w:rPr>
    </w:pPr>
    <w:r w:rsidRPr="00445630">
      <w:rPr>
        <w:rFonts w:ascii="Republika" w:hAnsi="Republika"/>
      </w:rPr>
      <w:t>ZA OKREVANJE IN ODPORNOST</w:t>
    </w:r>
  </w:p>
  <w:p w14:paraId="523EAC22" w14:textId="3EECC094" w:rsidR="00B47954" w:rsidRDefault="00B479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71E5"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65920" behindDoc="0" locked="0" layoutInCell="1" allowOverlap="1" wp14:anchorId="26A011E1" wp14:editId="65DA9B5C">
          <wp:simplePos x="0" y="0"/>
          <wp:positionH relativeFrom="column">
            <wp:posOffset>3408045</wp:posOffset>
          </wp:positionH>
          <wp:positionV relativeFrom="paragraph">
            <wp:posOffset>-198120</wp:posOffset>
          </wp:positionV>
          <wp:extent cx="2354580" cy="840740"/>
          <wp:effectExtent l="0" t="0" r="7620" b="0"/>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noProof/>
        <w:sz w:val="22"/>
        <w:szCs w:val="22"/>
      </w:rPr>
      <w:drawing>
        <wp:anchor distT="0" distB="0" distL="114300" distR="114300" simplePos="0" relativeHeight="251666944" behindDoc="1" locked="0" layoutInCell="1" allowOverlap="1" wp14:anchorId="0E870239" wp14:editId="6C6D0A76">
          <wp:simplePos x="0" y="0"/>
          <wp:positionH relativeFrom="column">
            <wp:posOffset>-557530</wp:posOffset>
          </wp:positionH>
          <wp:positionV relativeFrom="paragraph">
            <wp:posOffset>635</wp:posOffset>
          </wp:positionV>
          <wp:extent cx="304800" cy="342900"/>
          <wp:effectExtent l="0" t="0" r="0" b="0"/>
          <wp:wrapNone/>
          <wp:docPr id="13" name="Slika 1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0145314B"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5680A837"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0C23900" w14:textId="77777777" w:rsidR="00B47954" w:rsidRPr="008F3500" w:rsidRDefault="00B47954" w:rsidP="007E6D93">
    <w:pPr>
      <w:pStyle w:val="Glava"/>
      <w:tabs>
        <w:tab w:val="left" w:pos="5112"/>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jan Marzidovšek">
    <w15:presenceInfo w15:providerId="AD" w15:userId="S::Bojan.Marzidovsek@gov.si::d5715af8-62d3-49ff-84f3-51bea826aa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6288"/>
    <w:rsid w:val="00DA115C"/>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oecd.org/gov/public-procuremen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13" Type="http://schemas.openxmlformats.org/officeDocument/2006/relationships/hyperlink" Target="http://www.uradni-list.si/1/objava.jsp?sop=2020-01-3096" TargetMode="External"/><Relationship Id="rId18" Type="http://schemas.openxmlformats.org/officeDocument/2006/relationships/hyperlink" Target="http://www.uradni-list.si/1/objava.jsp?sop=2020-01-3096" TargetMode="External"/><Relationship Id="rId26" Type="http://schemas.openxmlformats.org/officeDocument/2006/relationships/hyperlink" Target="http://www.uradni-list.si/1/objava.jsp?sop=2020-01-0901" TargetMode="External"/><Relationship Id="rId3" Type="http://schemas.openxmlformats.org/officeDocument/2006/relationships/hyperlink" Target="http://www.uradni-list.si/1/objava.jsp?sop=2020-01-3096" TargetMode="External"/><Relationship Id="rId21" Type="http://schemas.openxmlformats.org/officeDocument/2006/relationships/hyperlink" Target="http://www.uradni-list.si/1/objava.jsp?sop=2020-01-0901" TargetMode="External"/><Relationship Id="rId7" Type="http://schemas.openxmlformats.org/officeDocument/2006/relationships/hyperlink" Target="http://www.uradni-list.si/1/objava.jsp?sop=2020-01-2610" TargetMode="External"/><Relationship Id="rId12" Type="http://schemas.openxmlformats.org/officeDocument/2006/relationships/hyperlink" Target="http://www.uradni-list.si/1/objava.jsp?sop=2020-01-2610" TargetMode="External"/><Relationship Id="rId17" Type="http://schemas.openxmlformats.org/officeDocument/2006/relationships/hyperlink" Target="http://www.uradni-list.si/1/objava.jsp?sop=2020-01-2610" TargetMode="External"/><Relationship Id="rId25" Type="http://schemas.openxmlformats.org/officeDocument/2006/relationships/hyperlink" Target="http://www.uradni-list.si/1/objava.jsp?sop=2021-01-4283" TargetMode="External"/><Relationship Id="rId2" Type="http://schemas.openxmlformats.org/officeDocument/2006/relationships/hyperlink" Target="http://www.uradni-list.si/1/objava.jsp?sop=2020-01-2610" TargetMode="Externa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21-01-4283" TargetMode="External"/><Relationship Id="rId29" Type="http://schemas.openxmlformats.org/officeDocument/2006/relationships/hyperlink" Target="http://www.uradni-list.si/1/objava.jsp?sop=2021-01-0315"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11" Type="http://schemas.openxmlformats.org/officeDocument/2006/relationships/hyperlink" Target="http://www.uradni-list.si/1/objava.jsp?sop=2020-01-0901" TargetMode="External"/><Relationship Id="rId24" Type="http://schemas.openxmlformats.org/officeDocument/2006/relationships/hyperlink" Target="http://www.uradni-list.si/1/objava.jsp?sop=2021-01-0315" TargetMode="External"/><Relationship Id="rId5" Type="http://schemas.openxmlformats.org/officeDocument/2006/relationships/hyperlink" Target="http://www.uradni-list.si/1/objava.jsp?sop=2021-01-4283" TargetMode="External"/><Relationship Id="rId15" Type="http://schemas.openxmlformats.org/officeDocument/2006/relationships/hyperlink" Target="http://www.uradni-list.si/1/objava.jsp?sop=2021-01-4283" TargetMode="External"/><Relationship Id="rId23" Type="http://schemas.openxmlformats.org/officeDocument/2006/relationships/hyperlink" Target="http://www.uradni-list.si/1/objava.jsp?sop=2020-01-3096" TargetMode="External"/><Relationship Id="rId28" Type="http://schemas.openxmlformats.org/officeDocument/2006/relationships/hyperlink" Target="http://www.uradni-list.si/1/objava.jsp?sop=2020-01-3096" TargetMode="External"/><Relationship Id="rId10" Type="http://schemas.openxmlformats.org/officeDocument/2006/relationships/hyperlink" Target="http://www.uradni-list.si/1/objava.jsp?sop=2021-01-4283" TargetMode="External"/><Relationship Id="rId19" Type="http://schemas.openxmlformats.org/officeDocument/2006/relationships/hyperlink" Target="http://www.uradni-list.si/1/objava.jsp?sop=2021-01-0315"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 Id="rId14" Type="http://schemas.openxmlformats.org/officeDocument/2006/relationships/hyperlink" Target="http://www.uradni-list.si/1/objava.jsp?sop=2021-01-0315" TargetMode="External"/><Relationship Id="rId22" Type="http://schemas.openxmlformats.org/officeDocument/2006/relationships/hyperlink" Target="http://www.uradni-list.si/1/objava.jsp?sop=2020-01-2610" TargetMode="External"/><Relationship Id="rId27" Type="http://schemas.openxmlformats.org/officeDocument/2006/relationships/hyperlink" Target="http://www.uradni-list.si/1/objava.jsp?sop=2020-01-2610" TargetMode="External"/><Relationship Id="rId30" Type="http://schemas.openxmlformats.org/officeDocument/2006/relationships/hyperlink" Target="http://www.uradni-list.si/1/objava.jsp?sop=2021-01-428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157</Pages>
  <Words>65147</Words>
  <Characters>371343</Characters>
  <Application>Microsoft Office Word</Application>
  <DocSecurity>0</DocSecurity>
  <Lines>3094</Lines>
  <Paragraphs>871</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435619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Mateja Zalar</cp:lastModifiedBy>
  <cp:revision>11</cp:revision>
  <cp:lastPrinted>2023-10-20T11:43:00Z</cp:lastPrinted>
  <dcterms:created xsi:type="dcterms:W3CDTF">2023-11-28T12:08:00Z</dcterms:created>
  <dcterms:modified xsi:type="dcterms:W3CDTF">2023-12-01T13:20:00Z</dcterms:modified>
</cp:coreProperties>
</file>